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theme/themeOverride1.xml" ContentType="application/vnd.openxmlformats-officedocument.themeOverrid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theme/themeOverride2.xml" ContentType="application/vnd.openxmlformats-officedocument.themeOverrid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theme/themeOverride3.xml" ContentType="application/vnd.openxmlformats-officedocument.themeOverrid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theme/themeOverride4.xml" ContentType="application/vnd.openxmlformats-officedocument.themeOverrid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theme/themeOverride5.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243" w:rsidRPr="008E088B" w:rsidRDefault="005F21FF" w:rsidP="008E088B">
      <w:pPr>
        <w:jc w:val="center"/>
        <w:rPr>
          <w:rFonts w:ascii="Book Antiqua" w:eastAsia="Times New Roman" w:hAnsi="Book Antiqua" w:cs="Times New Roman"/>
          <w:b/>
          <w:sz w:val="20"/>
          <w:szCs w:val="20"/>
          <w:lang w:val="en-GB" w:eastAsia="de-DE"/>
          <w:rPrChange w:id="0" w:author="Donia Jendoubi" w:date="2019-05-21T18:26:00Z">
            <w:rPr>
              <w:rFonts w:ascii="Times New Roman" w:eastAsia="Times New Roman" w:hAnsi="Times New Roman" w:cs="Times New Roman"/>
              <w:b/>
              <w:sz w:val="34"/>
              <w:szCs w:val="24"/>
              <w:lang w:val="en-GB" w:eastAsia="de-DE"/>
            </w:rPr>
          </w:rPrChange>
        </w:rPr>
      </w:pPr>
      <w:r w:rsidRPr="008E088B">
        <w:rPr>
          <w:rFonts w:ascii="Book Antiqua" w:eastAsia="Times New Roman" w:hAnsi="Book Antiqua" w:cs="Times New Roman"/>
          <w:b/>
          <w:sz w:val="20"/>
          <w:szCs w:val="20"/>
          <w:lang w:val="en-GB" w:eastAsia="de-DE"/>
          <w:rPrChange w:id="1" w:author="Donia Jendoubi" w:date="2019-05-21T18:26:00Z">
            <w:rPr>
              <w:rFonts w:ascii="Times New Roman" w:eastAsia="Times New Roman" w:hAnsi="Times New Roman" w:cs="Times New Roman"/>
              <w:b/>
              <w:sz w:val="34"/>
              <w:szCs w:val="24"/>
              <w:lang w:val="en-GB" w:eastAsia="de-DE"/>
            </w:rPr>
          </w:rPrChange>
        </w:rPr>
        <w:t>Impacts of land use</w:t>
      </w:r>
      <w:r w:rsidR="00135F2E" w:rsidRPr="008E088B">
        <w:rPr>
          <w:rFonts w:ascii="Book Antiqua" w:eastAsia="Times New Roman" w:hAnsi="Book Antiqua" w:cs="Times New Roman"/>
          <w:b/>
          <w:sz w:val="20"/>
          <w:szCs w:val="20"/>
          <w:lang w:val="en-GB" w:eastAsia="de-DE"/>
          <w:rPrChange w:id="2" w:author="Donia Jendoubi" w:date="2019-05-21T18:26:00Z">
            <w:rPr>
              <w:rFonts w:ascii="Times New Roman" w:eastAsia="Times New Roman" w:hAnsi="Times New Roman" w:cs="Times New Roman"/>
              <w:b/>
              <w:sz w:val="34"/>
              <w:szCs w:val="24"/>
              <w:lang w:val="en-GB" w:eastAsia="de-DE"/>
            </w:rPr>
          </w:rPrChange>
        </w:rPr>
        <w:t xml:space="preserve"> </w:t>
      </w:r>
      <w:r w:rsidRPr="008E088B">
        <w:rPr>
          <w:rFonts w:ascii="Book Antiqua" w:eastAsia="Times New Roman" w:hAnsi="Book Antiqua" w:cs="Times New Roman"/>
          <w:b/>
          <w:sz w:val="20"/>
          <w:szCs w:val="20"/>
          <w:lang w:val="en-GB" w:eastAsia="de-DE"/>
          <w:rPrChange w:id="3" w:author="Donia Jendoubi" w:date="2019-05-21T18:26:00Z">
            <w:rPr>
              <w:rFonts w:ascii="Times New Roman" w:eastAsia="Times New Roman" w:hAnsi="Times New Roman" w:cs="Times New Roman"/>
              <w:b/>
              <w:sz w:val="34"/>
              <w:szCs w:val="24"/>
              <w:lang w:val="en-GB" w:eastAsia="de-DE"/>
            </w:rPr>
          </w:rPrChange>
        </w:rPr>
        <w:t xml:space="preserve">and topography on </w:t>
      </w:r>
      <w:r w:rsidR="00135F2E" w:rsidRPr="008E088B">
        <w:rPr>
          <w:rFonts w:ascii="Book Antiqua" w:eastAsia="Times New Roman" w:hAnsi="Book Antiqua" w:cs="Times New Roman"/>
          <w:b/>
          <w:sz w:val="20"/>
          <w:szCs w:val="20"/>
          <w:lang w:val="en-GB" w:eastAsia="de-DE"/>
          <w:rPrChange w:id="4" w:author="Donia Jendoubi" w:date="2019-05-21T18:26:00Z">
            <w:rPr>
              <w:rFonts w:ascii="Times New Roman" w:eastAsia="Times New Roman" w:hAnsi="Times New Roman" w:cs="Times New Roman"/>
              <w:b/>
              <w:sz w:val="34"/>
              <w:szCs w:val="24"/>
              <w:lang w:val="en-GB" w:eastAsia="de-DE"/>
            </w:rPr>
          </w:rPrChange>
        </w:rPr>
        <w:t>soil organic carbon in a Mediterranean landscape (</w:t>
      </w:r>
      <w:proofErr w:type="gramStart"/>
      <w:r w:rsidR="00135F2E" w:rsidRPr="008E088B">
        <w:rPr>
          <w:rFonts w:ascii="Book Antiqua" w:eastAsia="Times New Roman" w:hAnsi="Book Antiqua" w:cs="Times New Roman"/>
          <w:b/>
          <w:sz w:val="20"/>
          <w:szCs w:val="20"/>
          <w:lang w:val="en-GB" w:eastAsia="de-DE"/>
          <w:rPrChange w:id="5" w:author="Donia Jendoubi" w:date="2019-05-21T18:26:00Z">
            <w:rPr>
              <w:rFonts w:ascii="Times New Roman" w:eastAsia="Times New Roman" w:hAnsi="Times New Roman" w:cs="Times New Roman"/>
              <w:b/>
              <w:sz w:val="34"/>
              <w:szCs w:val="24"/>
              <w:lang w:val="en-GB" w:eastAsia="de-DE"/>
            </w:rPr>
          </w:rPrChange>
        </w:rPr>
        <w:t>north-western</w:t>
      </w:r>
      <w:proofErr w:type="gramEnd"/>
      <w:r w:rsidR="00135F2E" w:rsidRPr="008E088B">
        <w:rPr>
          <w:rFonts w:ascii="Book Antiqua" w:eastAsia="Times New Roman" w:hAnsi="Book Antiqua" w:cs="Times New Roman"/>
          <w:b/>
          <w:sz w:val="20"/>
          <w:szCs w:val="20"/>
          <w:lang w:val="en-GB" w:eastAsia="de-DE"/>
          <w:rPrChange w:id="6" w:author="Donia Jendoubi" w:date="2019-05-21T18:26:00Z">
            <w:rPr>
              <w:rFonts w:ascii="Times New Roman" w:eastAsia="Times New Roman" w:hAnsi="Times New Roman" w:cs="Times New Roman"/>
              <w:b/>
              <w:sz w:val="34"/>
              <w:szCs w:val="24"/>
              <w:lang w:val="en-GB" w:eastAsia="de-DE"/>
            </w:rPr>
          </w:rPrChange>
        </w:rPr>
        <w:t xml:space="preserve"> Tunisia)</w:t>
      </w:r>
    </w:p>
    <w:p w:rsidR="00135F2E" w:rsidRPr="008E088B" w:rsidRDefault="00135F2E">
      <w:pPr>
        <w:pStyle w:val="Authors"/>
        <w:jc w:val="center"/>
        <w:rPr>
          <w:rFonts w:ascii="Book Antiqua" w:hAnsi="Book Antiqua"/>
          <w:sz w:val="20"/>
          <w:szCs w:val="20"/>
          <w:rPrChange w:id="7" w:author="Donia Jendoubi" w:date="2019-05-21T18:26:00Z">
            <w:rPr/>
          </w:rPrChange>
        </w:rPr>
        <w:pPrChange w:id="8" w:author="Donia Jendoubi" w:date="2019-05-21T18:27:00Z">
          <w:pPr>
            <w:pStyle w:val="Authors"/>
          </w:pPr>
        </w:pPrChange>
      </w:pPr>
      <w:r w:rsidRPr="008E088B">
        <w:rPr>
          <w:rFonts w:ascii="Book Antiqua" w:hAnsi="Book Antiqua"/>
          <w:sz w:val="20"/>
          <w:szCs w:val="20"/>
          <w:rPrChange w:id="9" w:author="Donia Jendoubi" w:date="2019-05-21T18:26:00Z">
            <w:rPr/>
          </w:rPrChange>
        </w:rPr>
        <w:t xml:space="preserve">Donia Jendoubi1, 2, </w:t>
      </w:r>
      <w:proofErr w:type="spellStart"/>
      <w:r w:rsidRPr="008E088B">
        <w:rPr>
          <w:rFonts w:ascii="Book Antiqua" w:hAnsi="Book Antiqua"/>
          <w:sz w:val="20"/>
          <w:szCs w:val="20"/>
          <w:rPrChange w:id="10" w:author="Donia Jendoubi" w:date="2019-05-21T18:26:00Z">
            <w:rPr/>
          </w:rPrChange>
        </w:rPr>
        <w:t>Hanspeter</w:t>
      </w:r>
      <w:proofErr w:type="spellEnd"/>
      <w:r w:rsidRPr="008E088B">
        <w:rPr>
          <w:rFonts w:ascii="Book Antiqua" w:hAnsi="Book Antiqua"/>
          <w:sz w:val="20"/>
          <w:szCs w:val="20"/>
          <w:rPrChange w:id="11" w:author="Donia Jendoubi" w:date="2019-05-21T18:26:00Z">
            <w:rPr/>
          </w:rPrChange>
        </w:rPr>
        <w:t xml:space="preserve"> Liniger1 and </w:t>
      </w:r>
      <w:proofErr w:type="spellStart"/>
      <w:r w:rsidRPr="008E088B">
        <w:rPr>
          <w:rFonts w:ascii="Book Antiqua" w:hAnsi="Book Antiqua"/>
          <w:sz w:val="20"/>
          <w:szCs w:val="20"/>
          <w:rPrChange w:id="12" w:author="Donia Jendoubi" w:date="2019-05-21T18:26:00Z">
            <w:rPr/>
          </w:rPrChange>
        </w:rPr>
        <w:t>Chinwe</w:t>
      </w:r>
      <w:proofErr w:type="spellEnd"/>
      <w:r w:rsidRPr="008E088B">
        <w:rPr>
          <w:rFonts w:ascii="Book Antiqua" w:hAnsi="Book Antiqua"/>
          <w:sz w:val="20"/>
          <w:szCs w:val="20"/>
          <w:rPrChange w:id="13" w:author="Donia Jendoubi" w:date="2019-05-21T18:26:00Z">
            <w:rPr/>
          </w:rPrChange>
        </w:rPr>
        <w:t xml:space="preserve"> </w:t>
      </w:r>
      <w:proofErr w:type="spellStart"/>
      <w:r w:rsidRPr="008E088B">
        <w:rPr>
          <w:rFonts w:ascii="Book Antiqua" w:hAnsi="Book Antiqua"/>
          <w:sz w:val="20"/>
          <w:szCs w:val="20"/>
          <w:rPrChange w:id="14" w:author="Donia Jendoubi" w:date="2019-05-21T18:26:00Z">
            <w:rPr/>
          </w:rPrChange>
        </w:rPr>
        <w:t>Ifejika</w:t>
      </w:r>
      <w:proofErr w:type="spellEnd"/>
      <w:r w:rsidRPr="008E088B">
        <w:rPr>
          <w:rFonts w:ascii="Book Antiqua" w:hAnsi="Book Antiqua"/>
          <w:sz w:val="20"/>
          <w:szCs w:val="20"/>
          <w:rPrChange w:id="15" w:author="Donia Jendoubi" w:date="2019-05-21T18:26:00Z">
            <w:rPr/>
          </w:rPrChange>
        </w:rPr>
        <w:t xml:space="preserve"> Speranza2</w:t>
      </w:r>
    </w:p>
    <w:p w:rsidR="00135F2E" w:rsidRPr="008E088B" w:rsidRDefault="00135F2E" w:rsidP="008E088B">
      <w:pPr>
        <w:pStyle w:val="Affiliation"/>
        <w:rPr>
          <w:rFonts w:ascii="Book Antiqua" w:hAnsi="Book Antiqua"/>
          <w:szCs w:val="20"/>
          <w:rPrChange w:id="16" w:author="Donia Jendoubi" w:date="2019-05-21T18:26:00Z">
            <w:rPr/>
          </w:rPrChange>
        </w:rPr>
      </w:pPr>
      <w:proofErr w:type="gramStart"/>
      <w:r w:rsidRPr="008E088B">
        <w:rPr>
          <w:rFonts w:ascii="Book Antiqua" w:hAnsi="Book Antiqua"/>
          <w:szCs w:val="20"/>
          <w:rPrChange w:id="17" w:author="Donia Jendoubi" w:date="2019-05-21T18:26:00Z">
            <w:rPr/>
          </w:rPrChange>
        </w:rPr>
        <w:t>1</w:t>
      </w:r>
      <w:proofErr w:type="gramEnd"/>
      <w:r w:rsidRPr="008E088B">
        <w:rPr>
          <w:rFonts w:ascii="Book Antiqua" w:hAnsi="Book Antiqua"/>
          <w:szCs w:val="20"/>
          <w:rPrChange w:id="18" w:author="Donia Jendoubi" w:date="2019-05-21T18:26:00Z">
            <w:rPr/>
          </w:rPrChange>
        </w:rPr>
        <w:t xml:space="preserve"> Centre for Development and Environment (CDE), University of Bern, </w:t>
      </w:r>
      <w:r w:rsidR="00490330" w:rsidRPr="008E088B">
        <w:rPr>
          <w:rFonts w:ascii="Book Antiqua" w:hAnsi="Book Antiqua"/>
          <w:szCs w:val="20"/>
          <w:rPrChange w:id="19" w:author="Donia Jendoubi" w:date="2019-05-21T18:26:00Z">
            <w:rPr/>
          </w:rPrChange>
        </w:rPr>
        <w:t xml:space="preserve">Bern, 3012, </w:t>
      </w:r>
      <w:r w:rsidRPr="008E088B">
        <w:rPr>
          <w:rFonts w:ascii="Book Antiqua" w:hAnsi="Book Antiqua"/>
          <w:szCs w:val="20"/>
          <w:rPrChange w:id="20" w:author="Donia Jendoubi" w:date="2019-05-21T18:26:00Z">
            <w:rPr/>
          </w:rPrChange>
        </w:rPr>
        <w:t>Switzerland</w:t>
      </w:r>
    </w:p>
    <w:p w:rsidR="00135F2E" w:rsidRPr="008E088B" w:rsidRDefault="00135F2E" w:rsidP="00123DF7">
      <w:pPr>
        <w:pStyle w:val="Affiliation"/>
        <w:rPr>
          <w:rFonts w:ascii="Book Antiqua" w:hAnsi="Book Antiqua"/>
          <w:szCs w:val="20"/>
          <w:rPrChange w:id="21" w:author="Donia Jendoubi" w:date="2019-05-21T18:26:00Z">
            <w:rPr/>
          </w:rPrChange>
        </w:rPr>
      </w:pPr>
      <w:proofErr w:type="gramStart"/>
      <w:r w:rsidRPr="008E088B">
        <w:rPr>
          <w:rFonts w:ascii="Book Antiqua" w:hAnsi="Book Antiqua"/>
          <w:szCs w:val="20"/>
          <w:rPrChange w:id="22" w:author="Donia Jendoubi" w:date="2019-05-21T18:26:00Z">
            <w:rPr/>
          </w:rPrChange>
        </w:rPr>
        <w:t>2</w:t>
      </w:r>
      <w:proofErr w:type="gramEnd"/>
      <w:r w:rsidRPr="008E088B">
        <w:rPr>
          <w:rFonts w:ascii="Book Antiqua" w:hAnsi="Book Antiqua"/>
          <w:szCs w:val="20"/>
          <w:rPrChange w:id="23" w:author="Donia Jendoubi" w:date="2019-05-21T18:26:00Z">
            <w:rPr/>
          </w:rPrChange>
        </w:rPr>
        <w:t xml:space="preserve"> Institute of Geography, University of Bern, </w:t>
      </w:r>
      <w:r w:rsidR="00490330" w:rsidRPr="008E088B">
        <w:rPr>
          <w:rFonts w:ascii="Book Antiqua" w:hAnsi="Book Antiqua"/>
          <w:szCs w:val="20"/>
          <w:rPrChange w:id="24" w:author="Donia Jendoubi" w:date="2019-05-21T18:26:00Z">
            <w:rPr/>
          </w:rPrChange>
        </w:rPr>
        <w:t xml:space="preserve">Bern, 3012, </w:t>
      </w:r>
      <w:r w:rsidRPr="008E088B">
        <w:rPr>
          <w:rFonts w:ascii="Book Antiqua" w:hAnsi="Book Antiqua"/>
          <w:szCs w:val="20"/>
          <w:rPrChange w:id="25" w:author="Donia Jendoubi" w:date="2019-05-21T18:26:00Z">
            <w:rPr/>
          </w:rPrChange>
        </w:rPr>
        <w:t>Switzerland</w:t>
      </w:r>
    </w:p>
    <w:p w:rsidR="00135F2E" w:rsidRPr="008E088B" w:rsidRDefault="00490330">
      <w:pPr>
        <w:tabs>
          <w:tab w:val="left" w:pos="3606"/>
        </w:tabs>
        <w:jc w:val="both"/>
        <w:rPr>
          <w:rFonts w:ascii="Book Antiqua" w:hAnsi="Book Antiqua"/>
          <w:sz w:val="20"/>
          <w:szCs w:val="20"/>
          <w:lang w:val="en-GB"/>
          <w:rPrChange w:id="26" w:author="Donia Jendoubi" w:date="2019-05-21T18:26:00Z">
            <w:rPr>
              <w:lang w:val="en-GB"/>
            </w:rPr>
          </w:rPrChange>
        </w:rPr>
        <w:pPrChange w:id="27" w:author="Donia Jendoubi" w:date="2019-05-21T18:26:00Z">
          <w:pPr>
            <w:tabs>
              <w:tab w:val="left" w:pos="3606"/>
            </w:tabs>
          </w:pPr>
        </w:pPrChange>
      </w:pPr>
      <w:r w:rsidRPr="008E088B">
        <w:rPr>
          <w:rFonts w:ascii="Book Antiqua" w:eastAsia="Times New Roman" w:hAnsi="Book Antiqua" w:cs="Times New Roman"/>
          <w:i/>
          <w:sz w:val="20"/>
          <w:szCs w:val="20"/>
          <w:lang w:val="en-GB" w:eastAsia="de-DE"/>
          <w:rPrChange w:id="28" w:author="Donia Jendoubi" w:date="2019-05-21T18:26:00Z">
            <w:rPr>
              <w:rFonts w:ascii="Times New Roman" w:eastAsia="Times New Roman" w:hAnsi="Times New Roman" w:cs="Times New Roman"/>
              <w:i/>
              <w:sz w:val="20"/>
              <w:szCs w:val="24"/>
              <w:lang w:val="en-GB" w:eastAsia="de-DE"/>
            </w:rPr>
          </w:rPrChange>
        </w:rPr>
        <w:t>Correspondence to</w:t>
      </w:r>
      <w:r w:rsidRPr="008E088B">
        <w:rPr>
          <w:rFonts w:ascii="Book Antiqua" w:eastAsia="Times New Roman" w:hAnsi="Book Antiqua" w:cs="Times New Roman"/>
          <w:sz w:val="20"/>
          <w:szCs w:val="20"/>
          <w:lang w:val="en-GB" w:eastAsia="de-DE"/>
          <w:rPrChange w:id="29" w:author="Donia Jendoubi" w:date="2019-05-21T18:26:00Z">
            <w:rPr>
              <w:rFonts w:ascii="Times New Roman" w:eastAsia="Times New Roman" w:hAnsi="Times New Roman" w:cs="Times New Roman"/>
              <w:sz w:val="20"/>
              <w:szCs w:val="24"/>
              <w:lang w:val="en-GB" w:eastAsia="de-DE"/>
            </w:rPr>
          </w:rPrChange>
        </w:rPr>
        <w:t xml:space="preserve">: </w:t>
      </w:r>
      <w:r w:rsidR="00135F2E" w:rsidRPr="008E088B">
        <w:rPr>
          <w:rFonts w:ascii="Book Antiqua" w:eastAsia="Times New Roman" w:hAnsi="Book Antiqua" w:cs="Times New Roman"/>
          <w:sz w:val="20"/>
          <w:szCs w:val="20"/>
          <w:lang w:val="en-GB" w:eastAsia="de-DE"/>
          <w:rPrChange w:id="30" w:author="Donia Jendoubi" w:date="2019-05-21T18:26:00Z">
            <w:rPr>
              <w:rFonts w:ascii="Times New Roman" w:eastAsia="Times New Roman" w:hAnsi="Times New Roman" w:cs="Times New Roman"/>
              <w:sz w:val="20"/>
              <w:szCs w:val="24"/>
              <w:lang w:val="en-GB" w:eastAsia="de-DE"/>
            </w:rPr>
          </w:rPrChange>
        </w:rPr>
        <w:t>Donia Jendoubi</w:t>
      </w:r>
      <w:r w:rsidRPr="008E088B">
        <w:rPr>
          <w:rFonts w:ascii="Book Antiqua" w:eastAsia="Times New Roman" w:hAnsi="Book Antiqua" w:cs="Times New Roman"/>
          <w:sz w:val="20"/>
          <w:szCs w:val="20"/>
          <w:lang w:val="en-GB" w:eastAsia="de-DE"/>
          <w:rPrChange w:id="31" w:author="Donia Jendoubi" w:date="2019-05-21T18:26:00Z">
            <w:rPr>
              <w:rFonts w:ascii="Times New Roman" w:eastAsia="Times New Roman" w:hAnsi="Times New Roman" w:cs="Times New Roman"/>
              <w:sz w:val="20"/>
              <w:szCs w:val="24"/>
              <w:lang w:val="en-GB" w:eastAsia="de-DE"/>
            </w:rPr>
          </w:rPrChange>
        </w:rPr>
        <w:t xml:space="preserve"> (</w:t>
      </w:r>
      <w:r w:rsidR="00135F2E" w:rsidRPr="008E088B">
        <w:rPr>
          <w:rFonts w:ascii="Book Antiqua" w:eastAsia="Times New Roman" w:hAnsi="Book Antiqua" w:cs="Times New Roman"/>
          <w:sz w:val="20"/>
          <w:szCs w:val="20"/>
          <w:lang w:val="en-GB" w:eastAsia="de-DE"/>
          <w:rPrChange w:id="32" w:author="Donia Jendoubi" w:date="2019-05-21T18:26:00Z">
            <w:rPr>
              <w:rFonts w:ascii="Times New Roman" w:eastAsia="Times New Roman" w:hAnsi="Times New Roman" w:cs="Times New Roman"/>
              <w:sz w:val="20"/>
              <w:szCs w:val="24"/>
              <w:lang w:val="en-GB" w:eastAsia="de-DE"/>
            </w:rPr>
          </w:rPrChange>
        </w:rPr>
        <w:t>Donia.jendoubi@cde.unibe.ch</w:t>
      </w:r>
      <w:r w:rsidRPr="008E088B">
        <w:rPr>
          <w:rFonts w:ascii="Book Antiqua" w:eastAsia="Times New Roman" w:hAnsi="Book Antiqua" w:cs="Times New Roman"/>
          <w:sz w:val="20"/>
          <w:szCs w:val="20"/>
          <w:lang w:val="en-GB" w:eastAsia="de-DE"/>
          <w:rPrChange w:id="33" w:author="Donia Jendoubi" w:date="2019-05-21T18:26:00Z">
            <w:rPr>
              <w:rFonts w:ascii="Times New Roman" w:eastAsia="Times New Roman" w:hAnsi="Times New Roman" w:cs="Times New Roman"/>
              <w:sz w:val="20"/>
              <w:szCs w:val="24"/>
              <w:lang w:val="en-GB" w:eastAsia="de-DE"/>
            </w:rPr>
          </w:rPrChange>
        </w:rPr>
        <w:t>)</w:t>
      </w:r>
    </w:p>
    <w:p w:rsidR="00E01D97" w:rsidRPr="008E088B" w:rsidRDefault="00E01D97">
      <w:pPr>
        <w:jc w:val="both"/>
        <w:rPr>
          <w:rFonts w:ascii="Book Antiqua" w:eastAsia="Times New Roman" w:hAnsi="Book Antiqua" w:cs="Times New Roman"/>
          <w:b/>
          <w:sz w:val="20"/>
          <w:szCs w:val="20"/>
          <w:lang w:val="en-GB" w:eastAsia="de-DE"/>
          <w:rPrChange w:id="34" w:author="Donia Jendoubi" w:date="2019-05-21T18:26:00Z">
            <w:rPr>
              <w:rFonts w:ascii="Times New Roman" w:eastAsia="Times New Roman" w:hAnsi="Times New Roman" w:cs="Times New Roman"/>
              <w:b/>
              <w:sz w:val="20"/>
              <w:szCs w:val="24"/>
              <w:lang w:val="en-GB" w:eastAsia="de-DE"/>
            </w:rPr>
          </w:rPrChange>
        </w:rPr>
        <w:pPrChange w:id="35" w:author="Donia Jendoubi" w:date="2019-05-21T18:26:00Z">
          <w:pPr/>
        </w:pPrChange>
      </w:pPr>
      <w:r w:rsidRPr="008E088B">
        <w:rPr>
          <w:rFonts w:ascii="Book Antiqua" w:eastAsia="Times New Roman" w:hAnsi="Book Antiqua" w:cs="Times New Roman"/>
          <w:b/>
          <w:sz w:val="20"/>
          <w:szCs w:val="20"/>
          <w:lang w:val="en-GB" w:eastAsia="de-DE"/>
          <w:rPrChange w:id="36" w:author="Donia Jendoubi" w:date="2019-05-21T18:26:00Z">
            <w:rPr>
              <w:rFonts w:ascii="Times New Roman" w:eastAsia="Times New Roman" w:hAnsi="Times New Roman" w:cs="Times New Roman"/>
              <w:b/>
              <w:sz w:val="20"/>
              <w:szCs w:val="24"/>
              <w:lang w:val="en-GB" w:eastAsia="de-DE"/>
            </w:rPr>
          </w:rPrChange>
        </w:rPr>
        <w:t>Abstract:</w:t>
      </w:r>
    </w:p>
    <w:p w:rsidR="00E01D97" w:rsidRPr="008E088B" w:rsidRDefault="00E01D97" w:rsidP="008E088B">
      <w:pPr>
        <w:jc w:val="both"/>
        <w:rPr>
          <w:rFonts w:ascii="Book Antiqua" w:eastAsia="Times New Roman" w:hAnsi="Book Antiqua" w:cs="Times New Roman"/>
          <w:sz w:val="20"/>
          <w:szCs w:val="20"/>
          <w:lang w:val="en-GB" w:eastAsia="de-DE"/>
          <w:rPrChange w:id="37" w:author="Donia Jendoubi" w:date="2019-05-21T18:26:00Z">
            <w:rPr>
              <w:rFonts w:ascii="Times New Roman" w:eastAsia="Times New Roman" w:hAnsi="Times New Roman" w:cs="Times New Roman"/>
              <w:sz w:val="20"/>
              <w:szCs w:val="24"/>
              <w:lang w:val="en-GB" w:eastAsia="de-DE"/>
            </w:rPr>
          </w:rPrChange>
        </w:rPr>
      </w:pPr>
      <w:r w:rsidRPr="008E088B">
        <w:rPr>
          <w:rFonts w:ascii="Book Antiqua" w:eastAsia="Times New Roman" w:hAnsi="Book Antiqua" w:cs="Times New Roman"/>
          <w:sz w:val="20"/>
          <w:szCs w:val="20"/>
          <w:lang w:val="en-GB" w:eastAsia="de-DE"/>
          <w:rPrChange w:id="38" w:author="Donia Jendoubi" w:date="2019-05-21T18:26:00Z">
            <w:rPr>
              <w:rFonts w:ascii="Times New Roman" w:eastAsia="Times New Roman" w:hAnsi="Times New Roman" w:cs="Times New Roman"/>
              <w:sz w:val="20"/>
              <w:szCs w:val="24"/>
              <w:lang w:val="en-GB" w:eastAsia="de-DE"/>
            </w:rPr>
          </w:rPrChange>
        </w:rPr>
        <w:t>This study eval</w:t>
      </w:r>
      <w:r w:rsidR="005F21FF" w:rsidRPr="008E088B">
        <w:rPr>
          <w:rFonts w:ascii="Book Antiqua" w:eastAsia="Times New Roman" w:hAnsi="Book Antiqua" w:cs="Times New Roman"/>
          <w:sz w:val="20"/>
          <w:szCs w:val="20"/>
          <w:lang w:val="en-GB" w:eastAsia="de-DE"/>
          <w:rPrChange w:id="39" w:author="Donia Jendoubi" w:date="2019-05-21T18:26:00Z">
            <w:rPr>
              <w:rFonts w:ascii="Times New Roman" w:eastAsia="Times New Roman" w:hAnsi="Times New Roman" w:cs="Times New Roman"/>
              <w:sz w:val="20"/>
              <w:szCs w:val="24"/>
              <w:lang w:val="en-GB" w:eastAsia="de-DE"/>
            </w:rPr>
          </w:rPrChange>
        </w:rPr>
        <w:t xml:space="preserve">uated the </w:t>
      </w:r>
      <w:r w:rsidR="00EB1968" w:rsidRPr="008E088B">
        <w:rPr>
          <w:rFonts w:ascii="Book Antiqua" w:eastAsia="Times New Roman" w:hAnsi="Book Antiqua" w:cs="Times New Roman"/>
          <w:sz w:val="20"/>
          <w:szCs w:val="20"/>
          <w:lang w:val="en-GB" w:eastAsia="de-DE"/>
          <w:rPrChange w:id="40" w:author="Donia Jendoubi" w:date="2019-05-21T18:26:00Z">
            <w:rPr>
              <w:rFonts w:ascii="Times New Roman" w:eastAsia="Times New Roman" w:hAnsi="Times New Roman" w:cs="Times New Roman"/>
              <w:sz w:val="20"/>
              <w:szCs w:val="24"/>
              <w:lang w:val="en-GB" w:eastAsia="de-DE"/>
            </w:rPr>
          </w:rPrChange>
        </w:rPr>
        <w:t>impact</w:t>
      </w:r>
      <w:r w:rsidR="005F21FF" w:rsidRPr="008E088B">
        <w:rPr>
          <w:rFonts w:ascii="Book Antiqua" w:eastAsia="Times New Roman" w:hAnsi="Book Antiqua" w:cs="Times New Roman"/>
          <w:sz w:val="20"/>
          <w:szCs w:val="20"/>
          <w:lang w:val="en-GB" w:eastAsia="de-DE"/>
          <w:rPrChange w:id="41" w:author="Donia Jendoubi" w:date="2019-05-21T18:26:00Z">
            <w:rPr>
              <w:rFonts w:ascii="Times New Roman" w:eastAsia="Times New Roman" w:hAnsi="Times New Roman" w:cs="Times New Roman"/>
              <w:sz w:val="20"/>
              <w:szCs w:val="24"/>
              <w:lang w:val="en-GB" w:eastAsia="de-DE"/>
            </w:rPr>
          </w:rPrChange>
        </w:rPr>
        <w:t xml:space="preserve"> of land use and</w:t>
      </w:r>
      <w:r w:rsidRPr="008E088B">
        <w:rPr>
          <w:rFonts w:ascii="Book Antiqua" w:eastAsia="Times New Roman" w:hAnsi="Book Antiqua" w:cs="Times New Roman"/>
          <w:sz w:val="20"/>
          <w:szCs w:val="20"/>
          <w:lang w:val="en-GB" w:eastAsia="de-DE"/>
          <w:rPrChange w:id="42" w:author="Donia Jendoubi" w:date="2019-05-21T18:26:00Z">
            <w:rPr>
              <w:rFonts w:ascii="Times New Roman" w:eastAsia="Times New Roman" w:hAnsi="Times New Roman" w:cs="Times New Roman"/>
              <w:sz w:val="20"/>
              <w:szCs w:val="24"/>
              <w:lang w:val="en-GB" w:eastAsia="de-DE"/>
            </w:rPr>
          </w:rPrChange>
        </w:rPr>
        <w:t xml:space="preserve"> </w:t>
      </w:r>
      <w:del w:id="43" w:author="Donia Jendoubi" w:date="2019-05-11T17:12:00Z">
        <w:r w:rsidR="005F21FF" w:rsidRPr="008E088B" w:rsidDel="00461FA6">
          <w:rPr>
            <w:rFonts w:ascii="Book Antiqua" w:eastAsia="Times New Roman" w:hAnsi="Book Antiqua" w:cs="Times New Roman"/>
            <w:sz w:val="20"/>
            <w:szCs w:val="20"/>
            <w:lang w:val="en-GB" w:eastAsia="de-DE"/>
            <w:rPrChange w:id="44" w:author="Donia Jendoubi" w:date="2019-05-21T18:26:00Z">
              <w:rPr>
                <w:rFonts w:ascii="Times New Roman" w:eastAsia="Times New Roman" w:hAnsi="Times New Roman" w:cs="Times New Roman"/>
                <w:sz w:val="20"/>
                <w:szCs w:val="24"/>
                <w:lang w:val="en-GB" w:eastAsia="de-DE"/>
              </w:rPr>
            </w:rPrChange>
          </w:rPr>
          <w:delText>landscape forms</w:delText>
        </w:r>
      </w:del>
      <w:ins w:id="45" w:author="Donia Jendoubi" w:date="2019-05-11T17:12:00Z">
        <w:r w:rsidR="00461FA6" w:rsidRPr="008E088B">
          <w:rPr>
            <w:rFonts w:ascii="Book Antiqua" w:eastAsia="Times New Roman" w:hAnsi="Book Antiqua" w:cs="Times New Roman"/>
            <w:sz w:val="20"/>
            <w:szCs w:val="20"/>
            <w:lang w:val="en-GB" w:eastAsia="de-DE"/>
            <w:rPrChange w:id="46" w:author="Donia Jendoubi" w:date="2019-05-21T18:26:00Z">
              <w:rPr>
                <w:rFonts w:ascii="Times New Roman" w:eastAsia="Times New Roman" w:hAnsi="Times New Roman" w:cs="Times New Roman"/>
                <w:sz w:val="20"/>
                <w:szCs w:val="24"/>
                <w:lang w:val="en-GB" w:eastAsia="de-DE"/>
              </w:rPr>
            </w:rPrChange>
          </w:rPr>
          <w:t>topographic units (slope and aspect)</w:t>
        </w:r>
      </w:ins>
      <w:r w:rsidR="005F21FF" w:rsidRPr="008E088B">
        <w:rPr>
          <w:rFonts w:ascii="Book Antiqua" w:eastAsia="Times New Roman" w:hAnsi="Book Antiqua" w:cs="Times New Roman"/>
          <w:sz w:val="20"/>
          <w:szCs w:val="20"/>
          <w:lang w:val="en-GB" w:eastAsia="de-DE"/>
          <w:rPrChange w:id="47" w:author="Donia Jendoubi" w:date="2019-05-21T18:26:00Z">
            <w:rPr>
              <w:rFonts w:ascii="Times New Roman" w:eastAsia="Times New Roman" w:hAnsi="Times New Roman" w:cs="Times New Roman"/>
              <w:sz w:val="20"/>
              <w:szCs w:val="24"/>
              <w:lang w:val="en-GB" w:eastAsia="de-DE"/>
            </w:rPr>
          </w:rPrChange>
        </w:rPr>
        <w:t xml:space="preserve"> </w:t>
      </w:r>
      <w:r w:rsidRPr="008E088B">
        <w:rPr>
          <w:rFonts w:ascii="Book Antiqua" w:eastAsia="Times New Roman" w:hAnsi="Book Antiqua" w:cs="Times New Roman"/>
          <w:sz w:val="20"/>
          <w:szCs w:val="20"/>
          <w:lang w:val="en-GB" w:eastAsia="de-DE"/>
          <w:rPrChange w:id="48" w:author="Donia Jendoubi" w:date="2019-05-21T18:26:00Z">
            <w:rPr>
              <w:rFonts w:ascii="Times New Roman" w:eastAsia="Times New Roman" w:hAnsi="Times New Roman" w:cs="Times New Roman"/>
              <w:sz w:val="20"/>
              <w:szCs w:val="24"/>
              <w:lang w:val="en-GB" w:eastAsia="de-DE"/>
            </w:rPr>
          </w:rPrChange>
        </w:rPr>
        <w:t xml:space="preserve">on SOC within the </w:t>
      </w:r>
      <w:proofErr w:type="spellStart"/>
      <w:r w:rsidRPr="008E088B">
        <w:rPr>
          <w:rFonts w:ascii="Book Antiqua" w:eastAsia="Times New Roman" w:hAnsi="Book Antiqua" w:cs="Times New Roman"/>
          <w:sz w:val="20"/>
          <w:szCs w:val="20"/>
          <w:lang w:val="en-GB" w:eastAsia="de-DE"/>
          <w:rPrChange w:id="49" w:author="Donia Jendoubi" w:date="2019-05-21T18:26:00Z">
            <w:rPr>
              <w:rFonts w:ascii="Times New Roman" w:eastAsia="Times New Roman" w:hAnsi="Times New Roman" w:cs="Times New Roman"/>
              <w:sz w:val="20"/>
              <w:szCs w:val="24"/>
              <w:lang w:val="en-GB" w:eastAsia="de-DE"/>
            </w:rPr>
          </w:rPrChange>
        </w:rPr>
        <w:t>Wadi</w:t>
      </w:r>
      <w:proofErr w:type="spellEnd"/>
      <w:r w:rsidRPr="008E088B">
        <w:rPr>
          <w:rFonts w:ascii="Book Antiqua" w:eastAsia="Times New Roman" w:hAnsi="Book Antiqua" w:cs="Times New Roman"/>
          <w:sz w:val="20"/>
          <w:szCs w:val="20"/>
          <w:lang w:val="en-GB" w:eastAsia="de-DE"/>
          <w:rPrChange w:id="50" w:author="Donia Jendoubi" w:date="2019-05-21T18:26:00Z">
            <w:rPr>
              <w:rFonts w:ascii="Times New Roman" w:eastAsia="Times New Roman" w:hAnsi="Times New Roman" w:cs="Times New Roman"/>
              <w:sz w:val="20"/>
              <w:szCs w:val="24"/>
              <w:lang w:val="en-GB" w:eastAsia="de-DE"/>
            </w:rPr>
          </w:rPrChange>
        </w:rPr>
        <w:t xml:space="preserve"> Beja watershed in </w:t>
      </w:r>
      <w:proofErr w:type="gramStart"/>
      <w:r w:rsidRPr="008E088B">
        <w:rPr>
          <w:rFonts w:ascii="Book Antiqua" w:eastAsia="Times New Roman" w:hAnsi="Book Antiqua" w:cs="Times New Roman"/>
          <w:sz w:val="20"/>
          <w:szCs w:val="20"/>
          <w:lang w:val="en-GB" w:eastAsia="de-DE"/>
          <w:rPrChange w:id="51" w:author="Donia Jendoubi" w:date="2019-05-21T18:26:00Z">
            <w:rPr>
              <w:rFonts w:ascii="Times New Roman" w:eastAsia="Times New Roman" w:hAnsi="Times New Roman" w:cs="Times New Roman"/>
              <w:sz w:val="20"/>
              <w:szCs w:val="24"/>
              <w:lang w:val="en-GB" w:eastAsia="de-DE"/>
            </w:rPr>
          </w:rPrChange>
        </w:rPr>
        <w:t>north-western</w:t>
      </w:r>
      <w:proofErr w:type="gramEnd"/>
      <w:r w:rsidRPr="008E088B">
        <w:rPr>
          <w:rFonts w:ascii="Book Antiqua" w:eastAsia="Times New Roman" w:hAnsi="Book Antiqua" w:cs="Times New Roman"/>
          <w:sz w:val="20"/>
          <w:szCs w:val="20"/>
          <w:lang w:val="en-GB" w:eastAsia="de-DE"/>
          <w:rPrChange w:id="52" w:author="Donia Jendoubi" w:date="2019-05-21T18:26:00Z">
            <w:rPr>
              <w:rFonts w:ascii="Times New Roman" w:eastAsia="Times New Roman" w:hAnsi="Times New Roman" w:cs="Times New Roman"/>
              <w:sz w:val="20"/>
              <w:szCs w:val="24"/>
              <w:lang w:val="en-GB" w:eastAsia="de-DE"/>
            </w:rPr>
          </w:rPrChange>
        </w:rPr>
        <w:t xml:space="preserve"> Tunisia. </w:t>
      </w:r>
      <w:r w:rsidR="00D44F78" w:rsidRPr="008E088B">
        <w:rPr>
          <w:rFonts w:ascii="Book Antiqua" w:eastAsia="Times New Roman" w:hAnsi="Book Antiqua" w:cs="Times New Roman"/>
          <w:sz w:val="20"/>
          <w:szCs w:val="20"/>
          <w:lang w:val="en-GB" w:eastAsia="de-DE"/>
          <w:rPrChange w:id="53" w:author="Donia Jendoubi" w:date="2019-05-21T18:26:00Z">
            <w:rPr>
              <w:rFonts w:ascii="Times New Roman" w:eastAsia="Times New Roman" w:hAnsi="Times New Roman" w:cs="Times New Roman"/>
              <w:sz w:val="20"/>
              <w:szCs w:val="24"/>
              <w:lang w:val="en-GB" w:eastAsia="de-DE"/>
            </w:rPr>
          </w:rPrChange>
        </w:rPr>
        <w:t xml:space="preserve">A soil spectral library was </w:t>
      </w:r>
      <w:r w:rsidR="00EB1968" w:rsidRPr="008E088B">
        <w:rPr>
          <w:rFonts w:ascii="Book Antiqua" w:eastAsia="Times New Roman" w:hAnsi="Book Antiqua" w:cs="Times New Roman"/>
          <w:sz w:val="20"/>
          <w:szCs w:val="20"/>
          <w:lang w:val="en-GB" w:eastAsia="de-DE"/>
          <w:rPrChange w:id="54" w:author="Donia Jendoubi" w:date="2019-05-21T18:26:00Z">
            <w:rPr>
              <w:rFonts w:ascii="Times New Roman" w:eastAsia="Times New Roman" w:hAnsi="Times New Roman" w:cs="Times New Roman"/>
              <w:sz w:val="20"/>
              <w:szCs w:val="24"/>
              <w:lang w:val="en-GB" w:eastAsia="de-DE"/>
            </w:rPr>
          </w:rPrChange>
        </w:rPr>
        <w:t>set</w:t>
      </w:r>
      <w:r w:rsidR="00D44F78" w:rsidRPr="008E088B">
        <w:rPr>
          <w:rFonts w:ascii="Book Antiqua" w:eastAsia="Times New Roman" w:hAnsi="Book Antiqua" w:cs="Times New Roman"/>
          <w:sz w:val="20"/>
          <w:szCs w:val="20"/>
          <w:lang w:val="en-GB" w:eastAsia="de-DE"/>
          <w:rPrChange w:id="55" w:author="Donia Jendoubi" w:date="2019-05-21T18:26:00Z">
            <w:rPr>
              <w:rFonts w:ascii="Times New Roman" w:eastAsia="Times New Roman" w:hAnsi="Times New Roman" w:cs="Times New Roman"/>
              <w:sz w:val="20"/>
              <w:szCs w:val="24"/>
              <w:lang w:val="en-GB" w:eastAsia="de-DE"/>
            </w:rPr>
          </w:rPrChange>
        </w:rPr>
        <w:t xml:space="preserve"> to assess the variation of the SOC of </w:t>
      </w:r>
      <w:r w:rsidRPr="008E088B">
        <w:rPr>
          <w:rFonts w:ascii="Book Antiqua" w:eastAsia="Times New Roman" w:hAnsi="Book Antiqua" w:cs="Times New Roman"/>
          <w:sz w:val="20"/>
          <w:szCs w:val="20"/>
          <w:lang w:val="en-GB" w:eastAsia="de-DE"/>
          <w:rPrChange w:id="56" w:author="Donia Jendoubi" w:date="2019-05-21T18:26:00Z">
            <w:rPr>
              <w:rFonts w:ascii="Times New Roman" w:eastAsia="Times New Roman" w:hAnsi="Times New Roman" w:cs="Times New Roman"/>
              <w:sz w:val="20"/>
              <w:szCs w:val="24"/>
              <w:lang w:val="en-GB" w:eastAsia="de-DE"/>
            </w:rPr>
          </w:rPrChange>
        </w:rPr>
        <w:t>1440 soil samples from four land use types</w:t>
      </w:r>
      <w:r w:rsidR="00054BB7" w:rsidRPr="008E088B">
        <w:rPr>
          <w:rFonts w:ascii="Book Antiqua" w:eastAsia="Times New Roman" w:hAnsi="Book Antiqua" w:cs="Times New Roman"/>
          <w:sz w:val="20"/>
          <w:szCs w:val="20"/>
          <w:lang w:val="en-GB" w:eastAsia="de-DE"/>
          <w:rPrChange w:id="57" w:author="Donia Jendoubi" w:date="2019-05-21T18:26:00Z">
            <w:rPr>
              <w:rFonts w:ascii="Times New Roman" w:eastAsia="Times New Roman" w:hAnsi="Times New Roman" w:cs="Times New Roman"/>
              <w:sz w:val="20"/>
              <w:szCs w:val="24"/>
              <w:lang w:val="en-GB" w:eastAsia="de-DE"/>
            </w:rPr>
          </w:rPrChange>
        </w:rPr>
        <w:t xml:space="preserve"> (field crops, permanent crops, forest, and grazing land)</w:t>
      </w:r>
      <w:r w:rsidRPr="008E088B">
        <w:rPr>
          <w:rFonts w:ascii="Book Antiqua" w:eastAsia="Times New Roman" w:hAnsi="Book Antiqua" w:cs="Times New Roman"/>
          <w:sz w:val="20"/>
          <w:szCs w:val="20"/>
          <w:lang w:val="en-GB" w:eastAsia="de-DE"/>
          <w:rPrChange w:id="58" w:author="Donia Jendoubi" w:date="2019-05-21T18:26:00Z">
            <w:rPr>
              <w:rFonts w:ascii="Times New Roman" w:eastAsia="Times New Roman" w:hAnsi="Times New Roman" w:cs="Times New Roman"/>
              <w:sz w:val="20"/>
              <w:szCs w:val="24"/>
              <w:lang w:val="en-GB" w:eastAsia="de-DE"/>
            </w:rPr>
          </w:rPrChange>
        </w:rPr>
        <w:t>, three slope categor</w:t>
      </w:r>
      <w:r w:rsidR="005F21FF" w:rsidRPr="008E088B">
        <w:rPr>
          <w:rFonts w:ascii="Book Antiqua" w:eastAsia="Times New Roman" w:hAnsi="Book Antiqua" w:cs="Times New Roman"/>
          <w:sz w:val="20"/>
          <w:szCs w:val="20"/>
          <w:lang w:val="en-GB" w:eastAsia="de-DE"/>
          <w:rPrChange w:id="59" w:author="Donia Jendoubi" w:date="2019-05-21T18:26:00Z">
            <w:rPr>
              <w:rFonts w:ascii="Times New Roman" w:eastAsia="Times New Roman" w:hAnsi="Times New Roman" w:cs="Times New Roman"/>
              <w:sz w:val="20"/>
              <w:szCs w:val="24"/>
              <w:lang w:val="en-GB" w:eastAsia="de-DE"/>
            </w:rPr>
          </w:rPrChange>
        </w:rPr>
        <w:t>ies (flat, moderate, and steep) and</w:t>
      </w:r>
      <w:r w:rsidRPr="008E088B">
        <w:rPr>
          <w:rFonts w:ascii="Book Antiqua" w:eastAsia="Times New Roman" w:hAnsi="Book Antiqua" w:cs="Times New Roman"/>
          <w:sz w:val="20"/>
          <w:szCs w:val="20"/>
          <w:lang w:val="en-GB" w:eastAsia="de-DE"/>
          <w:rPrChange w:id="60" w:author="Donia Jendoubi" w:date="2019-05-21T18:26:00Z">
            <w:rPr>
              <w:rFonts w:ascii="Times New Roman" w:eastAsia="Times New Roman" w:hAnsi="Times New Roman" w:cs="Times New Roman"/>
              <w:sz w:val="20"/>
              <w:szCs w:val="24"/>
              <w:lang w:val="en-GB" w:eastAsia="de-DE"/>
            </w:rPr>
          </w:rPrChange>
        </w:rPr>
        <w:t xml:space="preserve"> two as</w:t>
      </w:r>
      <w:r w:rsidR="005F21FF" w:rsidRPr="008E088B">
        <w:rPr>
          <w:rFonts w:ascii="Book Antiqua" w:eastAsia="Times New Roman" w:hAnsi="Book Antiqua" w:cs="Times New Roman"/>
          <w:sz w:val="20"/>
          <w:szCs w:val="20"/>
          <w:lang w:val="en-GB" w:eastAsia="de-DE"/>
          <w:rPrChange w:id="61" w:author="Donia Jendoubi" w:date="2019-05-21T18:26:00Z">
            <w:rPr>
              <w:rFonts w:ascii="Times New Roman" w:eastAsia="Times New Roman" w:hAnsi="Times New Roman" w:cs="Times New Roman"/>
              <w:sz w:val="20"/>
              <w:szCs w:val="24"/>
              <w:lang w:val="en-GB" w:eastAsia="de-DE"/>
            </w:rPr>
          </w:rPrChange>
        </w:rPr>
        <w:t xml:space="preserve">pects (north- and south-facing). </w:t>
      </w:r>
      <w:r w:rsidRPr="008E088B">
        <w:rPr>
          <w:rFonts w:ascii="Book Antiqua" w:eastAsia="Times New Roman" w:hAnsi="Book Antiqua" w:cs="Times New Roman"/>
          <w:sz w:val="20"/>
          <w:szCs w:val="20"/>
          <w:lang w:val="en-GB" w:eastAsia="de-DE"/>
          <w:rPrChange w:id="62" w:author="Donia Jendoubi" w:date="2019-05-21T18:26:00Z">
            <w:rPr>
              <w:rFonts w:ascii="Times New Roman" w:eastAsia="Times New Roman" w:hAnsi="Times New Roman" w:cs="Times New Roman"/>
              <w:sz w:val="20"/>
              <w:szCs w:val="24"/>
              <w:lang w:val="en-GB" w:eastAsia="de-DE"/>
            </w:rPr>
          </w:rPrChange>
        </w:rPr>
        <w:t xml:space="preserve">For field crops, only one factor – slope – significantly affected </w:t>
      </w:r>
      <w:r w:rsidR="002D776B" w:rsidRPr="008E088B">
        <w:rPr>
          <w:rFonts w:ascii="Book Antiqua" w:eastAsia="Times New Roman" w:hAnsi="Book Antiqua" w:cs="Times New Roman"/>
          <w:sz w:val="20"/>
          <w:szCs w:val="20"/>
          <w:lang w:val="en-GB" w:eastAsia="de-DE"/>
          <w:rPrChange w:id="63" w:author="Donia Jendoubi" w:date="2019-05-21T18:26:00Z">
            <w:rPr>
              <w:rFonts w:ascii="Times New Roman" w:eastAsia="Times New Roman" w:hAnsi="Times New Roman" w:cs="Times New Roman"/>
              <w:sz w:val="20"/>
              <w:szCs w:val="24"/>
              <w:lang w:val="en-GB" w:eastAsia="de-DE"/>
            </w:rPr>
          </w:rPrChange>
        </w:rPr>
        <w:t>SOC, which</w:t>
      </w:r>
      <w:r w:rsidR="00054BB7" w:rsidRPr="008E088B">
        <w:rPr>
          <w:rFonts w:ascii="Book Antiqua" w:eastAsia="Times New Roman" w:hAnsi="Book Antiqua" w:cs="Times New Roman"/>
          <w:sz w:val="20"/>
          <w:szCs w:val="20"/>
          <w:lang w:val="en-GB" w:eastAsia="de-DE"/>
          <w:rPrChange w:id="64" w:author="Donia Jendoubi" w:date="2019-05-21T18:26:00Z">
            <w:rPr>
              <w:rFonts w:ascii="Times New Roman" w:eastAsia="Times New Roman" w:hAnsi="Times New Roman" w:cs="Times New Roman"/>
              <w:sz w:val="20"/>
              <w:szCs w:val="24"/>
              <w:lang w:val="en-GB" w:eastAsia="de-DE"/>
            </w:rPr>
          </w:rPrChange>
        </w:rPr>
        <w:t xml:space="preserve"> SOC </w:t>
      </w:r>
      <w:del w:id="65" w:author="Donia Jendoubi" w:date="2019-05-11T15:20:00Z">
        <w:r w:rsidR="00054BB7" w:rsidRPr="008E088B" w:rsidDel="00F5212C">
          <w:rPr>
            <w:rFonts w:ascii="Book Antiqua" w:eastAsia="Times New Roman" w:hAnsi="Book Antiqua" w:cs="Times New Roman"/>
            <w:sz w:val="20"/>
            <w:szCs w:val="20"/>
            <w:lang w:val="en-GB" w:eastAsia="de-DE"/>
            <w:rPrChange w:id="66" w:author="Donia Jendoubi" w:date="2019-05-21T18:26:00Z">
              <w:rPr>
                <w:rFonts w:ascii="Times New Roman" w:eastAsia="Times New Roman" w:hAnsi="Times New Roman" w:cs="Times New Roman"/>
                <w:sz w:val="20"/>
                <w:szCs w:val="24"/>
                <w:lang w:val="en-GB" w:eastAsia="de-DE"/>
              </w:rPr>
            </w:rPrChange>
          </w:rPr>
          <w:delText xml:space="preserve">levels </w:delText>
        </w:r>
      </w:del>
      <w:ins w:id="67" w:author="Donia Jendoubi" w:date="2019-05-11T15:20:00Z">
        <w:r w:rsidR="00F5212C" w:rsidRPr="008E088B">
          <w:rPr>
            <w:rFonts w:ascii="Book Antiqua" w:eastAsia="Times New Roman" w:hAnsi="Book Antiqua" w:cs="Times New Roman"/>
            <w:sz w:val="20"/>
            <w:szCs w:val="20"/>
            <w:lang w:val="en-GB" w:eastAsia="de-DE"/>
            <w:rPrChange w:id="68" w:author="Donia Jendoubi" w:date="2019-05-21T18:26:00Z">
              <w:rPr>
                <w:rFonts w:ascii="Times New Roman" w:eastAsia="Times New Roman" w:hAnsi="Times New Roman" w:cs="Times New Roman"/>
                <w:sz w:val="20"/>
                <w:szCs w:val="24"/>
                <w:lang w:val="en-GB" w:eastAsia="de-DE"/>
              </w:rPr>
            </w:rPrChange>
          </w:rPr>
          <w:t xml:space="preserve">contents </w:t>
        </w:r>
      </w:ins>
      <w:r w:rsidR="00054BB7" w:rsidRPr="008E088B">
        <w:rPr>
          <w:rFonts w:ascii="Book Antiqua" w:eastAsia="Times New Roman" w:hAnsi="Book Antiqua" w:cs="Times New Roman"/>
          <w:sz w:val="20"/>
          <w:szCs w:val="20"/>
          <w:lang w:val="en-GB" w:eastAsia="de-DE"/>
          <w:rPrChange w:id="69" w:author="Donia Jendoubi" w:date="2019-05-21T18:26:00Z">
            <w:rPr>
              <w:rFonts w:ascii="Times New Roman" w:eastAsia="Times New Roman" w:hAnsi="Times New Roman" w:cs="Times New Roman"/>
              <w:sz w:val="20"/>
              <w:szCs w:val="24"/>
              <w:lang w:val="en-GB" w:eastAsia="de-DE"/>
            </w:rPr>
          </w:rPrChange>
        </w:rPr>
        <w:t xml:space="preserve">in north-facing areas appear higher in flat areas (0.75%) than in hilly areas (0.51%). However, in south-facing areas, SOC </w:t>
      </w:r>
      <w:ins w:id="70" w:author="Donia Jendoubi" w:date="2019-05-11T15:20:00Z">
        <w:r w:rsidR="00F5212C" w:rsidRPr="008E088B">
          <w:rPr>
            <w:rFonts w:ascii="Book Antiqua" w:eastAsia="Times New Roman" w:hAnsi="Book Antiqua" w:cs="Times New Roman"/>
            <w:sz w:val="20"/>
            <w:szCs w:val="20"/>
            <w:lang w:val="en-GB" w:eastAsia="de-DE"/>
            <w:rPrChange w:id="71" w:author="Donia Jendoubi" w:date="2019-05-21T18:26:00Z">
              <w:rPr>
                <w:rFonts w:ascii="Times New Roman" w:eastAsia="Times New Roman" w:hAnsi="Times New Roman" w:cs="Times New Roman"/>
                <w:sz w:val="20"/>
                <w:szCs w:val="24"/>
                <w:lang w:val="en-GB" w:eastAsia="de-DE"/>
              </w:rPr>
            </w:rPrChange>
          </w:rPr>
          <w:t>contents</w:t>
        </w:r>
      </w:ins>
      <w:del w:id="72" w:author="Donia Jendoubi" w:date="2019-05-11T15:20:00Z">
        <w:r w:rsidR="00054BB7" w:rsidRPr="008E088B" w:rsidDel="00F5212C">
          <w:rPr>
            <w:rFonts w:ascii="Book Antiqua" w:eastAsia="Times New Roman" w:hAnsi="Book Antiqua" w:cs="Times New Roman"/>
            <w:sz w:val="20"/>
            <w:szCs w:val="20"/>
            <w:lang w:val="en-GB" w:eastAsia="de-DE"/>
            <w:rPrChange w:id="73" w:author="Donia Jendoubi" w:date="2019-05-21T18:26:00Z">
              <w:rPr>
                <w:rFonts w:ascii="Times New Roman" w:eastAsia="Times New Roman" w:hAnsi="Times New Roman" w:cs="Times New Roman"/>
                <w:sz w:val="20"/>
                <w:szCs w:val="24"/>
                <w:lang w:val="en-GB" w:eastAsia="de-DE"/>
              </w:rPr>
            </w:rPrChange>
          </w:rPr>
          <w:delText>levels</w:delText>
        </w:r>
      </w:del>
      <w:r w:rsidR="00054BB7" w:rsidRPr="008E088B">
        <w:rPr>
          <w:rFonts w:ascii="Book Antiqua" w:eastAsia="Times New Roman" w:hAnsi="Book Antiqua" w:cs="Times New Roman"/>
          <w:sz w:val="20"/>
          <w:szCs w:val="20"/>
          <w:lang w:val="en-GB" w:eastAsia="de-DE"/>
          <w:rPrChange w:id="74" w:author="Donia Jendoubi" w:date="2019-05-21T18:26:00Z">
            <w:rPr>
              <w:rFonts w:ascii="Times New Roman" w:eastAsia="Times New Roman" w:hAnsi="Times New Roman" w:cs="Times New Roman"/>
              <w:sz w:val="20"/>
              <w:szCs w:val="24"/>
              <w:lang w:val="en-GB" w:eastAsia="de-DE"/>
            </w:rPr>
          </w:rPrChange>
        </w:rPr>
        <w:t xml:space="preserve"> were also higher in flat areas (0.74%) than in hilly areas (0.50%).</w:t>
      </w:r>
      <w:r w:rsidRPr="008E088B">
        <w:rPr>
          <w:rFonts w:ascii="Book Antiqua" w:eastAsia="Times New Roman" w:hAnsi="Book Antiqua" w:cs="Times New Roman"/>
          <w:sz w:val="20"/>
          <w:szCs w:val="20"/>
          <w:lang w:val="en-GB" w:eastAsia="de-DE"/>
          <w:rPrChange w:id="75" w:author="Donia Jendoubi" w:date="2019-05-21T18:26:00Z">
            <w:rPr>
              <w:rFonts w:ascii="Times New Roman" w:eastAsia="Times New Roman" w:hAnsi="Times New Roman" w:cs="Times New Roman"/>
              <w:sz w:val="20"/>
              <w:szCs w:val="24"/>
              <w:lang w:val="en-GB" w:eastAsia="de-DE"/>
            </w:rPr>
          </w:rPrChange>
        </w:rPr>
        <w:t xml:space="preserve"> For permanent </w:t>
      </w:r>
      <w:r w:rsidR="002D776B" w:rsidRPr="008E088B">
        <w:rPr>
          <w:rFonts w:ascii="Book Antiqua" w:eastAsia="Times New Roman" w:hAnsi="Book Antiqua" w:cs="Times New Roman"/>
          <w:sz w:val="20"/>
          <w:szCs w:val="20"/>
          <w:lang w:val="en-GB" w:eastAsia="de-DE"/>
          <w:rPrChange w:id="76" w:author="Donia Jendoubi" w:date="2019-05-21T18:26:00Z">
            <w:rPr>
              <w:rFonts w:ascii="Times New Roman" w:eastAsia="Times New Roman" w:hAnsi="Times New Roman" w:cs="Times New Roman"/>
              <w:sz w:val="20"/>
              <w:szCs w:val="24"/>
              <w:lang w:val="en-GB" w:eastAsia="de-DE"/>
            </w:rPr>
          </w:rPrChange>
        </w:rPr>
        <w:t xml:space="preserve">crops, which </w:t>
      </w:r>
      <w:proofErr w:type="gramStart"/>
      <w:r w:rsidR="002D776B" w:rsidRPr="008E088B">
        <w:rPr>
          <w:rFonts w:ascii="Book Antiqua" w:eastAsia="Times New Roman" w:hAnsi="Book Antiqua" w:cs="Times New Roman"/>
          <w:sz w:val="20"/>
          <w:szCs w:val="20"/>
          <w:lang w:val="en-GB" w:eastAsia="de-DE"/>
          <w:rPrChange w:id="77" w:author="Donia Jendoubi" w:date="2019-05-21T18:26:00Z">
            <w:rPr>
              <w:rFonts w:ascii="Times New Roman" w:eastAsia="Times New Roman" w:hAnsi="Times New Roman" w:cs="Times New Roman"/>
              <w:sz w:val="20"/>
              <w:szCs w:val="24"/>
              <w:lang w:val="en-GB" w:eastAsia="de-DE"/>
            </w:rPr>
          </w:rPrChange>
        </w:rPr>
        <w:t>w</w:t>
      </w:r>
      <w:ins w:id="78" w:author="Donia Jendoubi" w:date="2019-05-11T13:10:00Z">
        <w:r w:rsidR="008212BD" w:rsidRPr="008E088B">
          <w:rPr>
            <w:rFonts w:ascii="Book Antiqua" w:eastAsia="Times New Roman" w:hAnsi="Book Antiqua" w:cs="Times New Roman"/>
            <w:sz w:val="20"/>
            <w:szCs w:val="20"/>
            <w:lang w:val="en-GB" w:eastAsia="de-DE"/>
            <w:rPrChange w:id="79" w:author="Donia Jendoubi" w:date="2019-05-21T18:26:00Z">
              <w:rPr>
                <w:rFonts w:ascii="Times New Roman" w:eastAsia="Times New Roman" w:hAnsi="Times New Roman" w:cs="Times New Roman"/>
                <w:sz w:val="20"/>
                <w:szCs w:val="24"/>
                <w:lang w:val="en-GB" w:eastAsia="de-DE"/>
              </w:rPr>
            </w:rPrChange>
          </w:rPr>
          <w:t>ere</w:t>
        </w:r>
      </w:ins>
      <w:del w:id="80" w:author="Donia Jendoubi" w:date="2019-05-11T13:10:00Z">
        <w:r w:rsidR="002D776B" w:rsidRPr="008E088B" w:rsidDel="008212BD">
          <w:rPr>
            <w:rFonts w:ascii="Book Antiqua" w:eastAsia="Times New Roman" w:hAnsi="Book Antiqua" w:cs="Times New Roman"/>
            <w:sz w:val="20"/>
            <w:szCs w:val="20"/>
            <w:lang w:val="en-GB" w:eastAsia="de-DE"/>
            <w:rPrChange w:id="81" w:author="Donia Jendoubi" w:date="2019-05-21T18:26:00Z">
              <w:rPr>
                <w:rFonts w:ascii="Times New Roman" w:eastAsia="Times New Roman" w:hAnsi="Times New Roman" w:cs="Times New Roman"/>
                <w:sz w:val="20"/>
                <w:szCs w:val="24"/>
                <w:lang w:val="en-GB" w:eastAsia="de-DE"/>
              </w:rPr>
            </w:rPrChange>
          </w:rPr>
          <w:delText>as</w:delText>
        </w:r>
      </w:del>
      <w:r w:rsidR="002D776B" w:rsidRPr="008E088B">
        <w:rPr>
          <w:rFonts w:ascii="Book Antiqua" w:eastAsia="Times New Roman" w:hAnsi="Book Antiqua" w:cs="Times New Roman"/>
          <w:sz w:val="20"/>
          <w:szCs w:val="20"/>
          <w:lang w:val="en-GB" w:eastAsia="de-DE"/>
          <w:rPrChange w:id="82" w:author="Donia Jendoubi" w:date="2019-05-21T18:26:00Z">
            <w:rPr>
              <w:rFonts w:ascii="Times New Roman" w:eastAsia="Times New Roman" w:hAnsi="Times New Roman" w:cs="Times New Roman"/>
              <w:sz w:val="20"/>
              <w:szCs w:val="24"/>
              <w:lang w:val="en-GB" w:eastAsia="de-DE"/>
            </w:rPr>
          </w:rPrChange>
        </w:rPr>
        <w:t xml:space="preserve"> interplanted</w:t>
      </w:r>
      <w:proofErr w:type="gramEnd"/>
      <w:r w:rsidR="002D776B" w:rsidRPr="008E088B">
        <w:rPr>
          <w:rFonts w:ascii="Book Antiqua" w:eastAsia="Times New Roman" w:hAnsi="Book Antiqua" w:cs="Times New Roman"/>
          <w:sz w:val="20"/>
          <w:szCs w:val="20"/>
          <w:lang w:val="en-GB" w:eastAsia="de-DE"/>
          <w:rPrChange w:id="83" w:author="Donia Jendoubi" w:date="2019-05-21T18:26:00Z">
            <w:rPr>
              <w:rFonts w:ascii="Times New Roman" w:eastAsia="Times New Roman" w:hAnsi="Times New Roman" w:cs="Times New Roman"/>
              <w:sz w:val="20"/>
              <w:szCs w:val="24"/>
              <w:lang w:val="en-GB" w:eastAsia="de-DE"/>
            </w:rPr>
          </w:rPrChange>
        </w:rPr>
        <w:t xml:space="preserve"> with field crops, </w:t>
      </w:r>
      <w:r w:rsidR="005F21FF" w:rsidRPr="008E088B">
        <w:rPr>
          <w:rFonts w:ascii="Book Antiqua" w:eastAsia="Times New Roman" w:hAnsi="Book Antiqua" w:cs="Times New Roman"/>
          <w:sz w:val="20"/>
          <w:szCs w:val="20"/>
          <w:lang w:val="en-GB" w:eastAsia="de-DE"/>
          <w:rPrChange w:id="84" w:author="Donia Jendoubi" w:date="2019-05-21T18:26:00Z">
            <w:rPr>
              <w:rFonts w:ascii="Times New Roman" w:eastAsia="Times New Roman" w:hAnsi="Times New Roman" w:cs="Times New Roman"/>
              <w:sz w:val="20"/>
              <w:szCs w:val="24"/>
              <w:lang w:val="en-GB" w:eastAsia="de-DE"/>
            </w:rPr>
          </w:rPrChange>
        </w:rPr>
        <w:t xml:space="preserve">the </w:t>
      </w:r>
      <w:r w:rsidRPr="008E088B">
        <w:rPr>
          <w:rFonts w:ascii="Book Antiqua" w:eastAsia="Times New Roman" w:hAnsi="Book Antiqua" w:cs="Times New Roman"/>
          <w:sz w:val="20"/>
          <w:szCs w:val="20"/>
          <w:lang w:val="en-GB" w:eastAsia="de-DE"/>
          <w:rPrChange w:id="85" w:author="Donia Jendoubi" w:date="2019-05-21T18:26:00Z">
            <w:rPr>
              <w:rFonts w:ascii="Times New Roman" w:eastAsia="Times New Roman" w:hAnsi="Times New Roman" w:cs="Times New Roman"/>
              <w:sz w:val="20"/>
              <w:szCs w:val="24"/>
              <w:lang w:val="en-GB" w:eastAsia="de-DE"/>
            </w:rPr>
          </w:rPrChange>
        </w:rPr>
        <w:t xml:space="preserve">slope significantly affected SOC </w:t>
      </w:r>
      <w:ins w:id="86" w:author="Donia Jendoubi" w:date="2019-05-11T15:21:00Z">
        <w:r w:rsidR="00F5212C" w:rsidRPr="008E088B">
          <w:rPr>
            <w:rFonts w:ascii="Book Antiqua" w:eastAsia="Times New Roman" w:hAnsi="Book Antiqua" w:cs="Times New Roman"/>
            <w:sz w:val="20"/>
            <w:szCs w:val="20"/>
            <w:lang w:val="en-GB" w:eastAsia="de-DE"/>
            <w:rPrChange w:id="87" w:author="Donia Jendoubi" w:date="2019-05-21T18:26:00Z">
              <w:rPr>
                <w:rFonts w:ascii="Times New Roman" w:eastAsia="Times New Roman" w:hAnsi="Times New Roman" w:cs="Times New Roman"/>
                <w:sz w:val="20"/>
                <w:szCs w:val="24"/>
                <w:lang w:val="en-GB" w:eastAsia="de-DE"/>
              </w:rPr>
            </w:rPrChange>
          </w:rPr>
          <w:t>contents</w:t>
        </w:r>
      </w:ins>
      <w:del w:id="88" w:author="Donia Jendoubi" w:date="2019-05-11T15:21:00Z">
        <w:r w:rsidRPr="008E088B" w:rsidDel="00F5212C">
          <w:rPr>
            <w:rFonts w:ascii="Book Antiqua" w:eastAsia="Times New Roman" w:hAnsi="Book Antiqua" w:cs="Times New Roman"/>
            <w:sz w:val="20"/>
            <w:szCs w:val="20"/>
            <w:lang w:val="en-GB" w:eastAsia="de-DE"/>
            <w:rPrChange w:id="89" w:author="Donia Jendoubi" w:date="2019-05-21T18:26:00Z">
              <w:rPr>
                <w:rFonts w:ascii="Times New Roman" w:eastAsia="Times New Roman" w:hAnsi="Times New Roman" w:cs="Times New Roman"/>
                <w:sz w:val="20"/>
                <w:szCs w:val="24"/>
                <w:lang w:val="en-GB" w:eastAsia="de-DE"/>
              </w:rPr>
            </w:rPrChange>
          </w:rPr>
          <w:delText>levels</w:delText>
        </w:r>
      </w:del>
      <w:r w:rsidR="00054BB7" w:rsidRPr="008E088B">
        <w:rPr>
          <w:rFonts w:ascii="Book Antiqua" w:eastAsia="Times New Roman" w:hAnsi="Book Antiqua" w:cs="Times New Roman"/>
          <w:sz w:val="20"/>
          <w:szCs w:val="20"/>
          <w:lang w:val="en-GB" w:eastAsia="de-DE"/>
          <w:rPrChange w:id="90" w:author="Donia Jendoubi" w:date="2019-05-21T18:26:00Z">
            <w:rPr>
              <w:rFonts w:ascii="Times New Roman" w:eastAsia="Times New Roman" w:hAnsi="Times New Roman" w:cs="Times New Roman"/>
              <w:sz w:val="20"/>
              <w:szCs w:val="24"/>
              <w:lang w:val="en-GB" w:eastAsia="de-DE"/>
            </w:rPr>
          </w:rPrChange>
        </w:rPr>
        <w:t xml:space="preserve"> where SOC </w:t>
      </w:r>
      <w:ins w:id="91" w:author="Donia Jendoubi" w:date="2019-05-11T15:21:00Z">
        <w:r w:rsidR="00F5212C" w:rsidRPr="008E088B">
          <w:rPr>
            <w:rFonts w:ascii="Book Antiqua" w:eastAsia="Times New Roman" w:hAnsi="Book Antiqua" w:cs="Times New Roman"/>
            <w:sz w:val="20"/>
            <w:szCs w:val="20"/>
            <w:lang w:val="en-GB" w:eastAsia="de-DE"/>
            <w:rPrChange w:id="92" w:author="Donia Jendoubi" w:date="2019-05-21T18:26:00Z">
              <w:rPr>
                <w:rFonts w:ascii="Times New Roman" w:eastAsia="Times New Roman" w:hAnsi="Times New Roman" w:cs="Times New Roman"/>
                <w:sz w:val="20"/>
                <w:szCs w:val="24"/>
                <w:lang w:val="en-GB" w:eastAsia="de-DE"/>
              </w:rPr>
            </w:rPrChange>
          </w:rPr>
          <w:t>contents</w:t>
        </w:r>
      </w:ins>
      <w:del w:id="93" w:author="Donia Jendoubi" w:date="2019-05-11T15:21:00Z">
        <w:r w:rsidR="00054BB7" w:rsidRPr="008E088B" w:rsidDel="00F5212C">
          <w:rPr>
            <w:rFonts w:ascii="Book Antiqua" w:eastAsia="Times New Roman" w:hAnsi="Book Antiqua" w:cs="Times New Roman"/>
            <w:sz w:val="20"/>
            <w:szCs w:val="20"/>
            <w:lang w:val="en-GB" w:eastAsia="de-DE"/>
            <w:rPrChange w:id="94" w:author="Donia Jendoubi" w:date="2019-05-21T18:26:00Z">
              <w:rPr>
                <w:rFonts w:ascii="Times New Roman" w:eastAsia="Times New Roman" w:hAnsi="Times New Roman" w:cs="Times New Roman"/>
                <w:sz w:val="20"/>
                <w:szCs w:val="24"/>
                <w:lang w:val="en-GB" w:eastAsia="de-DE"/>
              </w:rPr>
            </w:rPrChange>
          </w:rPr>
          <w:delText>levels</w:delText>
        </w:r>
      </w:del>
      <w:r w:rsidR="00054BB7" w:rsidRPr="008E088B">
        <w:rPr>
          <w:rFonts w:ascii="Book Antiqua" w:eastAsia="Times New Roman" w:hAnsi="Book Antiqua" w:cs="Times New Roman"/>
          <w:sz w:val="20"/>
          <w:szCs w:val="20"/>
          <w:lang w:val="en-GB" w:eastAsia="de-DE"/>
          <w:rPrChange w:id="95" w:author="Donia Jendoubi" w:date="2019-05-21T18:26:00Z">
            <w:rPr>
              <w:rFonts w:ascii="Times New Roman" w:eastAsia="Times New Roman" w:hAnsi="Times New Roman" w:cs="Times New Roman"/>
              <w:sz w:val="20"/>
              <w:szCs w:val="24"/>
              <w:lang w:val="en-GB" w:eastAsia="de-DE"/>
            </w:rPr>
          </w:rPrChange>
        </w:rPr>
        <w:t xml:space="preserve"> have been improved to 0.97% in flat </w:t>
      </w:r>
      <w:r w:rsidR="00490330" w:rsidRPr="008E088B">
        <w:rPr>
          <w:rFonts w:ascii="Book Antiqua" w:eastAsia="Times New Roman" w:hAnsi="Book Antiqua" w:cs="Times New Roman"/>
          <w:sz w:val="20"/>
          <w:szCs w:val="20"/>
          <w:lang w:val="en-GB" w:eastAsia="de-DE"/>
          <w:rPrChange w:id="96" w:author="Donia Jendoubi" w:date="2019-05-21T18:26:00Z">
            <w:rPr>
              <w:rFonts w:ascii="Times New Roman" w:eastAsia="Times New Roman" w:hAnsi="Times New Roman" w:cs="Times New Roman"/>
              <w:sz w:val="20"/>
              <w:szCs w:val="24"/>
              <w:lang w:val="en-GB" w:eastAsia="de-DE"/>
            </w:rPr>
          </w:rPrChange>
        </w:rPr>
        <w:t>north facing</w:t>
      </w:r>
      <w:r w:rsidR="00054BB7" w:rsidRPr="008E088B">
        <w:rPr>
          <w:rFonts w:ascii="Book Antiqua" w:eastAsia="Times New Roman" w:hAnsi="Book Antiqua" w:cs="Times New Roman"/>
          <w:sz w:val="20"/>
          <w:szCs w:val="20"/>
          <w:lang w:val="en-GB" w:eastAsia="de-DE"/>
          <w:rPrChange w:id="97" w:author="Donia Jendoubi" w:date="2019-05-21T18:26:00Z">
            <w:rPr>
              <w:rFonts w:ascii="Times New Roman" w:eastAsia="Times New Roman" w:hAnsi="Times New Roman" w:cs="Times New Roman"/>
              <w:sz w:val="20"/>
              <w:szCs w:val="24"/>
              <w:lang w:val="en-GB" w:eastAsia="de-DE"/>
            </w:rPr>
          </w:rPrChange>
        </w:rPr>
        <w:t xml:space="preserve"> and 0.96% in flat south-facing areas, which are higher than hilly south - and north-facing areas (0.79%)</w:t>
      </w:r>
      <w:r w:rsidRPr="008E088B">
        <w:rPr>
          <w:rFonts w:ascii="Book Antiqua" w:eastAsia="Times New Roman" w:hAnsi="Book Antiqua" w:cs="Times New Roman"/>
          <w:sz w:val="20"/>
          <w:szCs w:val="20"/>
          <w:lang w:val="en-GB" w:eastAsia="de-DE"/>
          <w:rPrChange w:id="98" w:author="Donia Jendoubi" w:date="2019-05-21T18:26:00Z">
            <w:rPr>
              <w:rFonts w:ascii="Times New Roman" w:eastAsia="Times New Roman" w:hAnsi="Times New Roman" w:cs="Times New Roman"/>
              <w:sz w:val="20"/>
              <w:szCs w:val="24"/>
              <w:lang w:val="en-GB" w:eastAsia="de-DE"/>
            </w:rPr>
          </w:rPrChange>
        </w:rPr>
        <w:t xml:space="preserve">. In the grazing land use system, </w:t>
      </w:r>
      <w:r w:rsidR="002D776B" w:rsidRPr="008E088B">
        <w:rPr>
          <w:rFonts w:ascii="Book Antiqua" w:eastAsia="Times New Roman" w:hAnsi="Book Antiqua" w:cs="Times New Roman"/>
          <w:sz w:val="20"/>
          <w:szCs w:val="20"/>
          <w:lang w:val="en-GB" w:eastAsia="de-DE"/>
          <w:rPrChange w:id="99" w:author="Donia Jendoubi" w:date="2019-05-21T18:26:00Z">
            <w:rPr>
              <w:rFonts w:ascii="Times New Roman" w:eastAsia="Times New Roman" w:hAnsi="Times New Roman" w:cs="Times New Roman"/>
              <w:sz w:val="20"/>
              <w:szCs w:val="24"/>
              <w:lang w:val="en-GB" w:eastAsia="de-DE"/>
            </w:rPr>
          </w:rPrChange>
        </w:rPr>
        <w:t>both</w:t>
      </w:r>
      <w:r w:rsidRPr="008E088B">
        <w:rPr>
          <w:rFonts w:ascii="Book Antiqua" w:eastAsia="Times New Roman" w:hAnsi="Book Antiqua" w:cs="Times New Roman"/>
          <w:sz w:val="20"/>
          <w:szCs w:val="20"/>
          <w:lang w:val="en-GB" w:eastAsia="de-DE"/>
          <w:rPrChange w:id="100" w:author="Donia Jendoubi" w:date="2019-05-21T18:26:00Z">
            <w:rPr>
              <w:rFonts w:ascii="Times New Roman" w:eastAsia="Times New Roman" w:hAnsi="Times New Roman" w:cs="Times New Roman"/>
              <w:sz w:val="20"/>
              <w:szCs w:val="24"/>
              <w:lang w:val="en-GB" w:eastAsia="de-DE"/>
            </w:rPr>
          </w:rPrChange>
        </w:rPr>
        <w:t xml:space="preserve"> investigated factors – aspect</w:t>
      </w:r>
      <w:r w:rsidR="005F21FF" w:rsidRPr="008E088B">
        <w:rPr>
          <w:rFonts w:ascii="Book Antiqua" w:eastAsia="Times New Roman" w:hAnsi="Book Antiqua" w:cs="Times New Roman"/>
          <w:sz w:val="20"/>
          <w:szCs w:val="20"/>
          <w:lang w:val="en-GB" w:eastAsia="de-DE"/>
          <w:rPrChange w:id="101" w:author="Donia Jendoubi" w:date="2019-05-21T18:26:00Z">
            <w:rPr>
              <w:rFonts w:ascii="Times New Roman" w:eastAsia="Times New Roman" w:hAnsi="Times New Roman" w:cs="Times New Roman"/>
              <w:sz w:val="20"/>
              <w:szCs w:val="24"/>
              <w:lang w:val="en-GB" w:eastAsia="de-DE"/>
            </w:rPr>
          </w:rPrChange>
        </w:rPr>
        <w:t xml:space="preserve"> and slope </w:t>
      </w:r>
      <w:r w:rsidRPr="008E088B">
        <w:rPr>
          <w:rFonts w:ascii="Book Antiqua" w:eastAsia="Times New Roman" w:hAnsi="Book Antiqua" w:cs="Times New Roman"/>
          <w:sz w:val="20"/>
          <w:szCs w:val="20"/>
          <w:lang w:val="en-GB" w:eastAsia="de-DE"/>
          <w:rPrChange w:id="102" w:author="Donia Jendoubi" w:date="2019-05-21T18:26:00Z">
            <w:rPr>
              <w:rFonts w:ascii="Times New Roman" w:eastAsia="Times New Roman" w:hAnsi="Times New Roman" w:cs="Times New Roman"/>
              <w:sz w:val="20"/>
              <w:szCs w:val="24"/>
              <w:lang w:val="en-GB" w:eastAsia="de-DE"/>
            </w:rPr>
          </w:rPrChange>
        </w:rPr>
        <w:t xml:space="preserve">– significantly affected the SOC </w:t>
      </w:r>
      <w:ins w:id="103" w:author="Donia Jendoubi" w:date="2019-05-11T15:21:00Z">
        <w:r w:rsidR="00F5212C" w:rsidRPr="008E088B">
          <w:rPr>
            <w:rFonts w:ascii="Book Antiqua" w:eastAsia="Times New Roman" w:hAnsi="Book Antiqua" w:cs="Times New Roman"/>
            <w:sz w:val="20"/>
            <w:szCs w:val="20"/>
            <w:lang w:val="en-GB" w:eastAsia="de-DE"/>
            <w:rPrChange w:id="104" w:author="Donia Jendoubi" w:date="2019-05-21T18:26:00Z">
              <w:rPr>
                <w:rFonts w:ascii="Times New Roman" w:eastAsia="Times New Roman" w:hAnsi="Times New Roman" w:cs="Times New Roman"/>
                <w:sz w:val="20"/>
                <w:szCs w:val="24"/>
                <w:lang w:val="en-GB" w:eastAsia="de-DE"/>
              </w:rPr>
            </w:rPrChange>
          </w:rPr>
          <w:t>contents</w:t>
        </w:r>
      </w:ins>
      <w:del w:id="105" w:author="Donia Jendoubi" w:date="2019-05-11T15:21:00Z">
        <w:r w:rsidRPr="008E088B" w:rsidDel="00F5212C">
          <w:rPr>
            <w:rFonts w:ascii="Book Antiqua" w:eastAsia="Times New Roman" w:hAnsi="Book Antiqua" w:cs="Times New Roman"/>
            <w:sz w:val="20"/>
            <w:szCs w:val="20"/>
            <w:lang w:val="en-GB" w:eastAsia="de-DE"/>
            <w:rPrChange w:id="106" w:author="Donia Jendoubi" w:date="2019-05-21T18:26:00Z">
              <w:rPr>
                <w:rFonts w:ascii="Times New Roman" w:eastAsia="Times New Roman" w:hAnsi="Times New Roman" w:cs="Times New Roman"/>
                <w:sz w:val="20"/>
                <w:szCs w:val="24"/>
                <w:lang w:val="en-GB" w:eastAsia="de-DE"/>
              </w:rPr>
            </w:rPrChange>
          </w:rPr>
          <w:delText>levels</w:delText>
        </w:r>
      </w:del>
      <w:r w:rsidR="002D776B" w:rsidRPr="008E088B">
        <w:rPr>
          <w:rFonts w:ascii="Book Antiqua" w:eastAsia="Times New Roman" w:hAnsi="Book Antiqua" w:cs="Times New Roman"/>
          <w:sz w:val="20"/>
          <w:szCs w:val="20"/>
          <w:lang w:val="en-GB" w:eastAsia="de-DE"/>
          <w:rPrChange w:id="107" w:author="Donia Jendoubi" w:date="2019-05-21T18:26:00Z">
            <w:rPr>
              <w:rFonts w:ascii="Times New Roman" w:eastAsia="Times New Roman" w:hAnsi="Times New Roman" w:cs="Times New Roman"/>
              <w:sz w:val="20"/>
              <w:szCs w:val="24"/>
              <w:lang w:val="en-GB" w:eastAsia="de-DE"/>
            </w:rPr>
          </w:rPrChange>
        </w:rPr>
        <w:t xml:space="preserve"> which, SOC </w:t>
      </w:r>
      <w:ins w:id="108" w:author="Donia Jendoubi" w:date="2019-05-11T15:21:00Z">
        <w:r w:rsidR="00F5212C" w:rsidRPr="008E088B">
          <w:rPr>
            <w:rFonts w:ascii="Book Antiqua" w:eastAsia="Times New Roman" w:hAnsi="Book Antiqua" w:cs="Times New Roman"/>
            <w:sz w:val="20"/>
            <w:szCs w:val="20"/>
            <w:lang w:val="en-GB" w:eastAsia="de-DE"/>
            <w:rPrChange w:id="109" w:author="Donia Jendoubi" w:date="2019-05-21T18:26:00Z">
              <w:rPr>
                <w:rFonts w:ascii="Times New Roman" w:eastAsia="Times New Roman" w:hAnsi="Times New Roman" w:cs="Times New Roman"/>
                <w:sz w:val="20"/>
                <w:szCs w:val="24"/>
                <w:lang w:val="en-GB" w:eastAsia="de-DE"/>
              </w:rPr>
            </w:rPrChange>
          </w:rPr>
          <w:t>contents</w:t>
        </w:r>
      </w:ins>
      <w:del w:id="110" w:author="Donia Jendoubi" w:date="2019-05-11T15:21:00Z">
        <w:r w:rsidR="002D776B" w:rsidRPr="008E088B" w:rsidDel="00F5212C">
          <w:rPr>
            <w:rFonts w:ascii="Book Antiqua" w:eastAsia="Times New Roman" w:hAnsi="Book Antiqua" w:cs="Times New Roman"/>
            <w:sz w:val="20"/>
            <w:szCs w:val="20"/>
            <w:lang w:val="en-GB" w:eastAsia="de-DE"/>
            <w:rPrChange w:id="111" w:author="Donia Jendoubi" w:date="2019-05-21T18:26:00Z">
              <w:rPr>
                <w:rFonts w:ascii="Times New Roman" w:eastAsia="Times New Roman" w:hAnsi="Times New Roman" w:cs="Times New Roman"/>
                <w:sz w:val="20"/>
                <w:szCs w:val="24"/>
                <w:lang w:val="en-GB" w:eastAsia="de-DE"/>
              </w:rPr>
            </w:rPrChange>
          </w:rPr>
          <w:delText>levels</w:delText>
        </w:r>
      </w:del>
      <w:r w:rsidR="002D776B" w:rsidRPr="008E088B">
        <w:rPr>
          <w:rFonts w:ascii="Book Antiqua" w:eastAsia="Times New Roman" w:hAnsi="Book Antiqua" w:cs="Times New Roman"/>
          <w:sz w:val="20"/>
          <w:szCs w:val="20"/>
          <w:lang w:val="en-GB" w:eastAsia="de-DE"/>
          <w:rPrChange w:id="112" w:author="Donia Jendoubi" w:date="2019-05-21T18:26:00Z">
            <w:rPr>
              <w:rFonts w:ascii="Times New Roman" w:eastAsia="Times New Roman" w:hAnsi="Times New Roman" w:cs="Times New Roman"/>
              <w:sz w:val="20"/>
              <w:szCs w:val="24"/>
              <w:lang w:val="en-GB" w:eastAsia="de-DE"/>
            </w:rPr>
          </w:rPrChange>
        </w:rPr>
        <w:t xml:space="preserve"> were significantly higher in flat areas (</w:t>
      </w:r>
      <w:proofErr w:type="gramStart"/>
      <w:r w:rsidR="002D776B" w:rsidRPr="008E088B">
        <w:rPr>
          <w:rFonts w:ascii="Book Antiqua" w:eastAsia="Times New Roman" w:hAnsi="Book Antiqua" w:cs="Times New Roman"/>
          <w:sz w:val="20"/>
          <w:szCs w:val="20"/>
          <w:lang w:val="en-GB" w:eastAsia="de-DE"/>
          <w:rPrChange w:id="113" w:author="Donia Jendoubi" w:date="2019-05-21T18:26:00Z">
            <w:rPr>
              <w:rFonts w:ascii="Times New Roman" w:eastAsia="Times New Roman" w:hAnsi="Times New Roman" w:cs="Times New Roman"/>
              <w:sz w:val="20"/>
              <w:szCs w:val="24"/>
              <w:lang w:val="en-GB" w:eastAsia="de-DE"/>
            </w:rPr>
          </w:rPrChange>
        </w:rPr>
        <w:t>north-facing</w:t>
      </w:r>
      <w:proofErr w:type="gramEnd"/>
      <w:r w:rsidR="002D776B" w:rsidRPr="008E088B">
        <w:rPr>
          <w:rFonts w:ascii="Book Antiqua" w:eastAsia="Times New Roman" w:hAnsi="Book Antiqua" w:cs="Times New Roman"/>
          <w:sz w:val="20"/>
          <w:szCs w:val="20"/>
          <w:lang w:val="en-GB" w:eastAsia="de-DE"/>
          <w:rPrChange w:id="114" w:author="Donia Jendoubi" w:date="2019-05-21T18:26:00Z">
            <w:rPr>
              <w:rFonts w:ascii="Times New Roman" w:eastAsia="Times New Roman" w:hAnsi="Times New Roman" w:cs="Times New Roman"/>
              <w:sz w:val="20"/>
              <w:szCs w:val="24"/>
              <w:lang w:val="en-GB" w:eastAsia="de-DE"/>
            </w:rPr>
          </w:rPrChange>
        </w:rPr>
        <w:t>: 0.84%, south-facing: 0.77%), compared to hilly areas (north-facing: 0.61%, south-facing: 0.56%)</w:t>
      </w:r>
      <w:r w:rsidRPr="008E088B">
        <w:rPr>
          <w:rFonts w:ascii="Book Antiqua" w:eastAsia="Times New Roman" w:hAnsi="Book Antiqua" w:cs="Times New Roman"/>
          <w:sz w:val="20"/>
          <w:szCs w:val="20"/>
          <w:lang w:val="en-GB" w:eastAsia="de-DE"/>
          <w:rPrChange w:id="115" w:author="Donia Jendoubi" w:date="2019-05-21T18:26:00Z">
            <w:rPr>
              <w:rFonts w:ascii="Times New Roman" w:eastAsia="Times New Roman" w:hAnsi="Times New Roman" w:cs="Times New Roman"/>
              <w:sz w:val="20"/>
              <w:szCs w:val="24"/>
              <w:lang w:val="en-GB" w:eastAsia="de-DE"/>
            </w:rPr>
          </w:rPrChange>
        </w:rPr>
        <w:t xml:space="preserve">. For the forest, none of the factors had </w:t>
      </w:r>
      <w:r w:rsidR="00D44F78" w:rsidRPr="008E088B">
        <w:rPr>
          <w:rFonts w:ascii="Book Antiqua" w:eastAsia="Times New Roman" w:hAnsi="Book Antiqua" w:cs="Times New Roman"/>
          <w:sz w:val="20"/>
          <w:szCs w:val="20"/>
          <w:lang w:val="en-GB" w:eastAsia="de-DE"/>
          <w:rPrChange w:id="116" w:author="Donia Jendoubi" w:date="2019-05-21T18:26:00Z">
            <w:rPr>
              <w:rFonts w:ascii="Times New Roman" w:eastAsia="Times New Roman" w:hAnsi="Times New Roman" w:cs="Times New Roman"/>
              <w:sz w:val="20"/>
              <w:szCs w:val="24"/>
              <w:lang w:val="en-GB" w:eastAsia="de-DE"/>
            </w:rPr>
          </w:rPrChange>
        </w:rPr>
        <w:t>a significant effect on the SOC, which they</w:t>
      </w:r>
      <w:r w:rsidRPr="008E088B">
        <w:rPr>
          <w:rFonts w:ascii="Book Antiqua" w:eastAsia="Times New Roman" w:hAnsi="Book Antiqua" w:cs="Times New Roman"/>
          <w:sz w:val="20"/>
          <w:szCs w:val="20"/>
          <w:lang w:val="en-GB" w:eastAsia="de-DE"/>
          <w:rPrChange w:id="117" w:author="Donia Jendoubi" w:date="2019-05-21T18:26:00Z">
            <w:rPr>
              <w:rFonts w:ascii="Times New Roman" w:eastAsia="Times New Roman" w:hAnsi="Times New Roman" w:cs="Times New Roman"/>
              <w:sz w:val="20"/>
              <w:szCs w:val="24"/>
              <w:lang w:val="en-GB" w:eastAsia="de-DE"/>
            </w:rPr>
          </w:rPrChange>
        </w:rPr>
        <w:t xml:space="preserve"> are higher in flat areas (</w:t>
      </w:r>
      <w:proofErr w:type="gramStart"/>
      <w:r w:rsidRPr="008E088B">
        <w:rPr>
          <w:rFonts w:ascii="Book Antiqua" w:eastAsia="Times New Roman" w:hAnsi="Book Antiqua" w:cs="Times New Roman"/>
          <w:sz w:val="20"/>
          <w:szCs w:val="20"/>
          <w:lang w:val="en-GB" w:eastAsia="de-DE"/>
          <w:rPrChange w:id="118" w:author="Donia Jendoubi" w:date="2019-05-21T18:26:00Z">
            <w:rPr>
              <w:rFonts w:ascii="Times New Roman" w:eastAsia="Times New Roman" w:hAnsi="Times New Roman" w:cs="Times New Roman"/>
              <w:sz w:val="20"/>
              <w:szCs w:val="24"/>
              <w:lang w:val="en-GB" w:eastAsia="de-DE"/>
            </w:rPr>
          </w:rPrChange>
        </w:rPr>
        <w:t>north-facing</w:t>
      </w:r>
      <w:proofErr w:type="gramEnd"/>
      <w:r w:rsidRPr="008E088B">
        <w:rPr>
          <w:rFonts w:ascii="Book Antiqua" w:eastAsia="Times New Roman" w:hAnsi="Book Antiqua" w:cs="Times New Roman"/>
          <w:sz w:val="20"/>
          <w:szCs w:val="20"/>
          <w:lang w:val="en-GB" w:eastAsia="de-DE"/>
          <w:rPrChange w:id="119" w:author="Donia Jendoubi" w:date="2019-05-21T18:26:00Z">
            <w:rPr>
              <w:rFonts w:ascii="Times New Roman" w:eastAsia="Times New Roman" w:hAnsi="Times New Roman" w:cs="Times New Roman"/>
              <w:sz w:val="20"/>
              <w:szCs w:val="24"/>
              <w:lang w:val="en-GB" w:eastAsia="de-DE"/>
            </w:rPr>
          </w:rPrChange>
        </w:rPr>
        <w:t xml:space="preserve">: 1.15%, south-facing: 1.14%), compared to 1.09% in north and 1.07% in south-facing in steep areas. This study highlights </w:t>
      </w:r>
      <w:ins w:id="120" w:author="Donia Jendoubi" w:date="2019-05-20T14:38:00Z">
        <w:r w:rsidR="00750008" w:rsidRPr="008E088B">
          <w:rPr>
            <w:rFonts w:ascii="Book Antiqua" w:eastAsia="Times New Roman" w:hAnsi="Book Antiqua" w:cs="Times New Roman"/>
            <w:sz w:val="20"/>
            <w:szCs w:val="20"/>
            <w:lang w:val="en-GB" w:eastAsia="de-DE"/>
            <w:rPrChange w:id="121" w:author="Donia Jendoubi" w:date="2019-05-21T18:26:00Z">
              <w:rPr>
                <w:rFonts w:ascii="Times New Roman" w:eastAsia="Times New Roman" w:hAnsi="Times New Roman" w:cs="Times New Roman"/>
                <w:sz w:val="20"/>
                <w:szCs w:val="24"/>
                <w:lang w:val="en-GB" w:eastAsia="de-DE"/>
              </w:rPr>
            </w:rPrChange>
          </w:rPr>
          <w:t>the ability of visible and near infrared (VNIR</w:t>
        </w:r>
      </w:ins>
      <w:ins w:id="122" w:author="Donia Jendoubi" w:date="2019-05-20T14:39:00Z">
        <w:r w:rsidR="00750008" w:rsidRPr="008E088B">
          <w:rPr>
            <w:rFonts w:ascii="Book Antiqua" w:eastAsia="Times New Roman" w:hAnsi="Book Antiqua" w:cs="Times New Roman"/>
            <w:sz w:val="20"/>
            <w:szCs w:val="20"/>
            <w:lang w:val="en-GB" w:eastAsia="de-DE"/>
            <w:rPrChange w:id="123" w:author="Donia Jendoubi" w:date="2019-05-21T18:26:00Z">
              <w:rPr>
                <w:rFonts w:ascii="Times New Roman" w:eastAsia="Times New Roman" w:hAnsi="Times New Roman" w:cs="Times New Roman"/>
                <w:sz w:val="20"/>
                <w:szCs w:val="24"/>
                <w:lang w:val="en-GB" w:eastAsia="de-DE"/>
              </w:rPr>
            </w:rPrChange>
          </w:rPr>
          <w:t>)</w:t>
        </w:r>
      </w:ins>
      <w:ins w:id="124" w:author="Donia Jendoubi" w:date="2019-05-20T14:38:00Z">
        <w:r w:rsidR="00750008" w:rsidRPr="008E088B">
          <w:rPr>
            <w:rFonts w:ascii="Book Antiqua" w:eastAsia="Times New Roman" w:hAnsi="Book Antiqua" w:cs="Times New Roman"/>
            <w:sz w:val="20"/>
            <w:szCs w:val="20"/>
            <w:lang w:val="en-GB" w:eastAsia="de-DE"/>
            <w:rPrChange w:id="125" w:author="Donia Jendoubi" w:date="2019-05-21T18:26:00Z">
              <w:rPr>
                <w:rFonts w:ascii="Times New Roman" w:eastAsia="Times New Roman" w:hAnsi="Times New Roman" w:cs="Times New Roman"/>
                <w:sz w:val="20"/>
                <w:szCs w:val="24"/>
                <w:lang w:val="en-GB" w:eastAsia="de-DE"/>
              </w:rPr>
            </w:rPrChange>
          </w:rPr>
          <w:t xml:space="preserve"> spectroscopy to quantify C in diverse soils collected over a large </w:t>
        </w:r>
      </w:ins>
      <w:ins w:id="126" w:author="Donia Jendoubi" w:date="2019-05-20T14:39:00Z">
        <w:r w:rsidR="00750008" w:rsidRPr="008E088B">
          <w:rPr>
            <w:rFonts w:ascii="Book Antiqua" w:eastAsia="Times New Roman" w:hAnsi="Book Antiqua" w:cs="Times New Roman"/>
            <w:sz w:val="20"/>
            <w:szCs w:val="20"/>
            <w:lang w:val="en-GB" w:eastAsia="de-DE"/>
            <w:rPrChange w:id="127" w:author="Donia Jendoubi" w:date="2019-05-21T18:26:00Z">
              <w:rPr>
                <w:rFonts w:ascii="Times New Roman" w:eastAsia="Times New Roman" w:hAnsi="Times New Roman" w:cs="Times New Roman"/>
                <w:sz w:val="20"/>
                <w:szCs w:val="24"/>
                <w:lang w:val="en-GB" w:eastAsia="de-DE"/>
              </w:rPr>
            </w:rPrChange>
          </w:rPr>
          <w:t xml:space="preserve">diverse </w:t>
        </w:r>
      </w:ins>
      <w:ins w:id="128" w:author="Donia Jendoubi" w:date="2019-05-20T14:38:00Z">
        <w:r w:rsidR="00750008" w:rsidRPr="008E088B">
          <w:rPr>
            <w:rFonts w:ascii="Book Antiqua" w:eastAsia="Times New Roman" w:hAnsi="Book Antiqua" w:cs="Times New Roman"/>
            <w:sz w:val="20"/>
            <w:szCs w:val="20"/>
            <w:lang w:val="en-GB" w:eastAsia="de-DE"/>
            <w:rPrChange w:id="129" w:author="Donia Jendoubi" w:date="2019-05-21T18:26:00Z">
              <w:rPr>
                <w:rFonts w:ascii="Times New Roman" w:eastAsia="Times New Roman" w:hAnsi="Times New Roman" w:cs="Times New Roman"/>
                <w:sz w:val="20"/>
                <w:szCs w:val="24"/>
                <w:lang w:val="en-GB" w:eastAsia="de-DE"/>
              </w:rPr>
            </w:rPrChange>
          </w:rPr>
          <w:t xml:space="preserve">geographic </w:t>
        </w:r>
      </w:ins>
      <w:ins w:id="130" w:author="Donia Jendoubi" w:date="2019-05-20T14:39:00Z">
        <w:r w:rsidR="00750008" w:rsidRPr="008E088B">
          <w:rPr>
            <w:rFonts w:ascii="Book Antiqua" w:eastAsia="Times New Roman" w:hAnsi="Book Antiqua" w:cs="Times New Roman"/>
            <w:sz w:val="20"/>
            <w:szCs w:val="20"/>
            <w:lang w:val="en-GB" w:eastAsia="de-DE"/>
            <w:rPrChange w:id="131" w:author="Donia Jendoubi" w:date="2019-05-21T18:26:00Z">
              <w:rPr>
                <w:rFonts w:ascii="Times New Roman" w:eastAsia="Times New Roman" w:hAnsi="Times New Roman" w:cs="Times New Roman"/>
                <w:sz w:val="20"/>
                <w:szCs w:val="24"/>
                <w:lang w:val="en-GB" w:eastAsia="de-DE"/>
              </w:rPr>
            </w:rPrChange>
          </w:rPr>
          <w:t>area</w:t>
        </w:r>
      </w:ins>
      <w:ins w:id="132" w:author="Donia Jendoubi" w:date="2019-05-20T14:38:00Z">
        <w:r w:rsidR="00750008" w:rsidRPr="008E088B">
          <w:rPr>
            <w:rFonts w:ascii="Book Antiqua" w:eastAsia="Times New Roman" w:hAnsi="Book Antiqua" w:cs="Times New Roman"/>
            <w:sz w:val="20"/>
            <w:szCs w:val="20"/>
            <w:lang w:val="en-GB" w:eastAsia="de-DE"/>
            <w:rPrChange w:id="133" w:author="Donia Jendoubi" w:date="2019-05-21T18:26:00Z">
              <w:rPr>
                <w:rFonts w:ascii="Times New Roman" w:eastAsia="Times New Roman" w:hAnsi="Times New Roman" w:cs="Times New Roman"/>
                <w:sz w:val="20"/>
                <w:szCs w:val="24"/>
                <w:lang w:val="en-GB" w:eastAsia="de-DE"/>
              </w:rPr>
            </w:rPrChange>
          </w:rPr>
          <w:t xml:space="preserve"> indicated that calibrations are feasible</w:t>
        </w:r>
      </w:ins>
      <w:ins w:id="134" w:author="Donia Jendoubi" w:date="2019-05-20T14:39:00Z">
        <w:r w:rsidR="00750008" w:rsidRPr="008E088B">
          <w:rPr>
            <w:rFonts w:ascii="Book Antiqua" w:eastAsia="Times New Roman" w:hAnsi="Book Antiqua" w:cs="Times New Roman"/>
            <w:sz w:val="20"/>
            <w:szCs w:val="20"/>
            <w:lang w:val="en-GB" w:eastAsia="de-DE"/>
            <w:rPrChange w:id="135" w:author="Donia Jendoubi" w:date="2019-05-21T18:26:00Z">
              <w:rPr>
                <w:rFonts w:ascii="Times New Roman" w:eastAsia="Times New Roman" w:hAnsi="Times New Roman" w:cs="Times New Roman"/>
                <w:sz w:val="20"/>
                <w:szCs w:val="24"/>
                <w:lang w:val="en-GB" w:eastAsia="de-DE"/>
              </w:rPr>
            </w:rPrChange>
          </w:rPr>
          <w:t xml:space="preserve"> and therefore, </w:t>
        </w:r>
      </w:ins>
      <w:ins w:id="136" w:author="Donia Jendoubi" w:date="2019-05-20T14:46:00Z">
        <w:r w:rsidR="004A70A8" w:rsidRPr="008E088B">
          <w:rPr>
            <w:rFonts w:ascii="Book Antiqua" w:eastAsia="Times New Roman" w:hAnsi="Book Antiqua" w:cs="Times New Roman"/>
            <w:sz w:val="20"/>
            <w:szCs w:val="20"/>
            <w:lang w:val="en-GB" w:eastAsia="de-DE"/>
            <w:rPrChange w:id="137" w:author="Donia Jendoubi" w:date="2019-05-21T18:26:00Z">
              <w:rPr>
                <w:rFonts w:ascii="Times New Roman" w:eastAsia="Times New Roman" w:hAnsi="Times New Roman" w:cs="Times New Roman"/>
                <w:sz w:val="20"/>
                <w:szCs w:val="24"/>
                <w:lang w:val="en-GB" w:eastAsia="de-DE"/>
              </w:rPr>
            </w:rPrChange>
          </w:rPr>
          <w:t>assessing</w:t>
        </w:r>
      </w:ins>
      <w:del w:id="138" w:author="Donia Jendoubi" w:date="2019-05-20T14:46:00Z">
        <w:r w:rsidRPr="008E088B" w:rsidDel="004A70A8">
          <w:rPr>
            <w:rFonts w:ascii="Book Antiqua" w:eastAsia="Times New Roman" w:hAnsi="Book Antiqua" w:cs="Times New Roman"/>
            <w:sz w:val="20"/>
            <w:szCs w:val="20"/>
            <w:lang w:val="en-GB" w:eastAsia="de-DE"/>
            <w:rPrChange w:id="139" w:author="Donia Jendoubi" w:date="2019-05-21T18:26:00Z">
              <w:rPr>
                <w:rFonts w:ascii="Times New Roman" w:eastAsia="Times New Roman" w:hAnsi="Times New Roman" w:cs="Times New Roman"/>
                <w:sz w:val="20"/>
                <w:szCs w:val="24"/>
                <w:lang w:val="en-GB" w:eastAsia="de-DE"/>
              </w:rPr>
            </w:rPrChange>
          </w:rPr>
          <w:delText xml:space="preserve">the importance </w:delText>
        </w:r>
      </w:del>
      <w:del w:id="140" w:author="Donia Jendoubi" w:date="2019-05-20T14:47:00Z">
        <w:r w:rsidRPr="008E088B" w:rsidDel="004A70A8">
          <w:rPr>
            <w:rFonts w:ascii="Book Antiqua" w:eastAsia="Times New Roman" w:hAnsi="Book Antiqua" w:cs="Times New Roman"/>
            <w:sz w:val="20"/>
            <w:szCs w:val="20"/>
            <w:lang w:val="en-GB" w:eastAsia="de-DE"/>
            <w:rPrChange w:id="141" w:author="Donia Jendoubi" w:date="2019-05-21T18:26:00Z">
              <w:rPr>
                <w:rFonts w:ascii="Times New Roman" w:eastAsia="Times New Roman" w:hAnsi="Times New Roman" w:cs="Times New Roman"/>
                <w:sz w:val="20"/>
                <w:szCs w:val="24"/>
                <w:lang w:val="en-GB" w:eastAsia="de-DE"/>
              </w:rPr>
            </w:rPrChange>
          </w:rPr>
          <w:delText>of</w:delText>
        </w:r>
      </w:del>
      <w:r w:rsidRPr="008E088B">
        <w:rPr>
          <w:rFonts w:ascii="Book Antiqua" w:eastAsia="Times New Roman" w:hAnsi="Book Antiqua" w:cs="Times New Roman"/>
          <w:sz w:val="20"/>
          <w:szCs w:val="20"/>
          <w:lang w:val="en-GB" w:eastAsia="de-DE"/>
          <w:rPrChange w:id="142" w:author="Donia Jendoubi" w:date="2019-05-21T18:26:00Z">
            <w:rPr>
              <w:rFonts w:ascii="Times New Roman" w:eastAsia="Times New Roman" w:hAnsi="Times New Roman" w:cs="Times New Roman"/>
              <w:sz w:val="20"/>
              <w:szCs w:val="24"/>
              <w:lang w:val="en-GB" w:eastAsia="de-DE"/>
            </w:rPr>
          </w:rPrChange>
        </w:rPr>
        <w:t xml:space="preserve"> </w:t>
      </w:r>
      <w:ins w:id="143" w:author="Donia Jendoubi" w:date="2019-05-20T14:47:00Z">
        <w:r w:rsidR="004A70A8" w:rsidRPr="008E088B">
          <w:rPr>
            <w:rFonts w:ascii="Book Antiqua" w:eastAsia="Times New Roman" w:hAnsi="Book Antiqua" w:cs="Times New Roman"/>
            <w:sz w:val="20"/>
            <w:szCs w:val="20"/>
            <w:lang w:val="en-GB" w:eastAsia="de-DE"/>
            <w:rPrChange w:id="144" w:author="Donia Jendoubi" w:date="2019-05-21T18:26:00Z">
              <w:rPr>
                <w:rFonts w:ascii="Times New Roman" w:eastAsia="Times New Roman" w:hAnsi="Times New Roman" w:cs="Times New Roman"/>
                <w:sz w:val="20"/>
                <w:szCs w:val="24"/>
                <w:lang w:val="en-GB" w:eastAsia="de-DE"/>
              </w:rPr>
            </w:rPrChange>
          </w:rPr>
          <w:t xml:space="preserve">the variation </w:t>
        </w:r>
      </w:ins>
      <w:ins w:id="145" w:author="Donia Jendoubi" w:date="2019-05-20T14:48:00Z">
        <w:r w:rsidR="004A70A8" w:rsidRPr="008E088B">
          <w:rPr>
            <w:rFonts w:ascii="Book Antiqua" w:eastAsia="Times New Roman" w:hAnsi="Book Antiqua" w:cs="Times New Roman"/>
            <w:sz w:val="20"/>
            <w:szCs w:val="20"/>
            <w:lang w:val="en-GB" w:eastAsia="de-DE"/>
            <w:rPrChange w:id="146" w:author="Donia Jendoubi" w:date="2019-05-21T18:26:00Z">
              <w:rPr>
                <w:rFonts w:ascii="Times New Roman" w:eastAsia="Times New Roman" w:hAnsi="Times New Roman" w:cs="Times New Roman"/>
                <w:sz w:val="20"/>
                <w:szCs w:val="24"/>
                <w:lang w:val="en-GB" w:eastAsia="de-DE"/>
              </w:rPr>
            </w:rPrChange>
          </w:rPr>
          <w:t>of</w:t>
        </w:r>
      </w:ins>
      <w:ins w:id="147" w:author="Donia Jendoubi" w:date="2019-05-20T14:47:00Z">
        <w:r w:rsidR="004A70A8" w:rsidRPr="008E088B">
          <w:rPr>
            <w:rFonts w:ascii="Book Antiqua" w:eastAsia="Times New Roman" w:hAnsi="Book Antiqua" w:cs="Times New Roman"/>
            <w:sz w:val="20"/>
            <w:szCs w:val="20"/>
            <w:lang w:val="en-GB" w:eastAsia="de-DE"/>
            <w:rPrChange w:id="148" w:author="Donia Jendoubi" w:date="2019-05-21T18:26:00Z">
              <w:rPr>
                <w:rFonts w:ascii="Times New Roman" w:eastAsia="Times New Roman" w:hAnsi="Times New Roman" w:cs="Times New Roman"/>
                <w:sz w:val="20"/>
                <w:szCs w:val="24"/>
                <w:lang w:val="en-GB" w:eastAsia="de-DE"/>
              </w:rPr>
            </w:rPrChange>
          </w:rPr>
          <w:t xml:space="preserve"> SOC contents under </w:t>
        </w:r>
      </w:ins>
      <w:r w:rsidRPr="008E088B">
        <w:rPr>
          <w:rFonts w:ascii="Book Antiqua" w:eastAsia="Times New Roman" w:hAnsi="Book Antiqua" w:cs="Times New Roman"/>
          <w:sz w:val="20"/>
          <w:szCs w:val="20"/>
          <w:lang w:val="en-GB" w:eastAsia="de-DE"/>
          <w:rPrChange w:id="149" w:author="Donia Jendoubi" w:date="2019-05-21T18:26:00Z">
            <w:rPr>
              <w:rFonts w:ascii="Times New Roman" w:eastAsia="Times New Roman" w:hAnsi="Times New Roman" w:cs="Times New Roman"/>
              <w:sz w:val="20"/>
              <w:szCs w:val="24"/>
              <w:lang w:val="en-GB" w:eastAsia="de-DE"/>
            </w:rPr>
          </w:rPrChange>
        </w:rPr>
        <w:t xml:space="preserve">the land </w:t>
      </w:r>
      <w:r w:rsidR="002D776B" w:rsidRPr="008E088B">
        <w:rPr>
          <w:rFonts w:ascii="Book Antiqua" w:eastAsia="Times New Roman" w:hAnsi="Book Antiqua" w:cs="Times New Roman"/>
          <w:sz w:val="20"/>
          <w:szCs w:val="20"/>
          <w:lang w:val="en-GB" w:eastAsia="de-DE"/>
          <w:rPrChange w:id="150" w:author="Donia Jendoubi" w:date="2019-05-21T18:26:00Z">
            <w:rPr>
              <w:rFonts w:ascii="Times New Roman" w:eastAsia="Times New Roman" w:hAnsi="Times New Roman" w:cs="Times New Roman"/>
              <w:sz w:val="20"/>
              <w:szCs w:val="24"/>
              <w:lang w:val="en-GB" w:eastAsia="de-DE"/>
            </w:rPr>
          </w:rPrChange>
        </w:rPr>
        <w:t xml:space="preserve">use and </w:t>
      </w:r>
      <w:ins w:id="151" w:author="Donia Jendoubi" w:date="2019-05-11T17:13:00Z">
        <w:r w:rsidR="00461FA6" w:rsidRPr="008E088B">
          <w:rPr>
            <w:rFonts w:ascii="Book Antiqua" w:eastAsia="Times New Roman" w:hAnsi="Book Antiqua" w:cs="Times New Roman"/>
            <w:sz w:val="20"/>
            <w:szCs w:val="20"/>
            <w:lang w:val="en-GB" w:eastAsia="de-DE"/>
            <w:rPrChange w:id="152" w:author="Donia Jendoubi" w:date="2019-05-21T18:26:00Z">
              <w:rPr>
                <w:rFonts w:ascii="Times New Roman" w:eastAsia="Times New Roman" w:hAnsi="Times New Roman" w:cs="Times New Roman"/>
                <w:sz w:val="20"/>
                <w:szCs w:val="24"/>
                <w:lang w:val="en-GB" w:eastAsia="de-DE"/>
              </w:rPr>
            </w:rPrChange>
          </w:rPr>
          <w:t xml:space="preserve">topographic units (slope and aspect) </w:t>
        </w:r>
      </w:ins>
      <w:del w:id="153" w:author="Donia Jendoubi" w:date="2019-05-11T17:13:00Z">
        <w:r w:rsidR="002D776B" w:rsidRPr="008E088B" w:rsidDel="00461FA6">
          <w:rPr>
            <w:rFonts w:ascii="Book Antiqua" w:eastAsia="Times New Roman" w:hAnsi="Book Antiqua" w:cs="Times New Roman"/>
            <w:sz w:val="20"/>
            <w:szCs w:val="20"/>
            <w:lang w:val="en-GB" w:eastAsia="de-DE"/>
            <w:rPrChange w:id="154" w:author="Donia Jendoubi" w:date="2019-05-21T18:26:00Z">
              <w:rPr>
                <w:rFonts w:ascii="Times New Roman" w:eastAsia="Times New Roman" w:hAnsi="Times New Roman" w:cs="Times New Roman"/>
                <w:sz w:val="20"/>
                <w:szCs w:val="24"/>
                <w:lang w:val="en-GB" w:eastAsia="de-DE"/>
              </w:rPr>
            </w:rPrChange>
          </w:rPr>
          <w:delText xml:space="preserve">landscape forms </w:delText>
        </w:r>
      </w:del>
      <w:ins w:id="155" w:author="Donia Jendoubi" w:date="2019-05-20T14:47:00Z">
        <w:r w:rsidR="004A70A8" w:rsidRPr="008E088B">
          <w:rPr>
            <w:rFonts w:ascii="Book Antiqua" w:eastAsia="Times New Roman" w:hAnsi="Book Antiqua" w:cs="Times New Roman"/>
            <w:sz w:val="20"/>
            <w:szCs w:val="20"/>
            <w:lang w:val="en-GB" w:eastAsia="de-DE"/>
            <w:rPrChange w:id="156" w:author="Donia Jendoubi" w:date="2019-05-21T18:26:00Z">
              <w:rPr>
                <w:rFonts w:ascii="Times New Roman" w:eastAsia="Times New Roman" w:hAnsi="Times New Roman" w:cs="Times New Roman"/>
                <w:sz w:val="20"/>
                <w:szCs w:val="24"/>
                <w:lang w:val="en-GB" w:eastAsia="de-DE"/>
              </w:rPr>
            </w:rPrChange>
          </w:rPr>
          <w:t xml:space="preserve">for better </w:t>
        </w:r>
      </w:ins>
      <w:ins w:id="157" w:author="Donia Jendoubi" w:date="2019-05-20T14:48:00Z">
        <w:r w:rsidR="004A70A8" w:rsidRPr="008E088B">
          <w:rPr>
            <w:rFonts w:ascii="Book Antiqua" w:eastAsia="Times New Roman" w:hAnsi="Book Antiqua" w:cs="Times New Roman"/>
            <w:sz w:val="20"/>
            <w:szCs w:val="20"/>
            <w:lang w:val="en-GB" w:eastAsia="de-DE"/>
            <w:rPrChange w:id="158" w:author="Donia Jendoubi" w:date="2019-05-21T18:26:00Z">
              <w:rPr>
                <w:rFonts w:ascii="Times New Roman" w:eastAsia="Times New Roman" w:hAnsi="Times New Roman" w:cs="Times New Roman"/>
                <w:sz w:val="20"/>
                <w:szCs w:val="24"/>
                <w:lang w:val="en-GB" w:eastAsia="de-DE"/>
              </w:rPr>
            </w:rPrChange>
          </w:rPr>
          <w:t xml:space="preserve">sustainable </w:t>
        </w:r>
      </w:ins>
      <w:ins w:id="159" w:author="Donia Jendoubi" w:date="2019-05-20T14:47:00Z">
        <w:r w:rsidR="004A70A8" w:rsidRPr="008E088B">
          <w:rPr>
            <w:rFonts w:ascii="Book Antiqua" w:eastAsia="Times New Roman" w:hAnsi="Book Antiqua" w:cs="Times New Roman"/>
            <w:sz w:val="20"/>
            <w:szCs w:val="20"/>
            <w:lang w:val="en-GB" w:eastAsia="de-DE"/>
            <w:rPrChange w:id="160" w:author="Donia Jendoubi" w:date="2019-05-21T18:26:00Z">
              <w:rPr>
                <w:rFonts w:ascii="Times New Roman" w:eastAsia="Times New Roman" w:hAnsi="Times New Roman" w:cs="Times New Roman"/>
                <w:sz w:val="20"/>
                <w:szCs w:val="24"/>
                <w:lang w:val="en-GB" w:eastAsia="de-DE"/>
              </w:rPr>
            </w:rPrChange>
          </w:rPr>
          <w:t xml:space="preserve">land </w:t>
        </w:r>
      </w:ins>
      <w:ins w:id="161" w:author="Donia Jendoubi" w:date="2019-05-20T14:48:00Z">
        <w:r w:rsidR="004A70A8" w:rsidRPr="008E088B">
          <w:rPr>
            <w:rFonts w:ascii="Book Antiqua" w:eastAsia="Times New Roman" w:hAnsi="Book Antiqua" w:cs="Times New Roman"/>
            <w:sz w:val="20"/>
            <w:szCs w:val="20"/>
            <w:lang w:val="en-GB" w:eastAsia="de-DE"/>
            <w:rPrChange w:id="162" w:author="Donia Jendoubi" w:date="2019-05-21T18:26:00Z">
              <w:rPr>
                <w:rFonts w:ascii="Times New Roman" w:eastAsia="Times New Roman" w:hAnsi="Times New Roman" w:cs="Times New Roman"/>
                <w:sz w:val="20"/>
                <w:szCs w:val="24"/>
                <w:lang w:val="en-GB" w:eastAsia="de-DE"/>
              </w:rPr>
            </w:rPrChange>
          </w:rPr>
          <w:t>management planning</w:t>
        </w:r>
      </w:ins>
      <w:del w:id="163" w:author="Donia Jendoubi" w:date="2019-05-20T14:47:00Z">
        <w:r w:rsidRPr="008E088B" w:rsidDel="004A70A8">
          <w:rPr>
            <w:rFonts w:ascii="Book Antiqua" w:eastAsia="Times New Roman" w:hAnsi="Book Antiqua" w:cs="Times New Roman"/>
            <w:sz w:val="20"/>
            <w:szCs w:val="20"/>
            <w:lang w:val="en-GB" w:eastAsia="de-DE"/>
            <w:rPrChange w:id="164" w:author="Donia Jendoubi" w:date="2019-05-21T18:26:00Z">
              <w:rPr>
                <w:rFonts w:ascii="Times New Roman" w:eastAsia="Times New Roman" w:hAnsi="Times New Roman" w:cs="Times New Roman"/>
                <w:sz w:val="20"/>
                <w:szCs w:val="24"/>
                <w:lang w:val="en-GB" w:eastAsia="de-DE"/>
              </w:rPr>
            </w:rPrChange>
          </w:rPr>
          <w:delText xml:space="preserve">in determining the variation in SOC </w:delText>
        </w:r>
      </w:del>
      <w:del w:id="165" w:author="Donia Jendoubi" w:date="2019-05-11T15:21:00Z">
        <w:r w:rsidRPr="008E088B" w:rsidDel="00F5212C">
          <w:rPr>
            <w:rFonts w:ascii="Book Antiqua" w:eastAsia="Times New Roman" w:hAnsi="Book Antiqua" w:cs="Times New Roman"/>
            <w:sz w:val="20"/>
            <w:szCs w:val="20"/>
            <w:lang w:val="en-GB" w:eastAsia="de-DE"/>
            <w:rPrChange w:id="166" w:author="Donia Jendoubi" w:date="2019-05-21T18:26:00Z">
              <w:rPr>
                <w:rFonts w:ascii="Times New Roman" w:eastAsia="Times New Roman" w:hAnsi="Times New Roman" w:cs="Times New Roman"/>
                <w:sz w:val="20"/>
                <w:szCs w:val="24"/>
                <w:lang w:val="en-GB" w:eastAsia="de-DE"/>
              </w:rPr>
            </w:rPrChange>
          </w:rPr>
          <w:delText>levels</w:delText>
        </w:r>
      </w:del>
      <w:r w:rsidRPr="008E088B">
        <w:rPr>
          <w:rFonts w:ascii="Book Antiqua" w:eastAsia="Times New Roman" w:hAnsi="Book Antiqua" w:cs="Times New Roman"/>
          <w:sz w:val="20"/>
          <w:szCs w:val="20"/>
          <w:lang w:val="en-GB" w:eastAsia="de-DE"/>
          <w:rPrChange w:id="167" w:author="Donia Jendoubi" w:date="2019-05-21T18:26:00Z">
            <w:rPr>
              <w:rFonts w:ascii="Times New Roman" w:eastAsia="Times New Roman" w:hAnsi="Times New Roman" w:cs="Times New Roman"/>
              <w:sz w:val="20"/>
              <w:szCs w:val="24"/>
              <w:lang w:val="en-GB" w:eastAsia="de-DE"/>
            </w:rPr>
          </w:rPrChange>
        </w:rPr>
        <w:t>.</w:t>
      </w:r>
      <w:ins w:id="168" w:author="Donia Jendoubi" w:date="2019-05-20T14:35:00Z">
        <w:r w:rsidR="00C275BC" w:rsidRPr="008E088B">
          <w:rPr>
            <w:rFonts w:ascii="Book Antiqua" w:eastAsia="Times New Roman" w:hAnsi="Book Antiqua" w:cs="Times New Roman"/>
            <w:sz w:val="20"/>
            <w:szCs w:val="20"/>
            <w:lang w:val="en-GB" w:eastAsia="de-DE"/>
            <w:rPrChange w:id="169" w:author="Donia Jendoubi" w:date="2019-05-21T18:26:00Z">
              <w:rPr>
                <w:rFonts w:ascii="Times New Roman" w:eastAsia="Times New Roman" w:hAnsi="Times New Roman" w:cs="Times New Roman"/>
                <w:sz w:val="20"/>
                <w:szCs w:val="24"/>
                <w:lang w:val="en-GB" w:eastAsia="de-DE"/>
              </w:rPr>
            </w:rPrChange>
          </w:rPr>
          <w:t xml:space="preserve"> </w:t>
        </w:r>
      </w:ins>
    </w:p>
    <w:p w:rsidR="008E4947" w:rsidRPr="008E088B" w:rsidRDefault="00E01D97">
      <w:pPr>
        <w:jc w:val="both"/>
        <w:rPr>
          <w:rFonts w:ascii="Book Antiqua" w:eastAsia="Times New Roman" w:hAnsi="Book Antiqua" w:cs="Times New Roman"/>
          <w:sz w:val="20"/>
          <w:szCs w:val="20"/>
          <w:lang w:val="en-GB" w:eastAsia="de-DE"/>
          <w:rPrChange w:id="170" w:author="Donia Jendoubi" w:date="2019-05-21T18:26:00Z">
            <w:rPr>
              <w:rFonts w:ascii="Times New Roman" w:eastAsia="Times New Roman" w:hAnsi="Times New Roman" w:cs="Times New Roman"/>
              <w:sz w:val="20"/>
              <w:szCs w:val="24"/>
              <w:lang w:val="en-GB" w:eastAsia="de-DE"/>
            </w:rPr>
          </w:rPrChange>
        </w:rPr>
        <w:pPrChange w:id="171" w:author="Donia Jendoubi" w:date="2019-05-21T18:26:00Z">
          <w:pPr/>
        </w:pPrChange>
      </w:pPr>
      <w:r w:rsidRPr="008E088B">
        <w:rPr>
          <w:rFonts w:ascii="Book Antiqua" w:eastAsia="Times New Roman" w:hAnsi="Book Antiqua" w:cs="Times New Roman"/>
          <w:b/>
          <w:bCs/>
          <w:sz w:val="20"/>
          <w:szCs w:val="20"/>
          <w:lang w:val="en-GB" w:eastAsia="de-DE"/>
          <w:rPrChange w:id="172" w:author="Donia Jendoubi" w:date="2019-05-21T18:26:00Z">
            <w:rPr>
              <w:rFonts w:ascii="Times New Roman" w:eastAsia="Times New Roman" w:hAnsi="Times New Roman" w:cs="Times New Roman"/>
              <w:b/>
              <w:bCs/>
              <w:sz w:val="20"/>
              <w:szCs w:val="24"/>
              <w:lang w:val="en-GB" w:eastAsia="de-DE"/>
            </w:rPr>
          </w:rPrChange>
        </w:rPr>
        <w:t>Keywords:</w:t>
      </w:r>
      <w:r w:rsidR="007D7108" w:rsidRPr="008E088B">
        <w:rPr>
          <w:rFonts w:ascii="Book Antiqua" w:eastAsia="Times New Roman" w:hAnsi="Book Antiqua" w:cs="Times New Roman"/>
          <w:sz w:val="20"/>
          <w:szCs w:val="20"/>
          <w:lang w:val="en-GB" w:eastAsia="de-DE"/>
          <w:rPrChange w:id="173" w:author="Donia Jendoubi" w:date="2019-05-21T18:26:00Z">
            <w:rPr>
              <w:rFonts w:ascii="Times New Roman" w:eastAsia="Times New Roman" w:hAnsi="Times New Roman" w:cs="Times New Roman"/>
              <w:sz w:val="20"/>
              <w:szCs w:val="24"/>
              <w:lang w:val="en-GB" w:eastAsia="de-DE"/>
            </w:rPr>
          </w:rPrChange>
        </w:rPr>
        <w:t xml:space="preserve"> </w:t>
      </w:r>
      <w:r w:rsidR="00EB1968" w:rsidRPr="008E088B">
        <w:rPr>
          <w:rFonts w:ascii="Book Antiqua" w:eastAsia="Times New Roman" w:hAnsi="Book Antiqua" w:cs="Times New Roman"/>
          <w:sz w:val="20"/>
          <w:szCs w:val="20"/>
          <w:lang w:val="en-GB" w:eastAsia="de-DE"/>
          <w:rPrChange w:id="174" w:author="Donia Jendoubi" w:date="2019-05-21T18:26:00Z">
            <w:rPr>
              <w:rFonts w:ascii="Times New Roman" w:eastAsia="Times New Roman" w:hAnsi="Times New Roman" w:cs="Times New Roman"/>
              <w:sz w:val="20"/>
              <w:szCs w:val="24"/>
              <w:lang w:val="en-GB" w:eastAsia="de-DE"/>
            </w:rPr>
          </w:rPrChange>
        </w:rPr>
        <w:t xml:space="preserve">soil organic carbon </w:t>
      </w:r>
      <w:del w:id="175" w:author="Donia Jendoubi" w:date="2019-05-11T15:24:00Z">
        <w:r w:rsidR="00EB1968" w:rsidRPr="008E088B" w:rsidDel="00F5212C">
          <w:rPr>
            <w:rFonts w:ascii="Book Antiqua" w:eastAsia="Times New Roman" w:hAnsi="Book Antiqua" w:cs="Times New Roman"/>
            <w:sz w:val="20"/>
            <w:szCs w:val="20"/>
            <w:lang w:val="en-GB" w:eastAsia="de-DE"/>
            <w:rPrChange w:id="176" w:author="Donia Jendoubi" w:date="2019-05-21T18:26:00Z">
              <w:rPr>
                <w:rFonts w:ascii="Times New Roman" w:eastAsia="Times New Roman" w:hAnsi="Times New Roman" w:cs="Times New Roman"/>
                <w:sz w:val="20"/>
                <w:szCs w:val="24"/>
                <w:lang w:val="en-GB" w:eastAsia="de-DE"/>
              </w:rPr>
            </w:rPrChange>
          </w:rPr>
          <w:delText xml:space="preserve">– </w:delText>
        </w:r>
        <w:r w:rsidR="007D7108" w:rsidRPr="008E088B" w:rsidDel="00F5212C">
          <w:rPr>
            <w:rFonts w:ascii="Book Antiqua" w:eastAsia="Times New Roman" w:hAnsi="Book Antiqua" w:cs="Times New Roman"/>
            <w:sz w:val="20"/>
            <w:szCs w:val="20"/>
            <w:lang w:val="en-GB" w:eastAsia="de-DE"/>
            <w:rPrChange w:id="177" w:author="Donia Jendoubi" w:date="2019-05-21T18:26:00Z">
              <w:rPr>
                <w:rFonts w:ascii="Times New Roman" w:eastAsia="Times New Roman" w:hAnsi="Times New Roman" w:cs="Times New Roman"/>
                <w:sz w:val="20"/>
                <w:szCs w:val="24"/>
                <w:lang w:val="en-GB" w:eastAsia="de-DE"/>
              </w:rPr>
            </w:rPrChange>
          </w:rPr>
          <w:delText>landscape</w:delText>
        </w:r>
        <w:r w:rsidR="00EB1968" w:rsidRPr="008E088B" w:rsidDel="00F5212C">
          <w:rPr>
            <w:rFonts w:ascii="Book Antiqua" w:eastAsia="Times New Roman" w:hAnsi="Book Antiqua" w:cs="Times New Roman"/>
            <w:sz w:val="20"/>
            <w:szCs w:val="20"/>
            <w:lang w:val="en-GB" w:eastAsia="de-DE"/>
            <w:rPrChange w:id="178" w:author="Donia Jendoubi" w:date="2019-05-21T18:26:00Z">
              <w:rPr>
                <w:rFonts w:ascii="Times New Roman" w:eastAsia="Times New Roman" w:hAnsi="Times New Roman" w:cs="Times New Roman"/>
                <w:sz w:val="20"/>
                <w:szCs w:val="24"/>
                <w:lang w:val="en-GB" w:eastAsia="de-DE"/>
              </w:rPr>
            </w:rPrChange>
          </w:rPr>
          <w:delText xml:space="preserve"> </w:delText>
        </w:r>
      </w:del>
      <w:r w:rsidR="007D7108" w:rsidRPr="008E088B">
        <w:rPr>
          <w:rFonts w:ascii="Book Antiqua" w:eastAsia="Times New Roman" w:hAnsi="Book Antiqua" w:cs="Times New Roman"/>
          <w:sz w:val="20"/>
          <w:szCs w:val="20"/>
          <w:lang w:val="en-GB" w:eastAsia="de-DE"/>
          <w:rPrChange w:id="179" w:author="Donia Jendoubi" w:date="2019-05-21T18:26:00Z">
            <w:rPr>
              <w:rFonts w:ascii="Times New Roman" w:eastAsia="Times New Roman" w:hAnsi="Times New Roman" w:cs="Times New Roman"/>
              <w:sz w:val="20"/>
              <w:szCs w:val="24"/>
              <w:lang w:val="en-GB" w:eastAsia="de-DE"/>
            </w:rPr>
          </w:rPrChange>
        </w:rPr>
        <w:t>- land use –</w:t>
      </w:r>
      <w:r w:rsidRPr="008E088B">
        <w:rPr>
          <w:rFonts w:ascii="Book Antiqua" w:eastAsia="Times New Roman" w:hAnsi="Book Antiqua" w:cs="Times New Roman"/>
          <w:sz w:val="20"/>
          <w:szCs w:val="20"/>
          <w:lang w:val="en-GB" w:eastAsia="de-DE"/>
          <w:rPrChange w:id="180" w:author="Donia Jendoubi" w:date="2019-05-21T18:26:00Z">
            <w:rPr>
              <w:rFonts w:ascii="Times New Roman" w:eastAsia="Times New Roman" w:hAnsi="Times New Roman" w:cs="Times New Roman"/>
              <w:sz w:val="20"/>
              <w:szCs w:val="24"/>
              <w:lang w:val="en-GB" w:eastAsia="de-DE"/>
            </w:rPr>
          </w:rPrChange>
        </w:rPr>
        <w:t xml:space="preserve"> spectroscopy</w:t>
      </w:r>
      <w:r w:rsidR="007D7108" w:rsidRPr="008E088B">
        <w:rPr>
          <w:rFonts w:ascii="Book Antiqua" w:eastAsia="Times New Roman" w:hAnsi="Book Antiqua" w:cs="Times New Roman"/>
          <w:sz w:val="20"/>
          <w:szCs w:val="20"/>
          <w:lang w:val="en-GB" w:eastAsia="de-DE"/>
          <w:rPrChange w:id="181" w:author="Donia Jendoubi" w:date="2019-05-21T18:26:00Z">
            <w:rPr>
              <w:rFonts w:ascii="Times New Roman" w:eastAsia="Times New Roman" w:hAnsi="Times New Roman" w:cs="Times New Roman"/>
              <w:sz w:val="20"/>
              <w:szCs w:val="24"/>
              <w:lang w:val="en-GB" w:eastAsia="de-DE"/>
            </w:rPr>
          </w:rPrChange>
        </w:rPr>
        <w:t xml:space="preserve"> – topography -</w:t>
      </w:r>
      <w:r w:rsidR="00D44F78" w:rsidRPr="008E088B">
        <w:rPr>
          <w:rFonts w:ascii="Book Antiqua" w:eastAsia="Times New Roman" w:hAnsi="Book Antiqua" w:cs="Times New Roman"/>
          <w:sz w:val="20"/>
          <w:szCs w:val="20"/>
          <w:lang w:val="en-GB" w:eastAsia="de-DE"/>
          <w:rPrChange w:id="182" w:author="Donia Jendoubi" w:date="2019-05-21T18:26:00Z">
            <w:rPr>
              <w:rFonts w:ascii="Times New Roman" w:eastAsia="Times New Roman" w:hAnsi="Times New Roman" w:cs="Times New Roman"/>
              <w:sz w:val="20"/>
              <w:szCs w:val="24"/>
              <w:lang w:val="en-GB" w:eastAsia="de-DE"/>
            </w:rPr>
          </w:rPrChange>
        </w:rPr>
        <w:t xml:space="preserve"> northwestern Tunisia</w:t>
      </w:r>
    </w:p>
    <w:p w:rsidR="008E4947" w:rsidRPr="008E088B" w:rsidRDefault="008A184E">
      <w:pPr>
        <w:pStyle w:val="Heading1"/>
        <w:jc w:val="both"/>
        <w:rPr>
          <w:rFonts w:ascii="Book Antiqua" w:hAnsi="Book Antiqua"/>
          <w:szCs w:val="20"/>
          <w:rPrChange w:id="183" w:author="Donia Jendoubi" w:date="2019-05-21T18:26:00Z">
            <w:rPr>
              <w:szCs w:val="20"/>
            </w:rPr>
          </w:rPrChange>
        </w:rPr>
        <w:pPrChange w:id="184" w:author="Donia Jendoubi" w:date="2019-05-21T18:26:00Z">
          <w:pPr>
            <w:pStyle w:val="Heading1"/>
          </w:pPr>
        </w:pPrChange>
      </w:pPr>
      <w:r w:rsidRPr="008E088B">
        <w:rPr>
          <w:rFonts w:ascii="Book Antiqua" w:hAnsi="Book Antiqua"/>
          <w:szCs w:val="20"/>
          <w:rPrChange w:id="185" w:author="Donia Jendoubi" w:date="2019-05-21T18:26:00Z">
            <w:rPr>
              <w:szCs w:val="20"/>
            </w:rPr>
          </w:rPrChange>
        </w:rPr>
        <w:t xml:space="preserve">1. </w:t>
      </w:r>
      <w:r w:rsidR="008E4947" w:rsidRPr="008E088B">
        <w:rPr>
          <w:rFonts w:ascii="Book Antiqua" w:hAnsi="Book Antiqua"/>
          <w:szCs w:val="20"/>
          <w:rPrChange w:id="186" w:author="Donia Jendoubi" w:date="2019-05-21T18:26:00Z">
            <w:rPr>
              <w:szCs w:val="20"/>
            </w:rPr>
          </w:rPrChange>
        </w:rPr>
        <w:t xml:space="preserve">Introduction: </w:t>
      </w:r>
    </w:p>
    <w:p w:rsidR="00C1421F" w:rsidRPr="008E088B" w:rsidRDefault="008E4947" w:rsidP="008E088B">
      <w:pPr>
        <w:autoSpaceDE w:val="0"/>
        <w:autoSpaceDN w:val="0"/>
        <w:adjustRightInd w:val="0"/>
        <w:spacing w:after="0"/>
        <w:jc w:val="both"/>
        <w:rPr>
          <w:ins w:id="187" w:author="Donia Jendoubi" w:date="2019-05-11T16:19:00Z"/>
          <w:rFonts w:ascii="Book Antiqua" w:hAnsi="Book Antiqua" w:cstheme="majorBidi"/>
          <w:sz w:val="20"/>
          <w:szCs w:val="20"/>
          <w:lang w:val="en-GB"/>
          <w:rPrChange w:id="188" w:author="Donia Jendoubi" w:date="2019-05-21T18:26:00Z">
            <w:rPr>
              <w:ins w:id="189" w:author="Donia Jendoubi" w:date="2019-05-11T16:19:00Z"/>
              <w:rFonts w:asciiTheme="majorBidi" w:hAnsiTheme="majorBidi" w:cstheme="majorBidi"/>
              <w:sz w:val="20"/>
              <w:szCs w:val="20"/>
              <w:lang w:val="en-GB"/>
            </w:rPr>
          </w:rPrChange>
        </w:rPr>
      </w:pPr>
      <w:r w:rsidRPr="008E088B">
        <w:rPr>
          <w:rFonts w:ascii="Book Antiqua" w:hAnsi="Book Antiqua" w:cstheme="majorBidi"/>
          <w:sz w:val="20"/>
          <w:szCs w:val="20"/>
          <w:lang w:val="en-GB"/>
          <w:rPrChange w:id="190" w:author="Donia Jendoubi" w:date="2019-05-21T18:26:00Z">
            <w:rPr>
              <w:rFonts w:asciiTheme="majorBidi" w:hAnsiTheme="majorBidi" w:cstheme="majorBidi"/>
              <w:sz w:val="20"/>
              <w:szCs w:val="20"/>
              <w:lang w:val="en-GB"/>
            </w:rPr>
          </w:rPrChange>
        </w:rPr>
        <w:t>Land degradation</w:t>
      </w:r>
      <w:del w:id="191" w:author="Donia Jendoubi" w:date="2019-05-11T16:02:00Z">
        <w:r w:rsidRPr="008E088B" w:rsidDel="009F22BD">
          <w:rPr>
            <w:rFonts w:ascii="Book Antiqua" w:hAnsi="Book Antiqua" w:cstheme="majorBidi"/>
            <w:sz w:val="20"/>
            <w:szCs w:val="20"/>
            <w:lang w:val="en-GB"/>
            <w:rPrChange w:id="192" w:author="Donia Jendoubi" w:date="2019-05-21T18:26:00Z">
              <w:rPr>
                <w:rFonts w:asciiTheme="majorBidi" w:hAnsiTheme="majorBidi" w:cstheme="majorBidi"/>
                <w:sz w:val="20"/>
                <w:szCs w:val="20"/>
                <w:lang w:val="en-GB"/>
              </w:rPr>
            </w:rPrChange>
          </w:rPr>
          <w:delText>, and especially soil degradation,</w:delText>
        </w:r>
      </w:del>
      <w:r w:rsidRPr="008E088B">
        <w:rPr>
          <w:rFonts w:ascii="Book Antiqua" w:hAnsi="Book Antiqua" w:cstheme="majorBidi"/>
          <w:sz w:val="20"/>
          <w:szCs w:val="20"/>
          <w:lang w:val="en-GB"/>
          <w:rPrChange w:id="193" w:author="Donia Jendoubi" w:date="2019-05-21T18:26:00Z">
            <w:rPr>
              <w:rFonts w:asciiTheme="majorBidi" w:hAnsiTheme="majorBidi" w:cstheme="majorBidi"/>
              <w:sz w:val="20"/>
              <w:szCs w:val="20"/>
              <w:lang w:val="en-GB"/>
            </w:rPr>
          </w:rPrChange>
        </w:rPr>
        <w:t xml:space="preserve"> is a major challenge for Mediterranean arid and semi-arid ecosystems </w:t>
      </w:r>
      <w:r w:rsidRPr="008E088B">
        <w:rPr>
          <w:rFonts w:ascii="Book Antiqua" w:hAnsi="Book Antiqua" w:cstheme="majorBidi"/>
          <w:sz w:val="20"/>
          <w:szCs w:val="20"/>
          <w:lang w:val="en-GB"/>
          <w:rPrChange w:id="194" w:author="Donia Jendoubi" w:date="2019-05-21T18:26:00Z">
            <w:rPr>
              <w:rFonts w:asciiTheme="majorBidi" w:hAnsiTheme="majorBidi" w:cstheme="majorBidi"/>
              <w:sz w:val="20"/>
              <w:szCs w:val="20"/>
              <w:lang w:val="en-GB"/>
            </w:rPr>
          </w:rPrChange>
        </w:rPr>
        <w:fldChar w:fldCharType="begin"/>
      </w:r>
      <w:r w:rsidRPr="008E088B">
        <w:rPr>
          <w:rFonts w:ascii="Book Antiqua" w:hAnsi="Book Antiqua" w:cstheme="majorBidi"/>
          <w:sz w:val="20"/>
          <w:szCs w:val="20"/>
          <w:lang w:val="en-GB"/>
          <w:rPrChange w:id="195" w:author="Donia Jendoubi" w:date="2019-05-21T18:26:00Z">
            <w:rPr>
              <w:rFonts w:asciiTheme="majorBidi" w:hAnsiTheme="majorBidi" w:cstheme="majorBidi"/>
              <w:sz w:val="20"/>
              <w:szCs w:val="20"/>
              <w:lang w:val="en-GB"/>
            </w:rPr>
          </w:rPrChange>
        </w:rPr>
        <w:instrText xml:space="preserve"> ADDIN EN.CITE &lt;EndNote&gt;&lt;Cite&gt;&lt;Author&gt;Hill&lt;/Author&gt;&lt;Year&gt;2008&lt;/Year&gt;&lt;RecNum&gt;175&lt;/RecNum&gt;&lt;DisplayText&gt;(Hill, Stellmes, Udelhoven, Röder, &amp;amp; Sommer, 2008)&lt;/DisplayText&gt;&lt;record&gt;&lt;rec-number&gt;175&lt;/rec-number&gt;&lt;foreign-keys&gt;&lt;key app="EN" db-id="sstevav21redwreppryvzv2dse02drr0wpws" timestamp="1536741248"&gt;175&lt;/key&gt;&lt;/foreign-keys&gt;&lt;ref-type name="Journal Article"&gt;17&lt;/ref-type&gt;&lt;contributors&gt;&lt;authors&gt;&lt;author&gt;Hill, Joachim&lt;/author&gt;&lt;author&gt;Stellmes, Marion&lt;/author&gt;&lt;author&gt;Udelhoven, Th&lt;/author&gt;&lt;author&gt;Röder, Achim&lt;/author&gt;&lt;author&gt;Sommer, Stefan&lt;/author&gt;&lt;/authors&gt;&lt;/contributors&gt;&lt;titles&gt;&lt;title&gt;Mediterranean desertification and land degradation: mapping related land use change syndromes based on satellite observations&lt;/title&gt;&lt;secondary-title&gt;Global and Planetary Change&lt;/secondary-title&gt;&lt;/titles&gt;&lt;periodical&gt;&lt;full-title&gt;Global and Planetary Change&lt;/full-title&gt;&lt;/periodical&gt;&lt;pages&gt;146-157&lt;/pages&gt;&lt;volume&gt;64&lt;/volume&gt;&lt;number&gt;3-4&lt;/number&gt;&lt;dates&gt;&lt;year&gt;2008&lt;/year&gt;&lt;/dates&gt;&lt;isbn&gt;0921-8181&lt;/isbn&gt;&lt;urls&gt;&lt;/urls&gt;&lt;/record&gt;&lt;/Cite&gt;&lt;/EndNote&gt;</w:instrText>
      </w:r>
      <w:r w:rsidRPr="008E088B">
        <w:rPr>
          <w:rFonts w:ascii="Book Antiqua" w:hAnsi="Book Antiqua" w:cstheme="majorBidi"/>
          <w:sz w:val="20"/>
          <w:szCs w:val="20"/>
          <w:lang w:val="en-GB"/>
          <w:rPrChange w:id="196" w:author="Donia Jendoubi" w:date="2019-05-21T18:26:00Z">
            <w:rPr>
              <w:rFonts w:asciiTheme="majorBidi" w:hAnsiTheme="majorBidi" w:cstheme="majorBidi"/>
              <w:sz w:val="20"/>
              <w:szCs w:val="20"/>
              <w:lang w:val="en-GB"/>
            </w:rPr>
          </w:rPrChange>
        </w:rPr>
        <w:fldChar w:fldCharType="separate"/>
      </w:r>
      <w:r w:rsidRPr="008E088B">
        <w:rPr>
          <w:rFonts w:ascii="Book Antiqua" w:hAnsi="Book Antiqua" w:cstheme="majorBidi"/>
          <w:noProof/>
          <w:sz w:val="20"/>
          <w:szCs w:val="20"/>
          <w:lang w:val="en-GB"/>
          <w:rPrChange w:id="197" w:author="Donia Jendoubi" w:date="2019-05-21T18:26:00Z">
            <w:rPr>
              <w:rFonts w:asciiTheme="majorBidi" w:hAnsiTheme="majorBidi" w:cstheme="majorBidi"/>
              <w:noProof/>
              <w:sz w:val="20"/>
              <w:szCs w:val="20"/>
              <w:lang w:val="en-GB"/>
            </w:rPr>
          </w:rPrChange>
        </w:rPr>
        <w:t>(Hill et al., 2008)</w:t>
      </w:r>
      <w:r w:rsidRPr="008E088B">
        <w:rPr>
          <w:rFonts w:ascii="Book Antiqua" w:hAnsi="Book Antiqua" w:cstheme="majorBidi"/>
          <w:sz w:val="20"/>
          <w:szCs w:val="20"/>
          <w:lang w:val="en-GB"/>
          <w:rPrChange w:id="198" w:author="Donia Jendoubi" w:date="2019-05-21T18:26:00Z">
            <w:rPr>
              <w:rFonts w:asciiTheme="majorBidi" w:hAnsiTheme="majorBidi" w:cstheme="majorBidi"/>
              <w:sz w:val="20"/>
              <w:szCs w:val="20"/>
              <w:lang w:val="en-GB"/>
            </w:rPr>
          </w:rPrChange>
        </w:rPr>
        <w:fldChar w:fldCharType="end"/>
      </w:r>
      <w:r w:rsidRPr="008E088B">
        <w:rPr>
          <w:rFonts w:ascii="Book Antiqua" w:hAnsi="Book Antiqua" w:cstheme="majorBidi"/>
          <w:sz w:val="20"/>
          <w:szCs w:val="20"/>
          <w:lang w:val="en-GB"/>
          <w:rPrChange w:id="199" w:author="Donia Jendoubi" w:date="2019-05-21T18:26:00Z">
            <w:rPr>
              <w:rFonts w:asciiTheme="majorBidi" w:hAnsiTheme="majorBidi" w:cstheme="majorBidi"/>
              <w:sz w:val="20"/>
              <w:szCs w:val="20"/>
              <w:lang w:val="en-GB"/>
            </w:rPr>
          </w:rPrChange>
        </w:rPr>
        <w:t xml:space="preserve">. </w:t>
      </w:r>
    </w:p>
    <w:p w:rsidR="00C1421F" w:rsidRPr="008E088B" w:rsidDel="008C69DE" w:rsidRDefault="00C1421F" w:rsidP="008E088B">
      <w:pPr>
        <w:autoSpaceDE w:val="0"/>
        <w:autoSpaceDN w:val="0"/>
        <w:adjustRightInd w:val="0"/>
        <w:spacing w:after="0"/>
        <w:jc w:val="both"/>
        <w:rPr>
          <w:del w:id="200" w:author="Donia Jendoubi" w:date="2019-05-22T10:37:00Z"/>
          <w:rFonts w:ascii="Book Antiqua" w:hAnsi="Book Antiqua" w:cstheme="majorBidi"/>
          <w:color w:val="131413"/>
          <w:sz w:val="20"/>
          <w:szCs w:val="20"/>
          <w:lang w:val="en-GB"/>
          <w:rPrChange w:id="201" w:author="Donia Jendoubi" w:date="2019-05-21T18:26:00Z">
            <w:rPr>
              <w:del w:id="202" w:author="Donia Jendoubi" w:date="2019-05-22T10:37:00Z"/>
              <w:rFonts w:asciiTheme="majorBidi" w:hAnsiTheme="majorBidi" w:cstheme="majorBidi"/>
              <w:color w:val="131413"/>
              <w:sz w:val="20"/>
              <w:szCs w:val="20"/>
              <w:lang w:val="en-GB"/>
            </w:rPr>
          </w:rPrChange>
        </w:rPr>
      </w:pPr>
      <w:moveToRangeStart w:id="203" w:author="Donia Jendoubi" w:date="2019-05-11T16:19:00Z" w:name="move8483990"/>
      <w:moveTo w:id="204" w:author="Donia Jendoubi" w:date="2019-05-11T16:19:00Z">
        <w:del w:id="205" w:author="Donia Jendoubi" w:date="2019-05-22T10:37:00Z">
          <w:r w:rsidRPr="008E088B" w:rsidDel="008C69DE">
            <w:rPr>
              <w:rFonts w:ascii="Book Antiqua" w:hAnsi="Book Antiqua" w:cstheme="majorBidi"/>
              <w:color w:val="131413"/>
              <w:sz w:val="20"/>
              <w:szCs w:val="20"/>
              <w:lang w:val="en-GB"/>
              <w:rPrChange w:id="206" w:author="Donia Jendoubi" w:date="2019-05-21T18:26:00Z">
                <w:rPr>
                  <w:rFonts w:asciiTheme="majorBidi" w:hAnsiTheme="majorBidi" w:cstheme="majorBidi"/>
                  <w:color w:val="131413"/>
                  <w:sz w:val="20"/>
                  <w:szCs w:val="20"/>
                  <w:lang w:val="en-GB"/>
                </w:rPr>
              </w:rPrChange>
            </w:rPr>
            <w:delText xml:space="preserve">Soil degradation processes include biological degradation (e.g. a soil fertility and soil fauna decline), physical degradation (e.g. compaction, soil erosion, and waterlogging), and chemical degradation (e.g. acidification nutrient and depletion </w:delText>
          </w:r>
          <w:r w:rsidRPr="008E088B" w:rsidDel="008C69DE">
            <w:rPr>
              <w:rFonts w:ascii="Book Antiqua" w:hAnsi="Book Antiqua" w:cstheme="majorBidi"/>
              <w:color w:val="131413"/>
              <w:sz w:val="20"/>
              <w:szCs w:val="20"/>
              <w:lang w:val="en-GB"/>
              <w:rPrChange w:id="207" w:author="Donia Jendoubi" w:date="2019-05-21T18:26:00Z">
                <w:rPr>
                  <w:rFonts w:asciiTheme="majorBidi" w:hAnsiTheme="majorBidi" w:cstheme="majorBidi"/>
                  <w:color w:val="131413"/>
                  <w:sz w:val="20"/>
                  <w:szCs w:val="20"/>
                  <w:lang w:val="en-GB"/>
                </w:rPr>
              </w:rPrChange>
            </w:rPr>
            <w:fldChar w:fldCharType="begin"/>
          </w:r>
          <w:r w:rsidRPr="008E088B" w:rsidDel="008C69DE">
            <w:rPr>
              <w:rFonts w:ascii="Book Antiqua" w:hAnsi="Book Antiqua" w:cstheme="majorBidi"/>
              <w:color w:val="131413"/>
              <w:sz w:val="20"/>
              <w:szCs w:val="20"/>
              <w:lang w:val="en-GB"/>
              <w:rPrChange w:id="208" w:author="Donia Jendoubi" w:date="2019-05-21T18:26:00Z">
                <w:rPr>
                  <w:rFonts w:asciiTheme="majorBidi" w:hAnsiTheme="majorBidi" w:cstheme="majorBidi"/>
                  <w:color w:val="131413"/>
                  <w:sz w:val="20"/>
                  <w:szCs w:val="20"/>
                  <w:lang w:val="en-GB"/>
                </w:rPr>
              </w:rPrChange>
            </w:rPr>
            <w:delInstrText xml:space="preserve"> ADDIN EN.CITE &lt;EndNote&gt;&lt;Cite&gt;&lt;Author&gt;Post&lt;/Author&gt;&lt;Year&gt;2000&lt;/Year&gt;&lt;RecNum&gt;203&lt;/RecNum&gt;&lt;DisplayText&gt;(Diodato &amp;amp; Ceccarelli, 2004; Post &amp;amp; Kwon, 2000)&lt;/DisplayText&gt;&lt;record&gt;&lt;rec-number&gt;203&lt;/rec-number&gt;&lt;foreign-keys&gt;&lt;key app="EN" db-id="sstevav21redwreppryvzv2dse02drr0wpws" timestamp="1543241891"&gt;203&lt;/key&gt;&lt;/foreign-keys&gt;&lt;ref-type name="Journal Article"&gt;17&lt;/ref-type&gt;&lt;contributors&gt;&lt;authors&gt;&lt;author&gt;Post, Wilfred M&lt;/author&gt;&lt;author&gt;Kwon, Kyung C&lt;/author&gt;&lt;/authors&gt;&lt;/contributors&gt;&lt;titles&gt;&lt;title&gt;Soil carbon sequestration and land</w:delInstrText>
          </w:r>
          <w:r w:rsidRPr="008E088B" w:rsidDel="008C69DE">
            <w:rPr>
              <w:rFonts w:ascii="Times New Roman" w:hAnsi="Times New Roman" w:cs="Times New Roman"/>
              <w:color w:val="131413"/>
              <w:sz w:val="20"/>
              <w:szCs w:val="20"/>
              <w:lang w:val="en-GB"/>
              <w:rPrChange w:id="209" w:author="Donia Jendoubi" w:date="2019-05-21T18:26:00Z">
                <w:rPr>
                  <w:rFonts w:asciiTheme="majorBidi" w:hAnsiTheme="majorBidi" w:cstheme="majorBidi"/>
                  <w:color w:val="131413"/>
                  <w:sz w:val="20"/>
                  <w:szCs w:val="20"/>
                  <w:lang w:val="en-GB"/>
                </w:rPr>
              </w:rPrChange>
            </w:rPr>
            <w:delInstrText>‐</w:delInstrText>
          </w:r>
          <w:r w:rsidRPr="008E088B" w:rsidDel="008C69DE">
            <w:rPr>
              <w:rFonts w:ascii="Book Antiqua" w:hAnsi="Book Antiqua" w:cstheme="majorBidi"/>
              <w:color w:val="131413"/>
              <w:sz w:val="20"/>
              <w:szCs w:val="20"/>
              <w:lang w:val="en-GB"/>
              <w:rPrChange w:id="210" w:author="Donia Jendoubi" w:date="2019-05-21T18:26:00Z">
                <w:rPr>
                  <w:rFonts w:asciiTheme="majorBidi" w:hAnsiTheme="majorBidi" w:cstheme="majorBidi"/>
                  <w:color w:val="131413"/>
                  <w:sz w:val="20"/>
                  <w:szCs w:val="20"/>
                  <w:lang w:val="en-GB"/>
                </w:rPr>
              </w:rPrChange>
            </w:rPr>
            <w:delInstrText>use change: processes and potential&lt;/title&gt;&lt;secondary-title&gt;Global change biology&lt;/secondary-title&gt;&lt;/titles&gt;&lt;periodical&gt;&lt;full-title&gt;Global change biology&lt;/full-title&gt;&lt;/periodical&gt;&lt;pages&gt;317-327&lt;/pages&gt;&lt;volume&gt;6&lt;/volume&gt;&lt;number&gt;3&lt;/number&gt;&lt;dates&gt;&lt;year&gt;2000&lt;/year&gt;&lt;/dates&gt;&lt;isbn&gt;1354-1013&lt;/isbn&gt;&lt;urls&gt;&lt;/urls&gt;&lt;/record&gt;&lt;/Cite&gt;&lt;Cite&gt;&lt;Author&gt;Diodato&lt;/Author&gt;&lt;Year&gt;2004&lt;/Year&gt;&lt;RecNum&gt;204&lt;/RecNum&gt;&lt;record&gt;&lt;rec-number&gt;204&lt;/rec-number&gt;&lt;foreign-keys&gt;&lt;key app="EN" db-id="sstevav21redwreppryvzv2dse02drr0wpws" timestamp="1543242067"&gt;204&lt;/key&gt;&lt;/foreign-keys&gt;&lt;ref-type name="Journal Article"&gt;17&lt;/ref-type&gt;&lt;contributors&gt;&lt;authors&gt;&lt;author&gt;Diodato, Nazzareno&lt;/author&gt;&lt;author&gt;Ceccarelli, Michele&lt;/author&gt;&lt;/authors&gt;&lt;/contributors&gt;&lt;titles&gt;&lt;title&gt;Multivariate indicator Kriging approach using a GIS to classify soil degradation for Mediterranean agricultural lands&lt;/title&gt;&lt;secondary-title&gt;Ecological Indicators&lt;/secondary-title&gt;&lt;/titles&gt;&lt;periodical&gt;&lt;full-title&gt;Ecological Indicators&lt;/full-title&gt;&lt;/periodical&gt;&lt;pages&gt;177-187&lt;/pages&gt;&lt;volume&gt;4&lt;/volume&gt;&lt;number&gt;3&lt;/number&gt;&lt;dates&gt;&lt;year&gt;2004&lt;/year&gt;&lt;/dates&gt;&lt;isbn&gt;1470-160X&lt;/isbn&gt;&lt;urls&gt;&lt;/urls&gt;&lt;/record&gt;&lt;/Cite&gt;&lt;/EndNote&gt;</w:delInstrText>
          </w:r>
          <w:r w:rsidRPr="008E088B" w:rsidDel="008C69DE">
            <w:rPr>
              <w:rFonts w:ascii="Book Antiqua" w:hAnsi="Book Antiqua" w:cstheme="majorBidi"/>
              <w:color w:val="131413"/>
              <w:sz w:val="20"/>
              <w:szCs w:val="20"/>
              <w:lang w:val="en-GB"/>
              <w:rPrChange w:id="211" w:author="Donia Jendoubi" w:date="2019-05-21T18:26:00Z">
                <w:rPr>
                  <w:rFonts w:asciiTheme="majorBidi" w:hAnsiTheme="majorBidi" w:cstheme="majorBidi"/>
                  <w:color w:val="131413"/>
                  <w:sz w:val="20"/>
                  <w:szCs w:val="20"/>
                  <w:lang w:val="en-GB"/>
                </w:rPr>
              </w:rPrChange>
            </w:rPr>
            <w:fldChar w:fldCharType="separate"/>
          </w:r>
          <w:r w:rsidRPr="008E088B" w:rsidDel="008C69DE">
            <w:rPr>
              <w:rFonts w:ascii="Book Antiqua" w:hAnsi="Book Antiqua" w:cstheme="majorBidi"/>
              <w:noProof/>
              <w:color w:val="131413"/>
              <w:sz w:val="20"/>
              <w:szCs w:val="20"/>
              <w:lang w:val="en-GB"/>
              <w:rPrChange w:id="212" w:author="Donia Jendoubi" w:date="2019-05-21T18:26:00Z">
                <w:rPr>
                  <w:rFonts w:asciiTheme="majorBidi" w:hAnsiTheme="majorBidi" w:cstheme="majorBidi"/>
                  <w:noProof/>
                  <w:color w:val="131413"/>
                  <w:sz w:val="20"/>
                  <w:szCs w:val="20"/>
                  <w:lang w:val="en-GB"/>
                </w:rPr>
              </w:rPrChange>
            </w:rPr>
            <w:delText>(Diodato and Ceccarelli, 2004 and Post and Kwon, 2000)</w:delText>
          </w:r>
          <w:r w:rsidRPr="008E088B" w:rsidDel="008C69DE">
            <w:rPr>
              <w:rFonts w:ascii="Book Antiqua" w:hAnsi="Book Antiqua" w:cstheme="majorBidi"/>
              <w:color w:val="131413"/>
              <w:sz w:val="20"/>
              <w:szCs w:val="20"/>
              <w:lang w:val="en-GB"/>
              <w:rPrChange w:id="213" w:author="Donia Jendoubi" w:date="2019-05-21T18:26:00Z">
                <w:rPr>
                  <w:rFonts w:asciiTheme="majorBidi" w:hAnsiTheme="majorBidi" w:cstheme="majorBidi"/>
                  <w:color w:val="131413"/>
                  <w:sz w:val="20"/>
                  <w:szCs w:val="20"/>
                  <w:lang w:val="en-GB"/>
                </w:rPr>
              </w:rPrChange>
            </w:rPr>
            <w:fldChar w:fldCharType="end"/>
          </w:r>
        </w:del>
        <w:del w:id="214" w:author="Donia Jendoubi" w:date="2019-05-11T16:22:00Z">
          <w:r w:rsidRPr="008E088B" w:rsidDel="00C1421F">
            <w:rPr>
              <w:rFonts w:ascii="Book Antiqua" w:hAnsi="Book Antiqua" w:cstheme="majorBidi"/>
              <w:color w:val="131413"/>
              <w:sz w:val="20"/>
              <w:szCs w:val="20"/>
              <w:lang w:val="en-GB"/>
              <w:rPrChange w:id="215" w:author="Donia Jendoubi" w:date="2019-05-21T18:26:00Z">
                <w:rPr>
                  <w:rFonts w:asciiTheme="majorBidi" w:hAnsiTheme="majorBidi" w:cstheme="majorBidi"/>
                  <w:color w:val="131413"/>
                  <w:sz w:val="20"/>
                  <w:szCs w:val="20"/>
                  <w:lang w:val="en-GB"/>
                </w:rPr>
              </w:rPrChange>
            </w:rPr>
            <w:delText xml:space="preserve">. </w:delText>
          </w:r>
        </w:del>
      </w:moveTo>
    </w:p>
    <w:moveToRangeEnd w:id="203"/>
    <w:p w:rsidR="008E4947" w:rsidRPr="008E088B" w:rsidRDefault="008E4947" w:rsidP="00123DF7">
      <w:pPr>
        <w:autoSpaceDE w:val="0"/>
        <w:autoSpaceDN w:val="0"/>
        <w:adjustRightInd w:val="0"/>
        <w:spacing w:after="0"/>
        <w:jc w:val="both"/>
        <w:rPr>
          <w:ins w:id="216" w:author="Donia Jendoubi" w:date="2019-05-11T16:18:00Z"/>
          <w:rFonts w:ascii="Book Antiqua" w:hAnsi="Book Antiqua" w:cstheme="majorBidi"/>
          <w:sz w:val="20"/>
          <w:szCs w:val="20"/>
          <w:lang w:val="en-GB"/>
          <w:rPrChange w:id="217" w:author="Donia Jendoubi" w:date="2019-05-21T18:26:00Z">
            <w:rPr>
              <w:ins w:id="218" w:author="Donia Jendoubi" w:date="2019-05-11T16:18:00Z"/>
              <w:rFonts w:asciiTheme="majorBidi" w:hAnsiTheme="majorBidi" w:cstheme="majorBidi"/>
              <w:sz w:val="20"/>
              <w:szCs w:val="20"/>
              <w:lang w:val="en-GB"/>
            </w:rPr>
          </w:rPrChange>
        </w:rPr>
      </w:pPr>
      <w:r w:rsidRPr="008E088B">
        <w:rPr>
          <w:rFonts w:ascii="Book Antiqua" w:hAnsi="Book Antiqua" w:cstheme="majorBidi"/>
          <w:sz w:val="20"/>
          <w:szCs w:val="20"/>
          <w:lang w:val="en-GB"/>
          <w:rPrChange w:id="219" w:author="Donia Jendoubi" w:date="2019-05-21T18:26:00Z">
            <w:rPr>
              <w:rFonts w:asciiTheme="majorBidi" w:hAnsiTheme="majorBidi" w:cstheme="majorBidi"/>
              <w:sz w:val="20"/>
              <w:szCs w:val="20"/>
              <w:lang w:val="en-GB"/>
            </w:rPr>
          </w:rPrChange>
        </w:rPr>
        <w:t xml:space="preserve">In Tunisia, people </w:t>
      </w:r>
      <w:r w:rsidR="00EB1968" w:rsidRPr="008E088B">
        <w:rPr>
          <w:rFonts w:ascii="Book Antiqua" w:hAnsi="Book Antiqua" w:cstheme="majorBidi"/>
          <w:sz w:val="20"/>
          <w:szCs w:val="20"/>
          <w:lang w:val="en-GB"/>
          <w:rPrChange w:id="220" w:author="Donia Jendoubi" w:date="2019-05-21T18:26:00Z">
            <w:rPr>
              <w:rFonts w:asciiTheme="majorBidi" w:hAnsiTheme="majorBidi" w:cstheme="majorBidi"/>
              <w:sz w:val="20"/>
              <w:szCs w:val="20"/>
              <w:lang w:val="en-GB"/>
            </w:rPr>
          </w:rPrChange>
        </w:rPr>
        <w:t xml:space="preserve">are responsible of land degradation through </w:t>
      </w:r>
      <w:r w:rsidRPr="008E088B">
        <w:rPr>
          <w:rFonts w:ascii="Book Antiqua" w:hAnsi="Book Antiqua" w:cstheme="majorBidi"/>
          <w:sz w:val="20"/>
          <w:szCs w:val="20"/>
          <w:lang w:val="en-GB"/>
          <w:rPrChange w:id="221" w:author="Donia Jendoubi" w:date="2019-05-21T18:26:00Z">
            <w:rPr>
              <w:rFonts w:asciiTheme="majorBidi" w:hAnsiTheme="majorBidi" w:cstheme="majorBidi"/>
              <w:sz w:val="20"/>
              <w:szCs w:val="20"/>
              <w:lang w:val="en-GB"/>
            </w:rPr>
          </w:rPrChange>
        </w:rPr>
        <w:t xml:space="preserve">deforestation, </w:t>
      </w:r>
      <w:r w:rsidR="00EB1968" w:rsidRPr="008E088B">
        <w:rPr>
          <w:rFonts w:ascii="Book Antiqua" w:hAnsi="Book Antiqua" w:cstheme="majorBidi"/>
          <w:sz w:val="20"/>
          <w:szCs w:val="20"/>
          <w:lang w:val="en-GB"/>
          <w:rPrChange w:id="222" w:author="Donia Jendoubi" w:date="2019-05-21T18:26:00Z">
            <w:rPr>
              <w:rFonts w:asciiTheme="majorBidi" w:hAnsiTheme="majorBidi" w:cstheme="majorBidi"/>
              <w:sz w:val="20"/>
              <w:szCs w:val="20"/>
              <w:lang w:val="en-GB"/>
            </w:rPr>
          </w:rPrChange>
        </w:rPr>
        <w:t xml:space="preserve">overgrazing, </w:t>
      </w:r>
      <w:r w:rsidRPr="008E088B">
        <w:rPr>
          <w:rFonts w:ascii="Book Antiqua" w:hAnsi="Book Antiqua" w:cstheme="majorBidi"/>
          <w:sz w:val="20"/>
          <w:szCs w:val="20"/>
          <w:lang w:val="en-GB"/>
          <w:rPrChange w:id="223" w:author="Donia Jendoubi" w:date="2019-05-21T18:26:00Z">
            <w:rPr>
              <w:rFonts w:asciiTheme="majorBidi" w:hAnsiTheme="majorBidi" w:cstheme="majorBidi"/>
              <w:sz w:val="20"/>
              <w:szCs w:val="20"/>
              <w:lang w:val="en-GB"/>
            </w:rPr>
          </w:rPrChange>
        </w:rPr>
        <w:t>removal of natural vegetation, and agricultural practices that erode soils</w:t>
      </w:r>
      <w:ins w:id="224" w:author="Donia Jendoubi" w:date="2019-05-11T15:55:00Z">
        <w:r w:rsidR="009F22BD" w:rsidRPr="008E088B">
          <w:rPr>
            <w:rFonts w:ascii="Book Antiqua" w:hAnsi="Book Antiqua" w:cstheme="majorBidi"/>
            <w:sz w:val="20"/>
            <w:szCs w:val="20"/>
            <w:lang w:val="en-GB"/>
            <w:rPrChange w:id="225" w:author="Donia Jendoubi" w:date="2019-05-21T18:26:00Z">
              <w:rPr>
                <w:rFonts w:asciiTheme="majorBidi" w:hAnsiTheme="majorBidi" w:cstheme="majorBidi"/>
                <w:sz w:val="20"/>
                <w:szCs w:val="20"/>
                <w:lang w:val="en-GB"/>
              </w:rPr>
            </w:rPrChange>
          </w:rPr>
          <w:t xml:space="preserve"> (</w:t>
        </w:r>
        <w:proofErr w:type="spellStart"/>
        <w:r w:rsidR="009F22BD" w:rsidRPr="008E088B">
          <w:rPr>
            <w:rFonts w:ascii="Book Antiqua" w:hAnsi="Book Antiqua" w:cstheme="majorBidi"/>
            <w:sz w:val="20"/>
            <w:szCs w:val="20"/>
            <w:lang w:val="en-GB"/>
            <w:rPrChange w:id="226" w:author="Donia Jendoubi" w:date="2019-05-21T18:26:00Z">
              <w:rPr>
                <w:rFonts w:asciiTheme="majorBidi" w:hAnsiTheme="majorBidi" w:cstheme="majorBidi"/>
                <w:sz w:val="20"/>
                <w:szCs w:val="20"/>
                <w:lang w:val="en-GB"/>
              </w:rPr>
            </w:rPrChange>
          </w:rPr>
          <w:t>Sarraf</w:t>
        </w:r>
        <w:proofErr w:type="spellEnd"/>
        <w:r w:rsidR="009F22BD" w:rsidRPr="008E088B">
          <w:rPr>
            <w:rFonts w:ascii="Book Antiqua" w:hAnsi="Book Antiqua" w:cstheme="majorBidi"/>
            <w:sz w:val="20"/>
            <w:szCs w:val="20"/>
            <w:lang w:val="en-GB"/>
            <w:rPrChange w:id="227" w:author="Donia Jendoubi" w:date="2019-05-21T18:26:00Z">
              <w:rPr>
                <w:rFonts w:asciiTheme="majorBidi" w:hAnsiTheme="majorBidi" w:cstheme="majorBidi"/>
                <w:sz w:val="20"/>
                <w:szCs w:val="20"/>
                <w:lang w:val="en-GB"/>
              </w:rPr>
            </w:rPrChange>
          </w:rPr>
          <w:t xml:space="preserve"> et al., 2004)</w:t>
        </w:r>
      </w:ins>
      <w:r w:rsidRPr="008E088B">
        <w:rPr>
          <w:rFonts w:ascii="Book Antiqua" w:hAnsi="Book Antiqua" w:cstheme="majorBidi"/>
          <w:sz w:val="20"/>
          <w:szCs w:val="20"/>
          <w:lang w:val="en-GB"/>
          <w:rPrChange w:id="228" w:author="Donia Jendoubi" w:date="2019-05-21T18:26:00Z">
            <w:rPr>
              <w:rFonts w:asciiTheme="majorBidi" w:hAnsiTheme="majorBidi" w:cstheme="majorBidi"/>
              <w:sz w:val="20"/>
              <w:szCs w:val="20"/>
              <w:lang w:val="en-GB"/>
            </w:rPr>
          </w:rPrChange>
        </w:rPr>
        <w:t xml:space="preserve">. Long-term anthropogenic pressure from agricultural use </w:t>
      </w:r>
      <w:r w:rsidRPr="008E088B">
        <w:rPr>
          <w:rFonts w:ascii="Book Antiqua" w:hAnsi="Book Antiqua" w:cstheme="majorBidi"/>
          <w:sz w:val="20"/>
          <w:szCs w:val="20"/>
          <w:lang w:val="en-GB"/>
          <w:rPrChange w:id="229" w:author="Donia Jendoubi" w:date="2019-05-21T18:26:00Z">
            <w:rPr>
              <w:rFonts w:asciiTheme="majorBidi" w:hAnsiTheme="majorBidi" w:cstheme="majorBidi"/>
              <w:sz w:val="20"/>
              <w:szCs w:val="20"/>
              <w:lang w:val="en-GB"/>
            </w:rPr>
          </w:rPrChange>
        </w:rPr>
        <w:fldChar w:fldCharType="begin"/>
      </w:r>
      <w:r w:rsidRPr="008E088B">
        <w:rPr>
          <w:rFonts w:ascii="Book Antiqua" w:hAnsi="Book Antiqua" w:cstheme="majorBidi"/>
          <w:sz w:val="20"/>
          <w:szCs w:val="20"/>
          <w:lang w:val="en-GB"/>
          <w:rPrChange w:id="230" w:author="Donia Jendoubi" w:date="2019-05-21T18:26:00Z">
            <w:rPr>
              <w:rFonts w:asciiTheme="majorBidi" w:hAnsiTheme="majorBidi" w:cstheme="majorBidi"/>
              <w:sz w:val="20"/>
              <w:szCs w:val="20"/>
              <w:lang w:val="en-GB"/>
            </w:rPr>
          </w:rPrChange>
        </w:rPr>
        <w:instrText xml:space="preserve"> ADDIN EN.CITE &lt;EndNote&gt;&lt;Cite&gt;&lt;Author&gt;Kosmas&lt;/Author&gt;&lt;Year&gt;2015&lt;/Year&gt;&lt;RecNum&gt;177&lt;/RecNum&gt;&lt;DisplayText&gt;(Kosmas et al., 2015)&lt;/DisplayText&gt;&lt;record&gt;&lt;rec-number&gt;177&lt;/rec-number&gt;&lt;foreign-keys&gt;&lt;key app="EN" db-id="sstevav21redwreppryvzv2dse02drr0wpws" timestamp="1536747527"&gt;177&lt;/key&gt;&lt;/foreign-keys&gt;&lt;ref-type name="Journal Article"&gt;17&lt;/ref-type&gt;&lt;contributors&gt;&lt;authors&gt;&lt;author&gt;Kosmas, Costas&lt;/author&gt;&lt;author&gt;Detsis, Vassilis&lt;/author&gt;&lt;author&gt;Karamesouti, Mina&lt;/author&gt;&lt;author&gt;Kounalaki, Kate&lt;/author&gt;&lt;author&gt;Vassiliou, Penny&lt;/author&gt;&lt;author&gt;Salvati, Luca&lt;/author&gt;&lt;/authors&gt;&lt;/contributors&gt;&lt;titles&gt;&lt;title&gt;Exploring long-term impact of grazing management on land degradation in the socio-ecological system of Asteroussia Mountains, Greece&lt;/title&gt;&lt;secondary-title&gt;Land&lt;/secondary-title&gt;&lt;/titles&gt;&lt;periodical&gt;&lt;full-title&gt;Land&lt;/full-title&gt;&lt;/periodical&gt;&lt;pages&gt;541-559&lt;/pages&gt;&lt;volume&gt;4&lt;/volume&gt;&lt;number&gt;3&lt;/number&gt;&lt;dates&gt;&lt;year&gt;2015&lt;/year&gt;&lt;/dates&gt;&lt;urls&gt;&lt;/urls&gt;&lt;/record&gt;&lt;/Cite&gt;&lt;/EndNote&gt;</w:instrText>
      </w:r>
      <w:r w:rsidRPr="008E088B">
        <w:rPr>
          <w:rFonts w:ascii="Book Antiqua" w:hAnsi="Book Antiqua" w:cstheme="majorBidi"/>
          <w:sz w:val="20"/>
          <w:szCs w:val="20"/>
          <w:lang w:val="en-GB"/>
          <w:rPrChange w:id="231" w:author="Donia Jendoubi" w:date="2019-05-21T18:26:00Z">
            <w:rPr>
              <w:rFonts w:asciiTheme="majorBidi" w:hAnsiTheme="majorBidi" w:cstheme="majorBidi"/>
              <w:sz w:val="20"/>
              <w:szCs w:val="20"/>
              <w:lang w:val="en-GB"/>
            </w:rPr>
          </w:rPrChange>
        </w:rPr>
        <w:fldChar w:fldCharType="separate"/>
      </w:r>
      <w:r w:rsidRPr="008E088B">
        <w:rPr>
          <w:rFonts w:ascii="Book Antiqua" w:hAnsi="Book Antiqua" w:cstheme="majorBidi"/>
          <w:noProof/>
          <w:sz w:val="20"/>
          <w:szCs w:val="20"/>
          <w:lang w:val="en-GB"/>
          <w:rPrChange w:id="232" w:author="Donia Jendoubi" w:date="2019-05-21T18:26:00Z">
            <w:rPr>
              <w:rFonts w:asciiTheme="majorBidi" w:hAnsiTheme="majorBidi" w:cstheme="majorBidi"/>
              <w:noProof/>
              <w:sz w:val="20"/>
              <w:szCs w:val="20"/>
              <w:lang w:val="en-GB"/>
            </w:rPr>
          </w:rPrChange>
        </w:rPr>
        <w:t>(Kosmas et al., 2015)</w:t>
      </w:r>
      <w:r w:rsidRPr="008E088B">
        <w:rPr>
          <w:rFonts w:ascii="Book Antiqua" w:hAnsi="Book Antiqua" w:cstheme="majorBidi"/>
          <w:sz w:val="20"/>
          <w:szCs w:val="20"/>
          <w:lang w:val="en-GB"/>
          <w:rPrChange w:id="233" w:author="Donia Jendoubi" w:date="2019-05-21T18:26:00Z">
            <w:rPr>
              <w:rFonts w:asciiTheme="majorBidi" w:hAnsiTheme="majorBidi" w:cstheme="majorBidi"/>
              <w:sz w:val="20"/>
              <w:szCs w:val="20"/>
              <w:lang w:val="en-GB"/>
            </w:rPr>
          </w:rPrChange>
        </w:rPr>
        <w:fldChar w:fldCharType="end"/>
      </w:r>
      <w:r w:rsidRPr="008E088B">
        <w:rPr>
          <w:rFonts w:ascii="Book Antiqua" w:hAnsi="Book Antiqua" w:cstheme="majorBidi"/>
          <w:sz w:val="20"/>
          <w:szCs w:val="20"/>
          <w:lang w:val="en-GB"/>
          <w:rPrChange w:id="234" w:author="Donia Jendoubi" w:date="2019-05-21T18:26:00Z">
            <w:rPr>
              <w:rFonts w:asciiTheme="majorBidi" w:hAnsiTheme="majorBidi" w:cstheme="majorBidi"/>
              <w:sz w:val="20"/>
              <w:szCs w:val="20"/>
              <w:lang w:val="en-GB"/>
            </w:rPr>
          </w:rPrChange>
        </w:rPr>
        <w:t xml:space="preserve"> </w:t>
      </w:r>
      <w:r w:rsidR="00EB1968" w:rsidRPr="008E088B">
        <w:rPr>
          <w:rFonts w:ascii="Book Antiqua" w:hAnsi="Book Antiqua" w:cstheme="majorBidi"/>
          <w:sz w:val="20"/>
          <w:szCs w:val="20"/>
          <w:lang w:val="en-GB"/>
          <w:rPrChange w:id="235" w:author="Donia Jendoubi" w:date="2019-05-21T18:26:00Z">
            <w:rPr>
              <w:rFonts w:asciiTheme="majorBidi" w:hAnsiTheme="majorBidi" w:cstheme="majorBidi"/>
              <w:sz w:val="20"/>
              <w:szCs w:val="20"/>
              <w:lang w:val="en-GB"/>
            </w:rPr>
          </w:rPrChange>
        </w:rPr>
        <w:t>in addition to</w:t>
      </w:r>
      <w:r w:rsidRPr="008E088B">
        <w:rPr>
          <w:rFonts w:ascii="Book Antiqua" w:hAnsi="Book Antiqua" w:cstheme="majorBidi"/>
          <w:sz w:val="20"/>
          <w:szCs w:val="20"/>
          <w:lang w:val="en-GB"/>
          <w:rPrChange w:id="236" w:author="Donia Jendoubi" w:date="2019-05-21T18:26:00Z">
            <w:rPr>
              <w:rFonts w:asciiTheme="majorBidi" w:hAnsiTheme="majorBidi" w:cstheme="majorBidi"/>
              <w:sz w:val="20"/>
              <w:szCs w:val="20"/>
              <w:lang w:val="en-GB"/>
            </w:rPr>
          </w:rPrChange>
        </w:rPr>
        <w:t xml:space="preserve"> abiotic factors such as </w:t>
      </w:r>
      <w:r w:rsidR="00C0625D" w:rsidRPr="008E088B">
        <w:rPr>
          <w:rFonts w:ascii="Book Antiqua" w:hAnsi="Book Antiqua" w:cstheme="majorBidi"/>
          <w:sz w:val="20"/>
          <w:szCs w:val="20"/>
          <w:lang w:val="en-GB"/>
          <w:rPrChange w:id="237" w:author="Donia Jendoubi" w:date="2019-05-21T18:26:00Z">
            <w:rPr>
              <w:rFonts w:asciiTheme="majorBidi" w:hAnsiTheme="majorBidi" w:cstheme="majorBidi"/>
              <w:sz w:val="20"/>
              <w:szCs w:val="20"/>
              <w:lang w:val="en-GB"/>
            </w:rPr>
          </w:rPrChange>
        </w:rPr>
        <w:lastRenderedPageBreak/>
        <w:t xml:space="preserve">climatic variability and </w:t>
      </w:r>
      <w:r w:rsidRPr="008E088B">
        <w:rPr>
          <w:rFonts w:ascii="Book Antiqua" w:hAnsi="Book Antiqua" w:cstheme="majorBidi"/>
          <w:sz w:val="20"/>
          <w:szCs w:val="20"/>
          <w:lang w:val="en-GB"/>
          <w:rPrChange w:id="238" w:author="Donia Jendoubi" w:date="2019-05-21T18:26:00Z">
            <w:rPr>
              <w:rFonts w:asciiTheme="majorBidi" w:hAnsiTheme="majorBidi" w:cstheme="majorBidi"/>
              <w:sz w:val="20"/>
              <w:szCs w:val="20"/>
              <w:lang w:val="en-GB"/>
            </w:rPr>
          </w:rPrChange>
        </w:rPr>
        <w:t xml:space="preserve">topographical variability </w:t>
      </w:r>
      <w:r w:rsidRPr="008E088B">
        <w:rPr>
          <w:rFonts w:ascii="Book Antiqua" w:hAnsi="Book Antiqua" w:cstheme="majorBidi"/>
          <w:sz w:val="20"/>
          <w:szCs w:val="20"/>
          <w:lang w:val="en-GB"/>
          <w:rPrChange w:id="239" w:author="Donia Jendoubi" w:date="2019-05-21T18:26:00Z">
            <w:rPr>
              <w:rFonts w:asciiTheme="majorBidi" w:hAnsiTheme="majorBidi" w:cstheme="majorBidi"/>
              <w:sz w:val="20"/>
              <w:szCs w:val="20"/>
              <w:lang w:val="en-GB"/>
            </w:rPr>
          </w:rPrChange>
        </w:rPr>
        <w:fldChar w:fldCharType="begin"/>
      </w:r>
      <w:r w:rsidRPr="008E088B">
        <w:rPr>
          <w:rFonts w:ascii="Book Antiqua" w:hAnsi="Book Antiqua" w:cstheme="majorBidi"/>
          <w:sz w:val="20"/>
          <w:szCs w:val="20"/>
          <w:lang w:val="en-GB"/>
          <w:rPrChange w:id="240" w:author="Donia Jendoubi" w:date="2019-05-21T18:26:00Z">
            <w:rPr>
              <w:rFonts w:asciiTheme="majorBidi" w:hAnsiTheme="majorBidi" w:cstheme="majorBidi"/>
              <w:sz w:val="20"/>
              <w:szCs w:val="20"/>
              <w:lang w:val="en-GB"/>
            </w:rPr>
          </w:rPrChange>
        </w:rPr>
        <w:instrText xml:space="preserve"> ADDIN EN.CITE &lt;EndNote&gt;&lt;Cite&gt;&lt;Author&gt;Scarascia-Mugnozza&lt;/Author&gt;&lt;Year&gt;2000&lt;/Year&gt;&lt;RecNum&gt;178&lt;/RecNum&gt;&lt;DisplayText&gt;(Scarascia-Mugnozza, Oswald, Piussi, &amp;amp; Radoglou, 2000)&lt;/DisplayText&gt;&lt;record&gt;&lt;rec-number&gt;178&lt;/rec-number&gt;&lt;foreign-keys&gt;&lt;key app="EN" db-id="sstevav21redwreppryvzv2dse02drr0wpws" timestamp="1536747766"&gt;178&lt;/key&gt;&lt;/foreign-keys&gt;&lt;ref-type name="Journal Article"&gt;17&lt;/ref-type&gt;&lt;contributors&gt;&lt;authors&gt;&lt;author&gt;Scarascia-Mugnozza, Giseppe&lt;/author&gt;&lt;author&gt;Oswald, Helfried&lt;/author&gt;&lt;author&gt;Piussi, Pietro&lt;/author&gt;&lt;author&gt;Radoglou, Kalliopi&lt;/author&gt;&lt;/authors&gt;&lt;/contributors&gt;&lt;titles&gt;&lt;title&gt;Forests of the Mediterranean region: gaps in knowledge and research needs&lt;/title&gt;&lt;secondary-title&gt;Forest Ecology and Management&lt;/secondary-title&gt;&lt;/titles&gt;&lt;periodical&gt;&lt;full-title&gt;Forest Ecology and Management&lt;/full-title&gt;&lt;/periodical&gt;&lt;pages&gt;97-109&lt;/pages&gt;&lt;volume&gt;132&lt;/volume&gt;&lt;number&gt;1&lt;/number&gt;&lt;dates&gt;&lt;year&gt;2000&lt;/year&gt;&lt;/dates&gt;&lt;isbn&gt;0378-1127&lt;/isbn&gt;&lt;urls&gt;&lt;/urls&gt;&lt;/record&gt;&lt;/Cite&gt;&lt;/EndNote&gt;</w:instrText>
      </w:r>
      <w:r w:rsidRPr="008E088B">
        <w:rPr>
          <w:rFonts w:ascii="Book Antiqua" w:hAnsi="Book Antiqua" w:cstheme="majorBidi"/>
          <w:sz w:val="20"/>
          <w:szCs w:val="20"/>
          <w:lang w:val="en-GB"/>
          <w:rPrChange w:id="241" w:author="Donia Jendoubi" w:date="2019-05-21T18:26:00Z">
            <w:rPr>
              <w:rFonts w:asciiTheme="majorBidi" w:hAnsiTheme="majorBidi" w:cstheme="majorBidi"/>
              <w:sz w:val="20"/>
              <w:szCs w:val="20"/>
              <w:lang w:val="en-GB"/>
            </w:rPr>
          </w:rPrChange>
        </w:rPr>
        <w:fldChar w:fldCharType="separate"/>
      </w:r>
      <w:r w:rsidRPr="008E088B">
        <w:rPr>
          <w:rFonts w:ascii="Book Antiqua" w:hAnsi="Book Antiqua" w:cstheme="majorBidi"/>
          <w:noProof/>
          <w:sz w:val="20"/>
          <w:szCs w:val="20"/>
          <w:lang w:val="en-GB"/>
          <w:rPrChange w:id="242" w:author="Donia Jendoubi" w:date="2019-05-21T18:26:00Z">
            <w:rPr>
              <w:rFonts w:asciiTheme="majorBidi" w:hAnsiTheme="majorBidi" w:cstheme="majorBidi"/>
              <w:noProof/>
              <w:sz w:val="20"/>
              <w:szCs w:val="20"/>
              <w:lang w:val="en-GB"/>
            </w:rPr>
          </w:rPrChange>
        </w:rPr>
        <w:t>(Scarascia-Mugnozza et al., 2000)</w:t>
      </w:r>
      <w:r w:rsidRPr="008E088B">
        <w:rPr>
          <w:rFonts w:ascii="Book Antiqua" w:hAnsi="Book Antiqua" w:cstheme="majorBidi"/>
          <w:sz w:val="20"/>
          <w:szCs w:val="20"/>
          <w:lang w:val="en-GB"/>
          <w:rPrChange w:id="243" w:author="Donia Jendoubi" w:date="2019-05-21T18:26:00Z">
            <w:rPr>
              <w:rFonts w:asciiTheme="majorBidi" w:hAnsiTheme="majorBidi" w:cstheme="majorBidi"/>
              <w:sz w:val="20"/>
              <w:szCs w:val="20"/>
              <w:lang w:val="en-GB"/>
            </w:rPr>
          </w:rPrChange>
        </w:rPr>
        <w:fldChar w:fldCharType="end"/>
      </w:r>
      <w:r w:rsidRPr="008E088B">
        <w:rPr>
          <w:rFonts w:ascii="Book Antiqua" w:hAnsi="Book Antiqua" w:cstheme="majorBidi"/>
          <w:sz w:val="20"/>
          <w:szCs w:val="20"/>
          <w:lang w:val="en-GB"/>
          <w:rPrChange w:id="244" w:author="Donia Jendoubi" w:date="2019-05-21T18:26:00Z">
            <w:rPr>
              <w:rFonts w:asciiTheme="majorBidi" w:hAnsiTheme="majorBidi" w:cstheme="majorBidi"/>
              <w:sz w:val="20"/>
              <w:szCs w:val="20"/>
              <w:lang w:val="en-GB"/>
            </w:rPr>
          </w:rPrChange>
        </w:rPr>
        <w:t xml:space="preserve">, create diverse situations for which it is difficult to draw generally valid </w:t>
      </w:r>
      <w:r w:rsidR="00C0625D" w:rsidRPr="008E088B">
        <w:rPr>
          <w:rFonts w:ascii="Book Antiqua" w:hAnsi="Book Antiqua" w:cstheme="majorBidi"/>
          <w:sz w:val="20"/>
          <w:szCs w:val="20"/>
          <w:lang w:val="en-GB"/>
          <w:rPrChange w:id="245" w:author="Donia Jendoubi" w:date="2019-05-21T18:26:00Z">
            <w:rPr>
              <w:rFonts w:asciiTheme="majorBidi" w:hAnsiTheme="majorBidi" w:cstheme="majorBidi"/>
              <w:sz w:val="20"/>
              <w:szCs w:val="20"/>
              <w:lang w:val="en-GB"/>
            </w:rPr>
          </w:rPrChange>
        </w:rPr>
        <w:t>assumptions</w:t>
      </w:r>
      <w:r w:rsidRPr="008E088B">
        <w:rPr>
          <w:rFonts w:ascii="Book Antiqua" w:hAnsi="Book Antiqua" w:cstheme="majorBidi"/>
          <w:sz w:val="20"/>
          <w:szCs w:val="20"/>
          <w:lang w:val="en-GB"/>
          <w:rPrChange w:id="246" w:author="Donia Jendoubi" w:date="2019-05-21T18:26:00Z">
            <w:rPr>
              <w:rFonts w:asciiTheme="majorBidi" w:hAnsiTheme="majorBidi" w:cstheme="majorBidi"/>
              <w:sz w:val="20"/>
              <w:szCs w:val="20"/>
              <w:lang w:val="en-GB"/>
            </w:rPr>
          </w:rPrChange>
        </w:rPr>
        <w:t xml:space="preserve"> </w:t>
      </w:r>
      <w:r w:rsidR="00C0625D" w:rsidRPr="008E088B">
        <w:rPr>
          <w:rFonts w:ascii="Book Antiqua" w:hAnsi="Book Antiqua" w:cstheme="majorBidi"/>
          <w:sz w:val="20"/>
          <w:szCs w:val="20"/>
          <w:lang w:val="en-GB"/>
          <w:rPrChange w:id="247" w:author="Donia Jendoubi" w:date="2019-05-21T18:26:00Z">
            <w:rPr>
              <w:rFonts w:asciiTheme="majorBidi" w:hAnsiTheme="majorBidi" w:cstheme="majorBidi"/>
              <w:sz w:val="20"/>
              <w:szCs w:val="20"/>
              <w:lang w:val="en-GB"/>
            </w:rPr>
          </w:rPrChange>
        </w:rPr>
        <w:t>concerning</w:t>
      </w:r>
      <w:r w:rsidRPr="008E088B">
        <w:rPr>
          <w:rFonts w:ascii="Book Antiqua" w:hAnsi="Book Antiqua" w:cstheme="majorBidi"/>
          <w:sz w:val="20"/>
          <w:szCs w:val="20"/>
          <w:lang w:val="en-GB"/>
          <w:rPrChange w:id="248" w:author="Donia Jendoubi" w:date="2019-05-21T18:26:00Z">
            <w:rPr>
              <w:rFonts w:asciiTheme="majorBidi" w:hAnsiTheme="majorBidi" w:cstheme="majorBidi"/>
              <w:sz w:val="20"/>
              <w:szCs w:val="20"/>
              <w:lang w:val="en-GB"/>
            </w:rPr>
          </w:rPrChange>
        </w:rPr>
        <w:t xml:space="preserve"> soil organic carbon (SOC) distribution and its determinant factors (</w:t>
      </w:r>
      <w:proofErr w:type="spellStart"/>
      <w:r w:rsidRPr="008E088B">
        <w:rPr>
          <w:rFonts w:ascii="Book Antiqua" w:hAnsi="Book Antiqua" w:cstheme="majorBidi"/>
          <w:sz w:val="20"/>
          <w:szCs w:val="20"/>
          <w:lang w:val="en-GB"/>
          <w:rPrChange w:id="249" w:author="Donia Jendoubi" w:date="2019-05-21T18:26:00Z">
            <w:rPr>
              <w:rFonts w:asciiTheme="majorBidi" w:hAnsiTheme="majorBidi" w:cstheme="majorBidi"/>
              <w:sz w:val="20"/>
              <w:szCs w:val="20"/>
              <w:lang w:val="en-GB"/>
            </w:rPr>
          </w:rPrChange>
        </w:rPr>
        <w:t>Jobbagy</w:t>
      </w:r>
      <w:proofErr w:type="spellEnd"/>
      <w:r w:rsidRPr="008E088B">
        <w:rPr>
          <w:rFonts w:ascii="Book Antiqua" w:hAnsi="Book Antiqua" w:cstheme="majorBidi"/>
          <w:sz w:val="20"/>
          <w:szCs w:val="20"/>
          <w:lang w:val="en-GB"/>
          <w:rPrChange w:id="250" w:author="Donia Jendoubi" w:date="2019-05-21T18:26:00Z">
            <w:rPr>
              <w:rFonts w:asciiTheme="majorBidi" w:hAnsiTheme="majorBidi" w:cstheme="majorBidi"/>
              <w:sz w:val="20"/>
              <w:szCs w:val="20"/>
              <w:lang w:val="en-GB"/>
            </w:rPr>
          </w:rPrChange>
        </w:rPr>
        <w:t xml:space="preserve"> and Jackson, 2000).</w:t>
      </w:r>
    </w:p>
    <w:p w:rsidR="00C1421F" w:rsidRPr="008E088B" w:rsidDel="00C1421F" w:rsidRDefault="00C1421F">
      <w:pPr>
        <w:autoSpaceDE w:val="0"/>
        <w:autoSpaceDN w:val="0"/>
        <w:adjustRightInd w:val="0"/>
        <w:spacing w:after="0"/>
        <w:jc w:val="both"/>
        <w:rPr>
          <w:del w:id="251" w:author="Donia Jendoubi" w:date="2019-05-11T16:18:00Z"/>
          <w:rFonts w:ascii="Book Antiqua" w:hAnsi="Book Antiqua" w:cstheme="majorBidi"/>
          <w:sz w:val="20"/>
          <w:szCs w:val="20"/>
          <w:lang w:val="en-GB"/>
          <w:rPrChange w:id="252" w:author="Donia Jendoubi" w:date="2019-05-21T18:26:00Z">
            <w:rPr>
              <w:del w:id="253" w:author="Donia Jendoubi" w:date="2019-05-11T16:18:00Z"/>
              <w:rFonts w:asciiTheme="majorBidi" w:hAnsiTheme="majorBidi" w:cstheme="majorBidi"/>
              <w:sz w:val="20"/>
              <w:szCs w:val="20"/>
              <w:lang w:val="en-GB"/>
            </w:rPr>
          </w:rPrChange>
        </w:rPr>
      </w:pPr>
    </w:p>
    <w:p w:rsidR="008E4947" w:rsidRDefault="008E4947" w:rsidP="00123DF7">
      <w:pPr>
        <w:autoSpaceDE w:val="0"/>
        <w:autoSpaceDN w:val="0"/>
        <w:adjustRightInd w:val="0"/>
        <w:spacing w:after="0"/>
        <w:jc w:val="both"/>
        <w:rPr>
          <w:ins w:id="254" w:author="Donia Jendoubi" w:date="2019-05-22T10:37:00Z"/>
          <w:rFonts w:ascii="Book Antiqua" w:hAnsi="Book Antiqua" w:cstheme="majorBidi"/>
          <w:color w:val="131413"/>
          <w:sz w:val="20"/>
          <w:szCs w:val="20"/>
          <w:lang w:val="en-GB"/>
        </w:rPr>
      </w:pPr>
      <w:r w:rsidRPr="008E088B">
        <w:rPr>
          <w:rFonts w:ascii="Book Antiqua" w:hAnsi="Book Antiqua" w:cstheme="majorBidi"/>
          <w:color w:val="131413"/>
          <w:sz w:val="20"/>
          <w:szCs w:val="20"/>
          <w:lang w:val="en-GB"/>
          <w:rPrChange w:id="255" w:author="Donia Jendoubi" w:date="2019-05-21T18:26:00Z">
            <w:rPr>
              <w:rFonts w:asciiTheme="majorBidi" w:hAnsiTheme="majorBidi" w:cstheme="majorBidi"/>
              <w:color w:val="131413"/>
              <w:sz w:val="20"/>
              <w:szCs w:val="20"/>
              <w:lang w:val="en-GB"/>
            </w:rPr>
          </w:rPrChange>
        </w:rPr>
        <w:t xml:space="preserve">Soil degradation is a key component of land degradation in the Mediterranean region </w:t>
      </w:r>
      <w:r w:rsidRPr="008E088B">
        <w:rPr>
          <w:rFonts w:ascii="Book Antiqua" w:hAnsi="Book Antiqua" w:cstheme="majorBidi"/>
          <w:color w:val="131413"/>
          <w:sz w:val="20"/>
          <w:szCs w:val="20"/>
          <w:lang w:val="en-GB"/>
          <w:rPrChange w:id="256" w:author="Donia Jendoubi" w:date="2019-05-21T18:26:00Z">
            <w:rPr>
              <w:rFonts w:asciiTheme="majorBidi" w:hAnsiTheme="majorBidi" w:cstheme="majorBidi"/>
              <w:color w:val="131413"/>
              <w:sz w:val="20"/>
              <w:szCs w:val="20"/>
              <w:lang w:val="en-GB"/>
            </w:rPr>
          </w:rPrChange>
        </w:rPr>
        <w:fldChar w:fldCharType="begin"/>
      </w:r>
      <w:r w:rsidRPr="008E088B">
        <w:rPr>
          <w:rFonts w:ascii="Book Antiqua" w:hAnsi="Book Antiqua" w:cstheme="majorBidi"/>
          <w:color w:val="131413"/>
          <w:sz w:val="20"/>
          <w:szCs w:val="20"/>
          <w:lang w:val="en-GB"/>
          <w:rPrChange w:id="257" w:author="Donia Jendoubi" w:date="2019-05-21T18:26:00Z">
            <w:rPr>
              <w:rFonts w:asciiTheme="majorBidi" w:hAnsiTheme="majorBidi" w:cstheme="majorBidi"/>
              <w:color w:val="131413"/>
              <w:sz w:val="20"/>
              <w:szCs w:val="20"/>
              <w:lang w:val="en-GB"/>
            </w:rPr>
          </w:rPrChange>
        </w:rPr>
        <w:instrText xml:space="preserve"> ADDIN EN.CITE &lt;EndNote&gt;&lt;Cite&gt;&lt;Author&gt;Hartemink&lt;/Author&gt;&lt;Year&gt;2003&lt;/Year&gt;&lt;RecNum&gt;182&lt;/RecNum&gt;&lt;DisplayText&gt;(Hartemink, 2003)&lt;/DisplayText&gt;&lt;record&gt;&lt;rec-number&gt;182&lt;/rec-number&gt;&lt;foreign-keys&gt;&lt;key app="EN" db-id="sstevav21redwreppryvzv2dse02drr0wpws" timestamp="1536748429"&gt;182&lt;/key&gt;&lt;/foreign-keys&gt;&lt;ref-type name="Book"&gt;6&lt;/ref-type&gt;&lt;contributors&gt;&lt;authors&gt;&lt;author&gt;Hartemink, Alfred E&lt;/author&gt;&lt;/authors&gt;&lt;/contributors&gt;&lt;titles&gt;&lt;title&gt;Soil fertility decline in the tropics: with case studies on plantations&lt;/title&gt;&lt;/titles&gt;&lt;dates&gt;&lt;year&gt;2003&lt;/year&gt;&lt;/dates&gt;&lt;publisher&gt;Cabi&lt;/publisher&gt;&lt;isbn&gt;0851998496&lt;/isbn&gt;&lt;urls&gt;&lt;/urls&gt;&lt;/record&gt;&lt;/Cite&gt;&lt;/EndNote&gt;</w:instrText>
      </w:r>
      <w:r w:rsidRPr="008E088B">
        <w:rPr>
          <w:rFonts w:ascii="Book Antiqua" w:hAnsi="Book Antiqua" w:cstheme="majorBidi"/>
          <w:color w:val="131413"/>
          <w:sz w:val="20"/>
          <w:szCs w:val="20"/>
          <w:lang w:val="en-GB"/>
          <w:rPrChange w:id="258" w:author="Donia Jendoubi" w:date="2019-05-21T18:26:00Z">
            <w:rPr>
              <w:rFonts w:asciiTheme="majorBidi" w:hAnsiTheme="majorBidi" w:cstheme="majorBidi"/>
              <w:color w:val="131413"/>
              <w:sz w:val="20"/>
              <w:szCs w:val="20"/>
              <w:lang w:val="en-GB"/>
            </w:rPr>
          </w:rPrChange>
        </w:rPr>
        <w:fldChar w:fldCharType="separate"/>
      </w:r>
      <w:r w:rsidRPr="008E088B">
        <w:rPr>
          <w:rFonts w:ascii="Book Antiqua" w:hAnsi="Book Antiqua" w:cstheme="majorBidi"/>
          <w:noProof/>
          <w:color w:val="131413"/>
          <w:sz w:val="20"/>
          <w:szCs w:val="20"/>
          <w:lang w:val="en-GB"/>
          <w:rPrChange w:id="259" w:author="Donia Jendoubi" w:date="2019-05-21T18:26:00Z">
            <w:rPr>
              <w:rFonts w:asciiTheme="majorBidi" w:hAnsiTheme="majorBidi" w:cstheme="majorBidi"/>
              <w:noProof/>
              <w:color w:val="131413"/>
              <w:sz w:val="20"/>
              <w:szCs w:val="20"/>
              <w:lang w:val="en-GB"/>
            </w:rPr>
          </w:rPrChange>
        </w:rPr>
        <w:t>(Hartemink 2003)</w:t>
      </w:r>
      <w:r w:rsidRPr="008E088B">
        <w:rPr>
          <w:rFonts w:ascii="Book Antiqua" w:hAnsi="Book Antiqua" w:cstheme="majorBidi"/>
          <w:color w:val="131413"/>
          <w:sz w:val="20"/>
          <w:szCs w:val="20"/>
          <w:lang w:val="en-GB"/>
          <w:rPrChange w:id="260" w:author="Donia Jendoubi" w:date="2019-05-21T18:26:00Z">
            <w:rPr>
              <w:rFonts w:asciiTheme="majorBidi" w:hAnsiTheme="majorBidi" w:cstheme="majorBidi"/>
              <w:color w:val="131413"/>
              <w:sz w:val="20"/>
              <w:szCs w:val="20"/>
              <w:lang w:val="en-GB"/>
            </w:rPr>
          </w:rPrChange>
        </w:rPr>
        <w:fldChar w:fldCharType="end"/>
      </w:r>
      <w:r w:rsidRPr="008E088B">
        <w:rPr>
          <w:rFonts w:ascii="Book Antiqua" w:hAnsi="Book Antiqua" w:cstheme="majorBidi"/>
          <w:color w:val="131413"/>
          <w:sz w:val="20"/>
          <w:szCs w:val="20"/>
          <w:lang w:val="en-GB"/>
          <w:rPrChange w:id="261" w:author="Donia Jendoubi" w:date="2019-05-21T18:26:00Z">
            <w:rPr>
              <w:rFonts w:asciiTheme="majorBidi" w:hAnsiTheme="majorBidi" w:cstheme="majorBidi"/>
              <w:color w:val="131413"/>
              <w:sz w:val="20"/>
              <w:szCs w:val="20"/>
              <w:lang w:val="en-GB"/>
            </w:rPr>
          </w:rPrChange>
        </w:rPr>
        <w:t xml:space="preserve">, and the </w:t>
      </w:r>
      <w:r w:rsidR="00C0625D" w:rsidRPr="008E088B">
        <w:rPr>
          <w:rFonts w:ascii="Book Antiqua" w:hAnsi="Book Antiqua" w:cstheme="majorBidi"/>
          <w:color w:val="131413"/>
          <w:sz w:val="20"/>
          <w:szCs w:val="20"/>
          <w:lang w:val="en-GB"/>
          <w:rPrChange w:id="262" w:author="Donia Jendoubi" w:date="2019-05-21T18:26:00Z">
            <w:rPr>
              <w:rFonts w:asciiTheme="majorBidi" w:hAnsiTheme="majorBidi" w:cstheme="majorBidi"/>
              <w:color w:val="131413"/>
              <w:sz w:val="20"/>
              <w:szCs w:val="20"/>
              <w:lang w:val="en-GB"/>
            </w:rPr>
          </w:rPrChange>
        </w:rPr>
        <w:t>soil quality deterioration</w:t>
      </w:r>
      <w:r w:rsidRPr="008E088B">
        <w:rPr>
          <w:rFonts w:ascii="Book Antiqua" w:hAnsi="Book Antiqua" w:cstheme="majorBidi"/>
          <w:color w:val="131413"/>
          <w:sz w:val="20"/>
          <w:szCs w:val="20"/>
          <w:lang w:val="en-GB"/>
          <w:rPrChange w:id="263" w:author="Donia Jendoubi" w:date="2019-05-21T18:26:00Z">
            <w:rPr>
              <w:rFonts w:asciiTheme="majorBidi" w:hAnsiTheme="majorBidi" w:cstheme="majorBidi"/>
              <w:color w:val="131413"/>
              <w:sz w:val="20"/>
              <w:szCs w:val="20"/>
              <w:lang w:val="en-GB"/>
            </w:rPr>
          </w:rPrChange>
        </w:rPr>
        <w:t xml:space="preserve"> </w:t>
      </w:r>
      <w:r w:rsidR="00C0625D" w:rsidRPr="008E088B">
        <w:rPr>
          <w:rFonts w:ascii="Book Antiqua" w:hAnsi="Book Antiqua" w:cstheme="majorBidi"/>
          <w:color w:val="131413"/>
          <w:sz w:val="20"/>
          <w:szCs w:val="20"/>
          <w:lang w:val="en-GB"/>
          <w:rPrChange w:id="264" w:author="Donia Jendoubi" w:date="2019-05-21T18:26:00Z">
            <w:rPr>
              <w:rFonts w:asciiTheme="majorBidi" w:hAnsiTheme="majorBidi" w:cstheme="majorBidi"/>
              <w:color w:val="131413"/>
              <w:sz w:val="20"/>
              <w:szCs w:val="20"/>
              <w:lang w:val="en-GB"/>
            </w:rPr>
          </w:rPrChange>
        </w:rPr>
        <w:t>drives</w:t>
      </w:r>
      <w:r w:rsidRPr="008E088B">
        <w:rPr>
          <w:rFonts w:ascii="Book Antiqua" w:hAnsi="Book Antiqua" w:cstheme="majorBidi"/>
          <w:color w:val="131413"/>
          <w:sz w:val="20"/>
          <w:szCs w:val="20"/>
          <w:lang w:val="en-GB"/>
          <w:rPrChange w:id="265" w:author="Donia Jendoubi" w:date="2019-05-21T18:26:00Z">
            <w:rPr>
              <w:rFonts w:asciiTheme="majorBidi" w:hAnsiTheme="majorBidi" w:cstheme="majorBidi"/>
              <w:color w:val="131413"/>
              <w:sz w:val="20"/>
              <w:szCs w:val="20"/>
              <w:lang w:val="en-GB"/>
            </w:rPr>
          </w:rPrChange>
        </w:rPr>
        <w:t xml:space="preserve"> to </w:t>
      </w:r>
      <w:r w:rsidR="00C0625D" w:rsidRPr="008E088B">
        <w:rPr>
          <w:rFonts w:ascii="Book Antiqua" w:hAnsi="Book Antiqua" w:cstheme="majorBidi"/>
          <w:color w:val="131413"/>
          <w:sz w:val="20"/>
          <w:szCs w:val="20"/>
          <w:lang w:val="en-GB"/>
          <w:rPrChange w:id="266" w:author="Donia Jendoubi" w:date="2019-05-21T18:26:00Z">
            <w:rPr>
              <w:rFonts w:asciiTheme="majorBidi" w:hAnsiTheme="majorBidi" w:cstheme="majorBidi"/>
              <w:color w:val="131413"/>
              <w:sz w:val="20"/>
              <w:szCs w:val="20"/>
              <w:lang w:val="en-GB"/>
            </w:rPr>
          </w:rPrChange>
        </w:rPr>
        <w:t>deteriorate</w:t>
      </w:r>
      <w:r w:rsidRPr="008E088B">
        <w:rPr>
          <w:rFonts w:ascii="Book Antiqua" w:hAnsi="Book Antiqua" w:cstheme="majorBidi"/>
          <w:color w:val="131413"/>
          <w:sz w:val="20"/>
          <w:szCs w:val="20"/>
          <w:lang w:val="en-GB"/>
          <w:rPrChange w:id="267" w:author="Donia Jendoubi" w:date="2019-05-21T18:26:00Z">
            <w:rPr>
              <w:rFonts w:asciiTheme="majorBidi" w:hAnsiTheme="majorBidi" w:cstheme="majorBidi"/>
              <w:color w:val="131413"/>
              <w:sz w:val="20"/>
              <w:szCs w:val="20"/>
              <w:lang w:val="en-GB"/>
            </w:rPr>
          </w:rPrChange>
        </w:rPr>
        <w:t xml:space="preserve"> other components of land resources (e.g. </w:t>
      </w:r>
      <w:r w:rsidR="00C0625D" w:rsidRPr="008E088B">
        <w:rPr>
          <w:rFonts w:ascii="Book Antiqua" w:hAnsi="Book Antiqua" w:cstheme="majorBidi"/>
          <w:color w:val="131413"/>
          <w:sz w:val="20"/>
          <w:szCs w:val="20"/>
          <w:lang w:val="en-GB"/>
          <w:rPrChange w:id="268" w:author="Donia Jendoubi" w:date="2019-05-21T18:26:00Z">
            <w:rPr>
              <w:rFonts w:asciiTheme="majorBidi" w:hAnsiTheme="majorBidi" w:cstheme="majorBidi"/>
              <w:color w:val="131413"/>
              <w:sz w:val="20"/>
              <w:szCs w:val="20"/>
              <w:lang w:val="en-GB"/>
            </w:rPr>
          </w:rPrChange>
        </w:rPr>
        <w:t>water and vegetation</w:t>
      </w:r>
      <w:r w:rsidRPr="008E088B">
        <w:rPr>
          <w:rFonts w:ascii="Book Antiqua" w:hAnsi="Book Antiqua" w:cstheme="majorBidi"/>
          <w:color w:val="131413"/>
          <w:sz w:val="20"/>
          <w:szCs w:val="20"/>
          <w:lang w:val="en-GB"/>
          <w:rPrChange w:id="269" w:author="Donia Jendoubi" w:date="2019-05-21T18:26:00Z">
            <w:rPr>
              <w:rFonts w:asciiTheme="majorBidi" w:hAnsiTheme="majorBidi" w:cstheme="majorBidi"/>
              <w:color w:val="131413"/>
              <w:sz w:val="20"/>
              <w:szCs w:val="20"/>
              <w:lang w:val="en-GB"/>
            </w:rPr>
          </w:rPrChange>
        </w:rPr>
        <w:t xml:space="preserve">) </w:t>
      </w:r>
      <w:r w:rsidRPr="008E088B">
        <w:rPr>
          <w:rFonts w:ascii="Book Antiqua" w:hAnsi="Book Antiqua" w:cstheme="majorBidi"/>
          <w:color w:val="131413"/>
          <w:sz w:val="20"/>
          <w:szCs w:val="20"/>
          <w:lang w:val="en-GB"/>
          <w:rPrChange w:id="270" w:author="Donia Jendoubi" w:date="2019-05-21T18:26:00Z">
            <w:rPr>
              <w:rFonts w:asciiTheme="majorBidi" w:hAnsiTheme="majorBidi" w:cstheme="majorBidi"/>
              <w:color w:val="131413"/>
              <w:sz w:val="20"/>
              <w:szCs w:val="20"/>
              <w:lang w:val="en-GB"/>
            </w:rPr>
          </w:rPrChange>
        </w:rPr>
        <w:fldChar w:fldCharType="begin"/>
      </w:r>
      <w:r w:rsidRPr="008E088B">
        <w:rPr>
          <w:rFonts w:ascii="Book Antiqua" w:hAnsi="Book Antiqua" w:cstheme="majorBidi"/>
          <w:color w:val="131413"/>
          <w:sz w:val="20"/>
          <w:szCs w:val="20"/>
          <w:lang w:val="en-GB"/>
          <w:rPrChange w:id="271" w:author="Donia Jendoubi" w:date="2019-05-21T18:26:00Z">
            <w:rPr>
              <w:rFonts w:asciiTheme="majorBidi" w:hAnsiTheme="majorBidi" w:cstheme="majorBidi"/>
              <w:color w:val="131413"/>
              <w:sz w:val="20"/>
              <w:szCs w:val="20"/>
              <w:lang w:val="en-GB"/>
            </w:rPr>
          </w:rPrChange>
        </w:rPr>
        <w:instrText xml:space="preserve"> ADDIN EN.CITE &lt;EndNote&gt;&lt;Cite&gt;&lt;Author&gt;Karamesouti&lt;/Author&gt;&lt;Year&gt;2015&lt;/Year&gt;&lt;RecNum&gt;205&lt;/RecNum&gt;&lt;DisplayText&gt;(Karamesouti et al., 2015)&lt;/DisplayText&gt;&lt;record&gt;&lt;rec-number&gt;205&lt;/rec-number&gt;&lt;foreign-keys&gt;&lt;key app="EN" db-id="sstevav21redwreppryvzv2dse02drr0wpws" timestamp="1543242250"&gt;205&lt;/key&gt;&lt;/foreign-keys&gt;&lt;ref-type name="Journal Article"&gt;17&lt;/ref-type&gt;&lt;contributors&gt;&lt;authors&gt;&lt;author&gt;Karamesouti, M&lt;/author&gt;&lt;author&gt;Detsis, V&lt;/author&gt;&lt;author&gt;Kounalaki, A&lt;/author&gt;&lt;author&gt;Vasiliou, P&lt;/author&gt;&lt;author&gt;Salvati, L&lt;/author&gt;&lt;author&gt;Kosmas, C&lt;/author&gt;&lt;/authors&gt;&lt;/contributors&gt;&lt;titles&gt;&lt;title&gt;Land-use and land degradation processes affecting soil resources: evidence from a traditional Mediterranean cropland (Greece)&lt;/title&gt;&lt;secondary-title&gt;Catena&lt;/secondary-title&gt;&lt;/titles&gt;&lt;periodical&gt;&lt;full-title&gt;Catena&lt;/full-title&gt;&lt;/periodical&gt;&lt;pages&gt;45-55&lt;/pages&gt;&lt;volume&gt;132&lt;/volume&gt;&lt;dates&gt;&lt;year&gt;2015&lt;/year&gt;&lt;/dates&gt;&lt;isbn&gt;0341-8162&lt;/isbn&gt;&lt;urls&gt;&lt;/urls&gt;&lt;/record&gt;&lt;/Cite&gt;&lt;/EndNote&gt;</w:instrText>
      </w:r>
      <w:r w:rsidRPr="008E088B">
        <w:rPr>
          <w:rFonts w:ascii="Book Antiqua" w:hAnsi="Book Antiqua" w:cstheme="majorBidi"/>
          <w:color w:val="131413"/>
          <w:sz w:val="20"/>
          <w:szCs w:val="20"/>
          <w:lang w:val="en-GB"/>
          <w:rPrChange w:id="272" w:author="Donia Jendoubi" w:date="2019-05-21T18:26:00Z">
            <w:rPr>
              <w:rFonts w:asciiTheme="majorBidi" w:hAnsiTheme="majorBidi" w:cstheme="majorBidi"/>
              <w:color w:val="131413"/>
              <w:sz w:val="20"/>
              <w:szCs w:val="20"/>
              <w:lang w:val="en-GB"/>
            </w:rPr>
          </w:rPrChange>
        </w:rPr>
        <w:fldChar w:fldCharType="separate"/>
      </w:r>
      <w:r w:rsidRPr="008E088B">
        <w:rPr>
          <w:rFonts w:ascii="Book Antiqua" w:hAnsi="Book Antiqua" w:cstheme="majorBidi"/>
          <w:noProof/>
          <w:color w:val="131413"/>
          <w:sz w:val="20"/>
          <w:szCs w:val="20"/>
          <w:lang w:val="en-GB"/>
          <w:rPrChange w:id="273" w:author="Donia Jendoubi" w:date="2019-05-21T18:26:00Z">
            <w:rPr>
              <w:rFonts w:asciiTheme="majorBidi" w:hAnsiTheme="majorBidi" w:cstheme="majorBidi"/>
              <w:noProof/>
              <w:color w:val="131413"/>
              <w:sz w:val="20"/>
              <w:szCs w:val="20"/>
              <w:lang w:val="en-GB"/>
            </w:rPr>
          </w:rPrChange>
        </w:rPr>
        <w:t>(Karamesouti et al., 2015)</w:t>
      </w:r>
      <w:r w:rsidRPr="008E088B">
        <w:rPr>
          <w:rFonts w:ascii="Book Antiqua" w:hAnsi="Book Antiqua" w:cstheme="majorBidi"/>
          <w:color w:val="131413"/>
          <w:sz w:val="20"/>
          <w:szCs w:val="20"/>
          <w:lang w:val="en-GB"/>
          <w:rPrChange w:id="274" w:author="Donia Jendoubi" w:date="2019-05-21T18:26:00Z">
            <w:rPr>
              <w:rFonts w:asciiTheme="majorBidi" w:hAnsiTheme="majorBidi" w:cstheme="majorBidi"/>
              <w:color w:val="131413"/>
              <w:sz w:val="20"/>
              <w:szCs w:val="20"/>
              <w:lang w:val="en-GB"/>
            </w:rPr>
          </w:rPrChange>
        </w:rPr>
        <w:fldChar w:fldCharType="end"/>
      </w:r>
      <w:r w:rsidRPr="008E088B">
        <w:rPr>
          <w:rFonts w:ascii="Book Antiqua" w:hAnsi="Book Antiqua" w:cstheme="majorBidi"/>
          <w:color w:val="131413"/>
          <w:sz w:val="20"/>
          <w:szCs w:val="20"/>
          <w:lang w:val="en-GB"/>
          <w:rPrChange w:id="275" w:author="Donia Jendoubi" w:date="2019-05-21T18:26:00Z">
            <w:rPr>
              <w:rFonts w:asciiTheme="majorBidi" w:hAnsiTheme="majorBidi" w:cstheme="majorBidi"/>
              <w:color w:val="131413"/>
              <w:sz w:val="20"/>
              <w:szCs w:val="20"/>
              <w:lang w:val="en-GB"/>
            </w:rPr>
          </w:rPrChange>
        </w:rPr>
        <w:t xml:space="preserve">. </w:t>
      </w:r>
    </w:p>
    <w:p w:rsidR="008C69DE" w:rsidRPr="008E088B" w:rsidRDefault="008C69DE" w:rsidP="008C69DE">
      <w:pPr>
        <w:autoSpaceDE w:val="0"/>
        <w:autoSpaceDN w:val="0"/>
        <w:adjustRightInd w:val="0"/>
        <w:spacing w:after="0"/>
        <w:jc w:val="both"/>
        <w:rPr>
          <w:rFonts w:ascii="Book Antiqua" w:hAnsi="Book Antiqua" w:cstheme="majorBidi"/>
          <w:color w:val="131413"/>
          <w:sz w:val="20"/>
          <w:szCs w:val="20"/>
          <w:lang w:val="en-GB"/>
          <w:rPrChange w:id="276" w:author="Donia Jendoubi" w:date="2019-05-21T18:26:00Z">
            <w:rPr>
              <w:rFonts w:asciiTheme="majorBidi" w:hAnsiTheme="majorBidi" w:cstheme="majorBidi"/>
              <w:color w:val="131413"/>
              <w:sz w:val="20"/>
              <w:szCs w:val="20"/>
              <w:lang w:val="en-GB"/>
            </w:rPr>
          </w:rPrChange>
        </w:rPr>
      </w:pPr>
      <w:ins w:id="277" w:author="Donia Jendoubi" w:date="2019-05-22T10:37:00Z">
        <w:r w:rsidRPr="008E5752">
          <w:rPr>
            <w:rFonts w:ascii="Book Antiqua" w:hAnsi="Book Antiqua" w:cstheme="majorBidi"/>
            <w:color w:val="131413"/>
            <w:sz w:val="20"/>
            <w:szCs w:val="20"/>
            <w:lang w:val="en-GB"/>
          </w:rPr>
          <w:t xml:space="preserve">Soil degradation processes include biological degradation (e.g. a soil fertility and soil fauna decline), physical degradation (e.g. compaction, soil erosion, and waterlogging), and chemical degradation (e.g. acidification nutrient and depletion </w:t>
        </w:r>
        <w:r w:rsidRPr="008E5752">
          <w:rPr>
            <w:rFonts w:ascii="Book Antiqua" w:hAnsi="Book Antiqua" w:cstheme="majorBidi"/>
            <w:color w:val="131413"/>
            <w:sz w:val="20"/>
            <w:szCs w:val="20"/>
            <w:lang w:val="en-GB"/>
          </w:rPr>
          <w:fldChar w:fldCharType="begin"/>
        </w:r>
        <w:r w:rsidRPr="008E5752">
          <w:rPr>
            <w:rFonts w:ascii="Book Antiqua" w:hAnsi="Book Antiqua" w:cstheme="majorBidi"/>
            <w:color w:val="131413"/>
            <w:sz w:val="20"/>
            <w:szCs w:val="20"/>
            <w:lang w:val="en-GB"/>
          </w:rPr>
          <w:instrText xml:space="preserve"> ADDIN EN.CITE &lt;EndNote&gt;&lt;Cite&gt;&lt;Author&gt;Post&lt;/Author&gt;&lt;Year&gt;2000&lt;/Year&gt;&lt;RecNum&gt;203&lt;/RecNum&gt;&lt;DisplayText&gt;(Diodato &amp;amp; Ceccarelli, 2004; Post &amp;amp; Kwon, 2000)&lt;/DisplayText&gt;&lt;record&gt;&lt;rec-number&gt;203&lt;/rec-number&gt;&lt;foreign-keys&gt;&lt;key app="EN" db-id="sstevav21redwreppryvzv2dse02drr0wpws" timestamp="1543241891"&gt;203&lt;/key&gt;&lt;/foreign-keys&gt;&lt;ref-type name="Journal Article"&gt;17&lt;/ref-type&gt;&lt;contributors&gt;&lt;authors&gt;&lt;author&gt;Post, Wilfred M&lt;/author&gt;&lt;author&gt;Kwon, Kyung C&lt;/author&gt;&lt;/authors&gt;&lt;/contributors&gt;&lt;titles&gt;&lt;title&gt;Soil carbon sequestration and land</w:instrText>
        </w:r>
        <w:r w:rsidRPr="008E5752">
          <w:rPr>
            <w:rFonts w:ascii="Times New Roman" w:hAnsi="Times New Roman" w:cs="Times New Roman"/>
            <w:color w:val="131413"/>
            <w:sz w:val="20"/>
            <w:szCs w:val="20"/>
            <w:lang w:val="en-GB"/>
          </w:rPr>
          <w:instrText>‐</w:instrText>
        </w:r>
        <w:r w:rsidRPr="008E5752">
          <w:rPr>
            <w:rFonts w:ascii="Book Antiqua" w:hAnsi="Book Antiqua" w:cstheme="majorBidi"/>
            <w:color w:val="131413"/>
            <w:sz w:val="20"/>
            <w:szCs w:val="20"/>
            <w:lang w:val="en-GB"/>
          </w:rPr>
          <w:instrText>use change: processes and potential&lt;/title&gt;&lt;secondary-title&gt;Global change biology&lt;/secondary-title&gt;&lt;/titles&gt;&lt;periodical&gt;&lt;full-title&gt;Global change biology&lt;/full-title&gt;&lt;/periodical&gt;&lt;pages&gt;317-327&lt;/pages&gt;&lt;volume&gt;6&lt;/volume&gt;&lt;number&gt;3&lt;/number&gt;&lt;dates&gt;&lt;year&gt;2000&lt;/year&gt;&lt;/dates&gt;&lt;isbn&gt;1354-1013&lt;/isbn&gt;&lt;urls&gt;&lt;/urls&gt;&lt;/record&gt;&lt;/Cite&gt;&lt;Cite&gt;&lt;Author&gt;Diodato&lt;/Author&gt;&lt;Year&gt;2004&lt;/Year&gt;&lt;RecNum&gt;204&lt;/RecNum&gt;&lt;record&gt;&lt;rec-number&gt;204&lt;/rec-number&gt;&lt;foreign-keys&gt;&lt;key app="EN" db-id="sstevav21redwreppryvzv2dse02drr0wpws" timestamp="1543242067"&gt;204&lt;/key&gt;&lt;/foreign-keys&gt;&lt;ref-type name="Journal Article"&gt;17&lt;/ref-type&gt;&lt;contributors&gt;&lt;authors&gt;&lt;author&gt;Diodato, Nazzareno&lt;/author&gt;&lt;author&gt;Ceccarelli, Michele&lt;/author&gt;&lt;/authors&gt;&lt;/contributors&gt;&lt;titles&gt;&lt;title&gt;Multivariate indicator Kriging approach using a GIS to classify soil degradation for Mediterranean agricultural lands&lt;/title&gt;&lt;secondary-title&gt;Ecological Indicators&lt;/secondary-title&gt;&lt;/titles&gt;&lt;periodical&gt;&lt;full-title&gt;Ecological Indicators&lt;/full-title&gt;&lt;/periodical&gt;&lt;pages&gt;177-187&lt;/pages&gt;&lt;volume&gt;4&lt;/volume&gt;&lt;number&gt;3&lt;/number&gt;&lt;dates&gt;&lt;year&gt;2004&lt;/year&gt;&lt;/dates&gt;&lt;isbn&gt;1470-160X&lt;/isbn&gt;&lt;urls&gt;&lt;/urls&gt;&lt;/record&gt;&lt;/Cite&gt;&lt;/EndNote&gt;</w:instrText>
        </w:r>
        <w:r w:rsidRPr="008E5752">
          <w:rPr>
            <w:rFonts w:ascii="Book Antiqua" w:hAnsi="Book Antiqua" w:cstheme="majorBidi"/>
            <w:color w:val="131413"/>
            <w:sz w:val="20"/>
            <w:szCs w:val="20"/>
            <w:lang w:val="en-GB"/>
          </w:rPr>
          <w:fldChar w:fldCharType="separate"/>
        </w:r>
        <w:r w:rsidRPr="008E5752">
          <w:rPr>
            <w:rFonts w:ascii="Book Antiqua" w:hAnsi="Book Antiqua" w:cstheme="majorBidi"/>
            <w:noProof/>
            <w:color w:val="131413"/>
            <w:sz w:val="20"/>
            <w:szCs w:val="20"/>
            <w:lang w:val="en-GB"/>
          </w:rPr>
          <w:t>(Diodato and Ceccarelli, 2004 and Post and Kwon, 2000)</w:t>
        </w:r>
        <w:r w:rsidRPr="008E5752">
          <w:rPr>
            <w:rFonts w:ascii="Book Antiqua" w:hAnsi="Book Antiqua" w:cstheme="majorBidi"/>
            <w:color w:val="131413"/>
            <w:sz w:val="20"/>
            <w:szCs w:val="20"/>
            <w:lang w:val="en-GB"/>
          </w:rPr>
          <w:fldChar w:fldCharType="end"/>
        </w:r>
        <w:r w:rsidRPr="008E5752">
          <w:rPr>
            <w:rFonts w:ascii="Book Antiqua" w:hAnsi="Book Antiqua" w:cstheme="majorBidi"/>
            <w:color w:val="131413"/>
            <w:sz w:val="20"/>
            <w:szCs w:val="20"/>
            <w:lang w:val="en-GB"/>
          </w:rPr>
          <w:t>, which they types were caused by agricultural practices.</w:t>
        </w:r>
      </w:ins>
    </w:p>
    <w:p w:rsidR="008C69DE" w:rsidRPr="008E088B" w:rsidRDefault="008C69DE" w:rsidP="008C69DE">
      <w:pPr>
        <w:jc w:val="both"/>
        <w:rPr>
          <w:moveTo w:id="278" w:author="Donia Jendoubi" w:date="2019-05-22T10:37:00Z"/>
          <w:rFonts w:ascii="Book Antiqua" w:hAnsi="Book Antiqua" w:cstheme="majorBidi"/>
          <w:sz w:val="20"/>
          <w:szCs w:val="20"/>
          <w:lang w:val="en-GB"/>
          <w:rPrChange w:id="279" w:author="Donia Jendoubi" w:date="2019-05-21T18:26:00Z">
            <w:rPr>
              <w:moveTo w:id="280" w:author="Donia Jendoubi" w:date="2019-05-22T10:37:00Z"/>
              <w:rFonts w:asciiTheme="majorBidi" w:hAnsiTheme="majorBidi" w:cstheme="majorBidi"/>
              <w:lang w:val="en-GB"/>
            </w:rPr>
          </w:rPrChange>
        </w:rPr>
      </w:pPr>
      <w:moveToRangeStart w:id="281" w:author="Donia Jendoubi" w:date="2019-05-22T10:37:00Z" w:name="move8483946"/>
      <w:moveTo w:id="282" w:author="Donia Jendoubi" w:date="2019-05-22T10:37:00Z">
        <w:r w:rsidRPr="008E088B">
          <w:rPr>
            <w:rFonts w:ascii="Book Antiqua" w:hAnsi="Book Antiqua" w:cstheme="majorBidi"/>
            <w:color w:val="333333"/>
            <w:sz w:val="20"/>
            <w:szCs w:val="20"/>
            <w:bdr w:val="none" w:sz="0" w:space="0" w:color="auto" w:frame="1"/>
            <w:lang w:val="en-GB"/>
            <w:rPrChange w:id="283" w:author="Donia Jendoubi" w:date="2019-05-21T18:26:00Z">
              <w:rPr>
                <w:rFonts w:asciiTheme="majorBidi" w:hAnsiTheme="majorBidi" w:cstheme="majorBidi"/>
                <w:color w:val="333333"/>
                <w:sz w:val="20"/>
                <w:szCs w:val="20"/>
                <w:bdr w:val="none" w:sz="0" w:space="0" w:color="auto" w:frame="1"/>
                <w:lang w:val="en-GB"/>
              </w:rPr>
            </w:rPrChange>
          </w:rPr>
          <w:t xml:space="preserve">The soil quality concept has been proposed for application in studies on sustainable land management </w:t>
        </w:r>
        <w:r w:rsidRPr="008E088B">
          <w:rPr>
            <w:rFonts w:ascii="Book Antiqua" w:hAnsi="Book Antiqua" w:cstheme="majorBidi"/>
            <w:color w:val="333333"/>
            <w:sz w:val="20"/>
            <w:szCs w:val="20"/>
            <w:bdr w:val="none" w:sz="0" w:space="0" w:color="auto" w:frame="1"/>
            <w:lang w:val="en-GB"/>
            <w:rPrChange w:id="284" w:author="Donia Jendoubi" w:date="2019-05-21T18:26:00Z">
              <w:rPr>
                <w:rFonts w:asciiTheme="majorBidi" w:hAnsiTheme="majorBidi" w:cstheme="majorBidi"/>
                <w:color w:val="333333"/>
                <w:sz w:val="20"/>
                <w:szCs w:val="20"/>
                <w:bdr w:val="none" w:sz="0" w:space="0" w:color="auto" w:frame="1"/>
                <w:lang w:val="en-GB"/>
              </w:rPr>
            </w:rPrChange>
          </w:rPr>
          <w:fldChar w:fldCharType="begin"/>
        </w:r>
        <w:r w:rsidRPr="008E088B">
          <w:rPr>
            <w:rFonts w:ascii="Book Antiqua" w:hAnsi="Book Antiqua" w:cstheme="majorBidi"/>
            <w:color w:val="333333"/>
            <w:sz w:val="20"/>
            <w:szCs w:val="20"/>
            <w:bdr w:val="none" w:sz="0" w:space="0" w:color="auto" w:frame="1"/>
            <w:lang w:val="en-GB"/>
            <w:rPrChange w:id="285" w:author="Donia Jendoubi" w:date="2019-05-21T18:26:00Z">
              <w:rPr>
                <w:rFonts w:asciiTheme="majorBidi" w:hAnsiTheme="majorBidi" w:cstheme="majorBidi"/>
                <w:color w:val="333333"/>
                <w:sz w:val="20"/>
                <w:szCs w:val="20"/>
                <w:bdr w:val="none" w:sz="0" w:space="0" w:color="auto" w:frame="1"/>
                <w:lang w:val="en-GB"/>
              </w:rPr>
            </w:rPrChange>
          </w:rPr>
          <w:instrText xml:space="preserve"> ADDIN EN.CITE &lt;EndNote&gt;&lt;Cite&gt;&lt;Author&gt;Doran&lt;/Author&gt;&lt;Year&gt;2002&lt;/Year&gt;&lt;RecNum&gt;212&lt;/RecNum&gt;&lt;DisplayText&gt;(Doran, 2002)&lt;/DisplayText&gt;&lt;record&gt;&lt;rec-number&gt;212&lt;/rec-number&gt;&lt;foreign-keys&gt;&lt;key app="EN" db-id="sstevav21redwreppryvzv2dse02drr0wpws" timestamp="1545301541"&gt;212&lt;/key&gt;&lt;/foreign-keys&gt;&lt;ref-type name="Journal Article"&gt;17&lt;/ref-type&gt;&lt;contributors&gt;&lt;authors&gt;&lt;author&gt;Doran, John W&lt;/author&gt;&lt;/authors&gt;&lt;/contributors&gt;&lt;titles&gt;&lt;title&gt;Soil health and global sustainability: translating science into practice&lt;/title&gt;&lt;secondary-title&gt;Agriculture, ecosystems &amp;amp; environment&lt;/secondary-title&gt;&lt;/titles&gt;&lt;periodical&gt;&lt;full-title&gt;Agriculture, Ecosystems &amp;amp; Environment&lt;/full-title&gt;&lt;/periodical&gt;&lt;pages&gt;119-127&lt;/pages&gt;&lt;volume&gt;88&lt;/volume&gt;&lt;number&gt;2&lt;/number&gt;&lt;dates&gt;&lt;year&gt;2002&lt;/year&gt;&lt;/dates&gt;&lt;isbn&gt;0167-8809&lt;/isbn&gt;&lt;urls&gt;&lt;/urls&gt;&lt;/record&gt;&lt;/Cite&gt;&lt;/EndNote&gt;</w:instrText>
        </w:r>
        <w:r w:rsidRPr="008E088B">
          <w:rPr>
            <w:rFonts w:ascii="Book Antiqua" w:hAnsi="Book Antiqua" w:cstheme="majorBidi"/>
            <w:color w:val="333333"/>
            <w:sz w:val="20"/>
            <w:szCs w:val="20"/>
            <w:bdr w:val="none" w:sz="0" w:space="0" w:color="auto" w:frame="1"/>
            <w:lang w:val="en-GB"/>
            <w:rPrChange w:id="286" w:author="Donia Jendoubi" w:date="2019-05-21T18:26:00Z">
              <w:rPr>
                <w:rFonts w:asciiTheme="majorBidi" w:hAnsiTheme="majorBidi" w:cstheme="majorBidi"/>
                <w:color w:val="333333"/>
                <w:sz w:val="20"/>
                <w:szCs w:val="20"/>
                <w:bdr w:val="none" w:sz="0" w:space="0" w:color="auto" w:frame="1"/>
                <w:lang w:val="en-GB"/>
              </w:rPr>
            </w:rPrChange>
          </w:rPr>
          <w:fldChar w:fldCharType="separate"/>
        </w:r>
        <w:r w:rsidRPr="008E088B">
          <w:rPr>
            <w:rFonts w:ascii="Book Antiqua" w:hAnsi="Book Antiqua" w:cstheme="majorBidi"/>
            <w:noProof/>
            <w:color w:val="333333"/>
            <w:sz w:val="20"/>
            <w:szCs w:val="20"/>
            <w:bdr w:val="none" w:sz="0" w:space="0" w:color="auto" w:frame="1"/>
            <w:lang w:val="en-GB"/>
            <w:rPrChange w:id="287" w:author="Donia Jendoubi" w:date="2019-05-21T18:26:00Z">
              <w:rPr>
                <w:rFonts w:asciiTheme="majorBidi" w:hAnsiTheme="majorBidi" w:cstheme="majorBidi"/>
                <w:noProof/>
                <w:color w:val="333333"/>
                <w:sz w:val="20"/>
                <w:szCs w:val="20"/>
                <w:bdr w:val="none" w:sz="0" w:space="0" w:color="auto" w:frame="1"/>
                <w:lang w:val="en-GB"/>
              </w:rPr>
            </w:rPrChange>
          </w:rPr>
          <w:t>(Doran, 2002)</w:t>
        </w:r>
        <w:r w:rsidRPr="008E088B">
          <w:rPr>
            <w:rFonts w:ascii="Book Antiqua" w:hAnsi="Book Antiqua" w:cstheme="majorBidi"/>
            <w:color w:val="333333"/>
            <w:sz w:val="20"/>
            <w:szCs w:val="20"/>
            <w:bdr w:val="none" w:sz="0" w:space="0" w:color="auto" w:frame="1"/>
            <w:lang w:val="en-GB"/>
            <w:rPrChange w:id="288" w:author="Donia Jendoubi" w:date="2019-05-21T18:26:00Z">
              <w:rPr>
                <w:rFonts w:asciiTheme="majorBidi" w:hAnsiTheme="majorBidi" w:cstheme="majorBidi"/>
                <w:color w:val="333333"/>
                <w:sz w:val="20"/>
                <w:szCs w:val="20"/>
                <w:bdr w:val="none" w:sz="0" w:space="0" w:color="auto" w:frame="1"/>
                <w:lang w:val="en-GB"/>
              </w:rPr>
            </w:rPrChange>
          </w:rPr>
          <w:fldChar w:fldCharType="end"/>
        </w:r>
        <w:r w:rsidRPr="008E088B">
          <w:rPr>
            <w:rFonts w:ascii="Book Antiqua" w:hAnsi="Book Antiqua" w:cstheme="majorBidi"/>
            <w:color w:val="333333"/>
            <w:sz w:val="20"/>
            <w:szCs w:val="20"/>
            <w:bdr w:val="none" w:sz="0" w:space="0" w:color="auto" w:frame="1"/>
            <w:lang w:val="en-GB"/>
            <w:rPrChange w:id="289" w:author="Donia Jendoubi" w:date="2019-05-21T18:26:00Z">
              <w:rPr>
                <w:rFonts w:asciiTheme="majorBidi" w:hAnsiTheme="majorBidi" w:cstheme="majorBidi"/>
                <w:color w:val="333333"/>
                <w:sz w:val="20"/>
                <w:szCs w:val="20"/>
                <w:bdr w:val="none" w:sz="0" w:space="0" w:color="auto" w:frame="1"/>
                <w:lang w:val="en-GB"/>
              </w:rPr>
            </w:rPrChange>
          </w:rPr>
          <w:t xml:space="preserve">. To measure soil quality, minimum data sets have been proposed that allow detailed description by including soil chemical and physical indicators </w:t>
        </w:r>
        <w:r w:rsidRPr="008E088B">
          <w:rPr>
            <w:rFonts w:ascii="Book Antiqua" w:hAnsi="Book Antiqua" w:cstheme="majorBidi"/>
            <w:color w:val="333333"/>
            <w:sz w:val="20"/>
            <w:szCs w:val="20"/>
            <w:bdr w:val="none" w:sz="0" w:space="0" w:color="auto" w:frame="1"/>
            <w:lang w:val="en-GB"/>
            <w:rPrChange w:id="290" w:author="Donia Jendoubi" w:date="2019-05-21T18:26:00Z">
              <w:rPr>
                <w:rFonts w:asciiTheme="majorBidi" w:hAnsiTheme="majorBidi" w:cstheme="majorBidi"/>
                <w:color w:val="333333"/>
                <w:sz w:val="20"/>
                <w:szCs w:val="20"/>
                <w:bdr w:val="none" w:sz="0" w:space="0" w:color="auto" w:frame="1"/>
                <w:lang w:val="en-GB"/>
              </w:rPr>
            </w:rPrChange>
          </w:rPr>
          <w:fldChar w:fldCharType="begin"/>
        </w:r>
        <w:r w:rsidRPr="008E088B">
          <w:rPr>
            <w:rFonts w:ascii="Book Antiqua" w:hAnsi="Book Antiqua" w:cstheme="majorBidi"/>
            <w:color w:val="333333"/>
            <w:sz w:val="20"/>
            <w:szCs w:val="20"/>
            <w:bdr w:val="none" w:sz="0" w:space="0" w:color="auto" w:frame="1"/>
            <w:lang w:val="en-GB"/>
            <w:rPrChange w:id="291" w:author="Donia Jendoubi" w:date="2019-05-21T18:26:00Z">
              <w:rPr>
                <w:rFonts w:asciiTheme="majorBidi" w:hAnsiTheme="majorBidi" w:cstheme="majorBidi"/>
                <w:color w:val="333333"/>
                <w:sz w:val="20"/>
                <w:szCs w:val="20"/>
                <w:bdr w:val="none" w:sz="0" w:space="0" w:color="auto" w:frame="1"/>
                <w:lang w:val="en-GB"/>
              </w:rPr>
            </w:rPrChange>
          </w:rPr>
          <w:instrText xml:space="preserve"> ADDIN EN.CITE &lt;EndNote&gt;&lt;Cite&gt;&lt;Author&gt;Lal&lt;/Author&gt;&lt;Year&gt;1998&lt;/Year&gt;&lt;RecNum&gt;213&lt;/RecNum&gt;&lt;DisplayText&gt;(Lal, 1998)&lt;/DisplayText&gt;&lt;record&gt;&lt;rec-number&gt;213&lt;/rec-number&gt;&lt;foreign-keys&gt;&lt;key app="EN" db-id="sstevav21redwreppryvzv2dse02drr0wpws" timestamp="1545301600"&gt;213&lt;/key&gt;&lt;/foreign-keys&gt;&lt;ref-type name="Book"&gt;6&lt;/ref-type&gt;&lt;contributors&gt;&lt;authors&gt;&lt;author&gt;Lal, Rattan&lt;/author&gt;&lt;/authors&gt;&lt;/contributors&gt;&lt;titles&gt;&lt;title&gt;Soil quality and agricultural sustainability&lt;/title&gt;&lt;/titles&gt;&lt;dates&gt;&lt;year&gt;1998&lt;/year&gt;&lt;/dates&gt;&lt;publisher&gt;CRC press&lt;/publisher&gt;&lt;isbn&gt;1575040824&lt;/isbn&gt;&lt;urls&gt;&lt;/urls&gt;&lt;/record&gt;&lt;/Cite&gt;&lt;/EndNote&gt;</w:instrText>
        </w:r>
        <w:r w:rsidRPr="008E088B">
          <w:rPr>
            <w:rFonts w:ascii="Book Antiqua" w:hAnsi="Book Antiqua" w:cstheme="majorBidi"/>
            <w:color w:val="333333"/>
            <w:sz w:val="20"/>
            <w:szCs w:val="20"/>
            <w:bdr w:val="none" w:sz="0" w:space="0" w:color="auto" w:frame="1"/>
            <w:lang w:val="en-GB"/>
            <w:rPrChange w:id="292" w:author="Donia Jendoubi" w:date="2019-05-21T18:26:00Z">
              <w:rPr>
                <w:rFonts w:asciiTheme="majorBidi" w:hAnsiTheme="majorBidi" w:cstheme="majorBidi"/>
                <w:color w:val="333333"/>
                <w:sz w:val="20"/>
                <w:szCs w:val="20"/>
                <w:bdr w:val="none" w:sz="0" w:space="0" w:color="auto" w:frame="1"/>
                <w:lang w:val="en-GB"/>
              </w:rPr>
            </w:rPrChange>
          </w:rPr>
          <w:fldChar w:fldCharType="separate"/>
        </w:r>
        <w:r w:rsidRPr="008E088B">
          <w:rPr>
            <w:rFonts w:ascii="Book Antiqua" w:hAnsi="Book Antiqua" w:cstheme="majorBidi"/>
            <w:noProof/>
            <w:color w:val="333333"/>
            <w:sz w:val="20"/>
            <w:szCs w:val="20"/>
            <w:bdr w:val="none" w:sz="0" w:space="0" w:color="auto" w:frame="1"/>
            <w:lang w:val="en-GB"/>
            <w:rPrChange w:id="293" w:author="Donia Jendoubi" w:date="2019-05-21T18:26:00Z">
              <w:rPr>
                <w:rFonts w:asciiTheme="majorBidi" w:hAnsiTheme="majorBidi" w:cstheme="majorBidi"/>
                <w:noProof/>
                <w:color w:val="333333"/>
                <w:sz w:val="20"/>
                <w:szCs w:val="20"/>
                <w:bdr w:val="none" w:sz="0" w:space="0" w:color="auto" w:frame="1"/>
                <w:lang w:val="en-GB"/>
              </w:rPr>
            </w:rPrChange>
          </w:rPr>
          <w:t>(Lal 1998)</w:t>
        </w:r>
        <w:r w:rsidRPr="008E088B">
          <w:rPr>
            <w:rFonts w:ascii="Book Antiqua" w:hAnsi="Book Antiqua" w:cstheme="majorBidi"/>
            <w:color w:val="333333"/>
            <w:sz w:val="20"/>
            <w:szCs w:val="20"/>
            <w:bdr w:val="none" w:sz="0" w:space="0" w:color="auto" w:frame="1"/>
            <w:lang w:val="en-GB"/>
            <w:rPrChange w:id="294" w:author="Donia Jendoubi" w:date="2019-05-21T18:26:00Z">
              <w:rPr>
                <w:rFonts w:asciiTheme="majorBidi" w:hAnsiTheme="majorBidi" w:cstheme="majorBidi"/>
                <w:color w:val="333333"/>
                <w:sz w:val="20"/>
                <w:szCs w:val="20"/>
                <w:bdr w:val="none" w:sz="0" w:space="0" w:color="auto" w:frame="1"/>
                <w:lang w:val="en-GB"/>
              </w:rPr>
            </w:rPrChange>
          </w:rPr>
          <w:fldChar w:fldCharType="end"/>
        </w:r>
        <w:r w:rsidRPr="008E088B">
          <w:rPr>
            <w:rFonts w:ascii="Book Antiqua" w:hAnsi="Book Antiqua" w:cstheme="majorBidi"/>
            <w:color w:val="333333"/>
            <w:sz w:val="20"/>
            <w:szCs w:val="20"/>
            <w:bdr w:val="none" w:sz="0" w:space="0" w:color="auto" w:frame="1"/>
            <w:lang w:val="en-GB"/>
            <w:rPrChange w:id="295" w:author="Donia Jendoubi" w:date="2019-05-21T18:26:00Z">
              <w:rPr>
                <w:rFonts w:asciiTheme="majorBidi" w:hAnsiTheme="majorBidi" w:cstheme="majorBidi"/>
                <w:color w:val="333333"/>
                <w:sz w:val="20"/>
                <w:szCs w:val="20"/>
                <w:bdr w:val="none" w:sz="0" w:space="0" w:color="auto" w:frame="1"/>
                <w:lang w:val="en-GB"/>
              </w:rPr>
            </w:rPrChange>
          </w:rPr>
          <w:t>. However, integrative indicators are more appropriate for preliminary studies, as they efficiently provide insight into general soil quality.</w:t>
        </w:r>
        <w:r w:rsidRPr="008E088B">
          <w:rPr>
            <w:rFonts w:ascii="Book Antiqua" w:hAnsi="Book Antiqua" w:cstheme="majorBidi"/>
            <w:sz w:val="20"/>
            <w:szCs w:val="20"/>
            <w:lang w:val="en-GB"/>
            <w:rPrChange w:id="296" w:author="Donia Jendoubi" w:date="2019-05-21T18:26:00Z">
              <w:rPr>
                <w:rFonts w:asciiTheme="majorBidi" w:hAnsiTheme="majorBidi" w:cstheme="majorBidi"/>
                <w:lang w:val="en-GB"/>
              </w:rPr>
            </w:rPrChange>
          </w:rPr>
          <w:t xml:space="preserve"> </w:t>
        </w:r>
      </w:moveTo>
    </w:p>
    <w:moveToRangeEnd w:id="281"/>
    <w:p w:rsidR="008E4947" w:rsidRPr="008E088B" w:rsidRDefault="008E4947">
      <w:pPr>
        <w:jc w:val="both"/>
        <w:rPr>
          <w:rFonts w:ascii="Book Antiqua" w:hAnsi="Book Antiqua" w:cstheme="majorBidi"/>
          <w:sz w:val="20"/>
          <w:szCs w:val="20"/>
          <w:lang w:val="en-GB"/>
          <w:rPrChange w:id="297" w:author="Donia Jendoubi" w:date="2019-05-21T18:26:00Z">
            <w:rPr>
              <w:rFonts w:asciiTheme="majorBidi" w:hAnsiTheme="majorBidi" w:cstheme="majorBidi"/>
              <w:lang w:val="en-GB"/>
            </w:rPr>
          </w:rPrChange>
        </w:rPr>
      </w:pPr>
      <w:r w:rsidRPr="008E088B">
        <w:rPr>
          <w:rFonts w:ascii="Book Antiqua" w:hAnsi="Book Antiqua" w:cstheme="majorBidi"/>
          <w:color w:val="333333"/>
          <w:sz w:val="20"/>
          <w:szCs w:val="20"/>
          <w:bdr w:val="none" w:sz="0" w:space="0" w:color="auto" w:frame="1"/>
          <w:lang w:val="en-GB"/>
          <w:rPrChange w:id="298" w:author="Donia Jendoubi" w:date="2019-05-21T18:26:00Z">
            <w:rPr>
              <w:rFonts w:asciiTheme="majorBidi" w:hAnsiTheme="majorBidi" w:cstheme="majorBidi"/>
              <w:color w:val="333333"/>
              <w:sz w:val="20"/>
              <w:szCs w:val="20"/>
              <w:bdr w:val="none" w:sz="0" w:space="0" w:color="auto" w:frame="1"/>
              <w:lang w:val="en-GB"/>
            </w:rPr>
          </w:rPrChange>
        </w:rPr>
        <w:t xml:space="preserve">When using the term “soil quality”, it </w:t>
      </w:r>
      <w:proofErr w:type="gramStart"/>
      <w:r w:rsidRPr="008E088B">
        <w:rPr>
          <w:rFonts w:ascii="Book Antiqua" w:hAnsi="Book Antiqua" w:cstheme="majorBidi"/>
          <w:color w:val="333333"/>
          <w:sz w:val="20"/>
          <w:szCs w:val="20"/>
          <w:bdr w:val="none" w:sz="0" w:space="0" w:color="auto" w:frame="1"/>
          <w:lang w:val="en-GB"/>
          <w:rPrChange w:id="299" w:author="Donia Jendoubi" w:date="2019-05-21T18:26:00Z">
            <w:rPr>
              <w:rFonts w:asciiTheme="majorBidi" w:hAnsiTheme="majorBidi" w:cstheme="majorBidi"/>
              <w:color w:val="333333"/>
              <w:sz w:val="20"/>
              <w:szCs w:val="20"/>
              <w:bdr w:val="none" w:sz="0" w:space="0" w:color="auto" w:frame="1"/>
              <w:lang w:val="en-GB"/>
            </w:rPr>
          </w:rPrChange>
        </w:rPr>
        <w:t>must be linked</w:t>
      </w:r>
      <w:proofErr w:type="gramEnd"/>
      <w:r w:rsidRPr="008E088B">
        <w:rPr>
          <w:rFonts w:ascii="Book Antiqua" w:hAnsi="Book Antiqua" w:cstheme="majorBidi"/>
          <w:color w:val="333333"/>
          <w:sz w:val="20"/>
          <w:szCs w:val="20"/>
          <w:bdr w:val="none" w:sz="0" w:space="0" w:color="auto" w:frame="1"/>
          <w:lang w:val="en-GB"/>
          <w:rPrChange w:id="300" w:author="Donia Jendoubi" w:date="2019-05-21T18:26:00Z">
            <w:rPr>
              <w:rFonts w:asciiTheme="majorBidi" w:hAnsiTheme="majorBidi" w:cstheme="majorBidi"/>
              <w:color w:val="333333"/>
              <w:sz w:val="20"/>
              <w:szCs w:val="20"/>
              <w:bdr w:val="none" w:sz="0" w:space="0" w:color="auto" w:frame="1"/>
              <w:lang w:val="en-GB"/>
            </w:rPr>
          </w:rPrChange>
        </w:rPr>
        <w:t xml:space="preserve"> to a specific function. In this study, soil quality was seen in relation to soil conservation in agricultural systems, which aims at sustaining </w:t>
      </w:r>
      <w:ins w:id="301" w:author="Donia Jendoubi" w:date="2019-05-11T13:21:00Z">
        <w:r w:rsidR="00966B17" w:rsidRPr="008E088B">
          <w:rPr>
            <w:rFonts w:ascii="Book Antiqua" w:hAnsi="Book Antiqua" w:cstheme="majorBidi"/>
            <w:color w:val="333333"/>
            <w:sz w:val="20"/>
            <w:szCs w:val="20"/>
            <w:bdr w:val="none" w:sz="0" w:space="0" w:color="auto" w:frame="1"/>
            <w:lang w:val="en-GB"/>
            <w:rPrChange w:id="302" w:author="Donia Jendoubi" w:date="2019-05-21T18:26:00Z">
              <w:rPr>
                <w:rFonts w:asciiTheme="majorBidi" w:hAnsiTheme="majorBidi" w:cstheme="majorBidi"/>
                <w:color w:val="333333"/>
                <w:sz w:val="20"/>
                <w:szCs w:val="20"/>
                <w:bdr w:val="none" w:sz="0" w:space="0" w:color="auto" w:frame="1"/>
                <w:lang w:val="en-GB"/>
              </w:rPr>
            </w:rPrChange>
          </w:rPr>
          <w:t>the capacity of soil to function as a vital living system to sustain biological productivity, promote environmental quality, and maintain plant and animal health.</w:t>
        </w:r>
      </w:ins>
      <w:del w:id="303" w:author="Donia Jendoubi" w:date="2019-05-11T13:21:00Z">
        <w:r w:rsidRPr="008E088B" w:rsidDel="00966B17">
          <w:rPr>
            <w:rFonts w:ascii="Book Antiqua" w:hAnsi="Book Antiqua" w:cstheme="majorBidi"/>
            <w:color w:val="333333"/>
            <w:sz w:val="20"/>
            <w:szCs w:val="20"/>
            <w:bdr w:val="none" w:sz="0" w:space="0" w:color="auto" w:frame="1"/>
            <w:lang w:val="en-GB"/>
            <w:rPrChange w:id="304" w:author="Donia Jendoubi" w:date="2019-05-21T18:26:00Z">
              <w:rPr>
                <w:rFonts w:asciiTheme="majorBidi" w:hAnsiTheme="majorBidi" w:cstheme="majorBidi"/>
                <w:color w:val="333333"/>
                <w:sz w:val="20"/>
                <w:szCs w:val="20"/>
                <w:bdr w:val="none" w:sz="0" w:space="0" w:color="auto" w:frame="1"/>
                <w:lang w:val="en-GB"/>
              </w:rPr>
            </w:rPrChange>
          </w:rPr>
          <w:delText xml:space="preserve">the productive capacity of soils and at enhancing ecological services at the same time </w:delText>
        </w:r>
      </w:del>
      <w:r w:rsidRPr="008E088B">
        <w:rPr>
          <w:rFonts w:ascii="Book Antiqua" w:hAnsi="Book Antiqua" w:cstheme="majorBidi"/>
          <w:color w:val="333333"/>
          <w:sz w:val="20"/>
          <w:szCs w:val="20"/>
          <w:bdr w:val="none" w:sz="0" w:space="0" w:color="auto" w:frame="1"/>
          <w:lang w:val="en-GB"/>
          <w:rPrChange w:id="305" w:author="Donia Jendoubi" w:date="2019-05-21T18:26:00Z">
            <w:rPr>
              <w:rFonts w:asciiTheme="majorBidi" w:hAnsiTheme="majorBidi" w:cstheme="majorBidi"/>
              <w:color w:val="333333"/>
              <w:sz w:val="20"/>
              <w:szCs w:val="20"/>
              <w:bdr w:val="none" w:sz="0" w:space="0" w:color="auto" w:frame="1"/>
              <w:lang w:val="en-GB"/>
            </w:rPr>
          </w:rPrChange>
        </w:rPr>
        <w:t xml:space="preserve">(Doran </w:t>
      </w:r>
      <w:r w:rsidRPr="008E088B">
        <w:rPr>
          <w:rFonts w:ascii="Book Antiqua" w:hAnsi="Book Antiqua" w:cstheme="majorBidi"/>
          <w:noProof/>
          <w:color w:val="000000" w:themeColor="text1"/>
          <w:sz w:val="20"/>
          <w:szCs w:val="20"/>
          <w:lang w:val="en-GB" w:eastAsia="en-GB"/>
          <w:rPrChange w:id="306" w:author="Donia Jendoubi" w:date="2019-05-21T18:26:00Z">
            <w:rPr>
              <w:rFonts w:asciiTheme="majorBidi" w:hAnsiTheme="majorBidi" w:cstheme="majorBidi"/>
              <w:noProof/>
              <w:color w:val="000000" w:themeColor="text1"/>
              <w:sz w:val="20"/>
              <w:szCs w:val="20"/>
              <w:lang w:val="en-GB" w:eastAsia="en-GB"/>
            </w:rPr>
          </w:rPrChange>
        </w:rPr>
        <w:t>and Zeiss, 2000)</w:t>
      </w:r>
      <w:r w:rsidRPr="008E088B">
        <w:rPr>
          <w:rFonts w:ascii="Book Antiqua" w:hAnsi="Book Antiqua" w:cstheme="majorBidi"/>
          <w:color w:val="333333"/>
          <w:sz w:val="20"/>
          <w:szCs w:val="20"/>
          <w:bdr w:val="none" w:sz="0" w:space="0" w:color="auto" w:frame="1"/>
          <w:lang w:val="en-GB"/>
          <w:rPrChange w:id="307" w:author="Donia Jendoubi" w:date="2019-05-21T18:26:00Z">
            <w:rPr>
              <w:rFonts w:asciiTheme="majorBidi" w:hAnsiTheme="majorBidi" w:cstheme="majorBidi"/>
              <w:color w:val="333333"/>
              <w:sz w:val="20"/>
              <w:szCs w:val="20"/>
              <w:bdr w:val="none" w:sz="0" w:space="0" w:color="auto" w:frame="1"/>
              <w:lang w:val="en-GB"/>
            </w:rPr>
          </w:rPrChange>
        </w:rPr>
        <w:t xml:space="preserve">. </w:t>
      </w:r>
      <w:moveFromRangeStart w:id="308" w:author="Donia Jendoubi" w:date="2019-05-22T10:37:00Z" w:name="move8483946"/>
      <w:moveFrom w:id="309" w:author="Donia Jendoubi" w:date="2019-05-22T10:37:00Z">
        <w:r w:rsidRPr="008E088B" w:rsidDel="00C1421F">
          <w:rPr>
            <w:rFonts w:ascii="Book Antiqua" w:hAnsi="Book Antiqua" w:cstheme="majorBidi"/>
            <w:color w:val="333333"/>
            <w:sz w:val="20"/>
            <w:szCs w:val="20"/>
            <w:bdr w:val="none" w:sz="0" w:space="0" w:color="auto" w:frame="1"/>
            <w:lang w:val="en-GB"/>
            <w:rPrChange w:id="310" w:author="Donia Jendoubi" w:date="2019-05-21T18:26:00Z">
              <w:rPr>
                <w:rFonts w:asciiTheme="majorBidi" w:hAnsiTheme="majorBidi" w:cstheme="majorBidi"/>
                <w:color w:val="333333"/>
                <w:sz w:val="20"/>
                <w:szCs w:val="20"/>
                <w:bdr w:val="none" w:sz="0" w:space="0" w:color="auto" w:frame="1"/>
                <w:lang w:val="en-GB"/>
              </w:rPr>
            </w:rPrChange>
          </w:rPr>
          <w:t xml:space="preserve">The soil quality concept has been proposed for application in studies on sustainable land management </w:t>
        </w:r>
        <w:r w:rsidRPr="008E088B" w:rsidDel="00C1421F">
          <w:rPr>
            <w:rFonts w:ascii="Book Antiqua" w:hAnsi="Book Antiqua" w:cstheme="majorBidi"/>
            <w:color w:val="333333"/>
            <w:sz w:val="20"/>
            <w:szCs w:val="20"/>
            <w:bdr w:val="none" w:sz="0" w:space="0" w:color="auto" w:frame="1"/>
            <w:lang w:val="en-GB"/>
            <w:rPrChange w:id="311" w:author="Donia Jendoubi" w:date="2019-05-21T18:26:00Z">
              <w:rPr>
                <w:rFonts w:asciiTheme="majorBidi" w:hAnsiTheme="majorBidi" w:cstheme="majorBidi"/>
                <w:color w:val="333333"/>
                <w:sz w:val="20"/>
                <w:szCs w:val="20"/>
                <w:bdr w:val="none" w:sz="0" w:space="0" w:color="auto" w:frame="1"/>
                <w:lang w:val="en-GB"/>
              </w:rPr>
            </w:rPrChange>
          </w:rPr>
          <w:fldChar w:fldCharType="begin"/>
        </w:r>
        <w:r w:rsidRPr="008E088B" w:rsidDel="00C1421F">
          <w:rPr>
            <w:rFonts w:ascii="Book Antiqua" w:hAnsi="Book Antiqua" w:cstheme="majorBidi"/>
            <w:color w:val="333333"/>
            <w:sz w:val="20"/>
            <w:szCs w:val="20"/>
            <w:bdr w:val="none" w:sz="0" w:space="0" w:color="auto" w:frame="1"/>
            <w:lang w:val="en-GB"/>
            <w:rPrChange w:id="312" w:author="Donia Jendoubi" w:date="2019-05-21T18:26:00Z">
              <w:rPr>
                <w:rFonts w:asciiTheme="majorBidi" w:hAnsiTheme="majorBidi" w:cstheme="majorBidi"/>
                <w:color w:val="333333"/>
                <w:sz w:val="20"/>
                <w:szCs w:val="20"/>
                <w:bdr w:val="none" w:sz="0" w:space="0" w:color="auto" w:frame="1"/>
                <w:lang w:val="en-GB"/>
              </w:rPr>
            </w:rPrChange>
          </w:rPr>
          <w:instrText xml:space="preserve"> ADDIN EN.CITE &lt;EndNote&gt;&lt;Cite&gt;&lt;Author&gt;Doran&lt;/Author&gt;&lt;Year&gt;2002&lt;/Year&gt;&lt;RecNum&gt;212&lt;/RecNum&gt;&lt;DisplayText&gt;(Doran, 2002)&lt;/DisplayText&gt;&lt;record&gt;&lt;rec-number&gt;212&lt;/rec-number&gt;&lt;foreign-keys&gt;&lt;key app="EN" db-id="sstevav21redwreppryvzv2dse02drr0wpws" timestamp="1545301541"&gt;212&lt;/key&gt;&lt;/foreign-keys&gt;&lt;ref-type name="Journal Article"&gt;17&lt;/ref-type&gt;&lt;contributors&gt;&lt;authors&gt;&lt;author&gt;Doran, John W&lt;/author&gt;&lt;/authors&gt;&lt;/contributors&gt;&lt;titles&gt;&lt;title&gt;Soil health and global sustainability: translating science into practice&lt;/title&gt;&lt;secondary-title&gt;Agriculture, ecosystems &amp;amp; environment&lt;/secondary-title&gt;&lt;/titles&gt;&lt;periodical&gt;&lt;full-title&gt;Agriculture, Ecosystems &amp;amp; Environment&lt;/full-title&gt;&lt;/periodical&gt;&lt;pages&gt;119-127&lt;/pages&gt;&lt;volume&gt;88&lt;/volume&gt;&lt;number&gt;2&lt;/number&gt;&lt;dates&gt;&lt;year&gt;2002&lt;/year&gt;&lt;/dates&gt;&lt;isbn&gt;0167-8809&lt;/isbn&gt;&lt;urls&gt;&lt;/urls&gt;&lt;/record&gt;&lt;/Cite&gt;&lt;/EndNote&gt;</w:instrText>
        </w:r>
        <w:r w:rsidRPr="008E088B" w:rsidDel="00C1421F">
          <w:rPr>
            <w:rFonts w:ascii="Book Antiqua" w:hAnsi="Book Antiqua" w:cstheme="majorBidi"/>
            <w:color w:val="333333"/>
            <w:sz w:val="20"/>
            <w:szCs w:val="20"/>
            <w:bdr w:val="none" w:sz="0" w:space="0" w:color="auto" w:frame="1"/>
            <w:lang w:val="en-GB"/>
            <w:rPrChange w:id="313" w:author="Donia Jendoubi" w:date="2019-05-21T18:26:00Z">
              <w:rPr>
                <w:rFonts w:asciiTheme="majorBidi" w:hAnsiTheme="majorBidi" w:cstheme="majorBidi"/>
                <w:color w:val="333333"/>
                <w:sz w:val="20"/>
                <w:szCs w:val="20"/>
                <w:bdr w:val="none" w:sz="0" w:space="0" w:color="auto" w:frame="1"/>
                <w:lang w:val="en-GB"/>
              </w:rPr>
            </w:rPrChange>
          </w:rPr>
          <w:fldChar w:fldCharType="separate"/>
        </w:r>
        <w:r w:rsidRPr="008E088B" w:rsidDel="00C1421F">
          <w:rPr>
            <w:rFonts w:ascii="Book Antiqua" w:hAnsi="Book Antiqua" w:cstheme="majorBidi"/>
            <w:noProof/>
            <w:color w:val="333333"/>
            <w:sz w:val="20"/>
            <w:szCs w:val="20"/>
            <w:bdr w:val="none" w:sz="0" w:space="0" w:color="auto" w:frame="1"/>
            <w:lang w:val="en-GB"/>
            <w:rPrChange w:id="314" w:author="Donia Jendoubi" w:date="2019-05-21T18:26:00Z">
              <w:rPr>
                <w:rFonts w:asciiTheme="majorBidi" w:hAnsiTheme="majorBidi" w:cstheme="majorBidi"/>
                <w:noProof/>
                <w:color w:val="333333"/>
                <w:sz w:val="20"/>
                <w:szCs w:val="20"/>
                <w:bdr w:val="none" w:sz="0" w:space="0" w:color="auto" w:frame="1"/>
                <w:lang w:val="en-GB"/>
              </w:rPr>
            </w:rPrChange>
          </w:rPr>
          <w:t>(Doran, 2002)</w:t>
        </w:r>
        <w:r w:rsidRPr="008E088B" w:rsidDel="00C1421F">
          <w:rPr>
            <w:rFonts w:ascii="Book Antiqua" w:hAnsi="Book Antiqua" w:cstheme="majorBidi"/>
            <w:color w:val="333333"/>
            <w:sz w:val="20"/>
            <w:szCs w:val="20"/>
            <w:bdr w:val="none" w:sz="0" w:space="0" w:color="auto" w:frame="1"/>
            <w:lang w:val="en-GB"/>
            <w:rPrChange w:id="315" w:author="Donia Jendoubi" w:date="2019-05-21T18:26:00Z">
              <w:rPr>
                <w:rFonts w:asciiTheme="majorBidi" w:hAnsiTheme="majorBidi" w:cstheme="majorBidi"/>
                <w:color w:val="333333"/>
                <w:sz w:val="20"/>
                <w:szCs w:val="20"/>
                <w:bdr w:val="none" w:sz="0" w:space="0" w:color="auto" w:frame="1"/>
                <w:lang w:val="en-GB"/>
              </w:rPr>
            </w:rPrChange>
          </w:rPr>
          <w:fldChar w:fldCharType="end"/>
        </w:r>
        <w:r w:rsidRPr="008E088B" w:rsidDel="00C1421F">
          <w:rPr>
            <w:rFonts w:ascii="Book Antiqua" w:hAnsi="Book Antiqua" w:cstheme="majorBidi"/>
            <w:color w:val="333333"/>
            <w:sz w:val="20"/>
            <w:szCs w:val="20"/>
            <w:bdr w:val="none" w:sz="0" w:space="0" w:color="auto" w:frame="1"/>
            <w:lang w:val="en-GB"/>
            <w:rPrChange w:id="316" w:author="Donia Jendoubi" w:date="2019-05-21T18:26:00Z">
              <w:rPr>
                <w:rFonts w:asciiTheme="majorBidi" w:hAnsiTheme="majorBidi" w:cstheme="majorBidi"/>
                <w:color w:val="333333"/>
                <w:sz w:val="20"/>
                <w:szCs w:val="20"/>
                <w:bdr w:val="none" w:sz="0" w:space="0" w:color="auto" w:frame="1"/>
                <w:lang w:val="en-GB"/>
              </w:rPr>
            </w:rPrChange>
          </w:rPr>
          <w:t xml:space="preserve">. To measure soil quality, minimum data sets have been proposed that allow detailed description by including soil chemical and physical indicators </w:t>
        </w:r>
        <w:r w:rsidRPr="008E088B" w:rsidDel="00C1421F">
          <w:rPr>
            <w:rFonts w:ascii="Book Antiqua" w:hAnsi="Book Antiqua" w:cstheme="majorBidi"/>
            <w:color w:val="333333"/>
            <w:sz w:val="20"/>
            <w:szCs w:val="20"/>
            <w:bdr w:val="none" w:sz="0" w:space="0" w:color="auto" w:frame="1"/>
            <w:lang w:val="en-GB"/>
            <w:rPrChange w:id="317" w:author="Donia Jendoubi" w:date="2019-05-21T18:26:00Z">
              <w:rPr>
                <w:rFonts w:asciiTheme="majorBidi" w:hAnsiTheme="majorBidi" w:cstheme="majorBidi"/>
                <w:color w:val="333333"/>
                <w:sz w:val="20"/>
                <w:szCs w:val="20"/>
                <w:bdr w:val="none" w:sz="0" w:space="0" w:color="auto" w:frame="1"/>
                <w:lang w:val="en-GB"/>
              </w:rPr>
            </w:rPrChange>
          </w:rPr>
          <w:fldChar w:fldCharType="begin"/>
        </w:r>
        <w:r w:rsidRPr="008E088B" w:rsidDel="00C1421F">
          <w:rPr>
            <w:rFonts w:ascii="Book Antiqua" w:hAnsi="Book Antiqua" w:cstheme="majorBidi"/>
            <w:color w:val="333333"/>
            <w:sz w:val="20"/>
            <w:szCs w:val="20"/>
            <w:bdr w:val="none" w:sz="0" w:space="0" w:color="auto" w:frame="1"/>
            <w:lang w:val="en-GB"/>
            <w:rPrChange w:id="318" w:author="Donia Jendoubi" w:date="2019-05-21T18:26:00Z">
              <w:rPr>
                <w:rFonts w:asciiTheme="majorBidi" w:hAnsiTheme="majorBidi" w:cstheme="majorBidi"/>
                <w:color w:val="333333"/>
                <w:sz w:val="20"/>
                <w:szCs w:val="20"/>
                <w:bdr w:val="none" w:sz="0" w:space="0" w:color="auto" w:frame="1"/>
                <w:lang w:val="en-GB"/>
              </w:rPr>
            </w:rPrChange>
          </w:rPr>
          <w:instrText xml:space="preserve"> ADDIN EN.CITE &lt;EndNote&gt;&lt;Cite&gt;&lt;Author&gt;Lal&lt;/Author&gt;&lt;Year&gt;1998&lt;/Year&gt;&lt;RecNum&gt;213&lt;/RecNum&gt;&lt;DisplayText&gt;(Lal, 1998)&lt;/DisplayText&gt;&lt;record&gt;&lt;rec-number&gt;213&lt;/rec-number&gt;&lt;foreign-keys&gt;&lt;key app="EN" db-id="sstevav21redwreppryvzv2dse02drr0wpws" timestamp="1545301600"&gt;213&lt;/key&gt;&lt;/foreign-keys&gt;&lt;ref-type name="Book"&gt;6&lt;/ref-type&gt;&lt;contributors&gt;&lt;authors&gt;&lt;author&gt;Lal, Rattan&lt;/author&gt;&lt;/authors&gt;&lt;/contributors&gt;&lt;titles&gt;&lt;title&gt;Soil quality and agricultural sustainability&lt;/title&gt;&lt;/titles&gt;&lt;dates&gt;&lt;year&gt;1998&lt;/year&gt;&lt;/dates&gt;&lt;publisher&gt;CRC press&lt;/publisher&gt;&lt;isbn&gt;1575040824&lt;/isbn&gt;&lt;urls&gt;&lt;/urls&gt;&lt;/record&gt;&lt;/Cite&gt;&lt;/EndNote&gt;</w:instrText>
        </w:r>
        <w:r w:rsidRPr="008E088B" w:rsidDel="00C1421F">
          <w:rPr>
            <w:rFonts w:ascii="Book Antiqua" w:hAnsi="Book Antiqua" w:cstheme="majorBidi"/>
            <w:color w:val="333333"/>
            <w:sz w:val="20"/>
            <w:szCs w:val="20"/>
            <w:bdr w:val="none" w:sz="0" w:space="0" w:color="auto" w:frame="1"/>
            <w:lang w:val="en-GB"/>
            <w:rPrChange w:id="319" w:author="Donia Jendoubi" w:date="2019-05-21T18:26:00Z">
              <w:rPr>
                <w:rFonts w:asciiTheme="majorBidi" w:hAnsiTheme="majorBidi" w:cstheme="majorBidi"/>
                <w:color w:val="333333"/>
                <w:sz w:val="20"/>
                <w:szCs w:val="20"/>
                <w:bdr w:val="none" w:sz="0" w:space="0" w:color="auto" w:frame="1"/>
                <w:lang w:val="en-GB"/>
              </w:rPr>
            </w:rPrChange>
          </w:rPr>
          <w:fldChar w:fldCharType="separate"/>
        </w:r>
        <w:r w:rsidRPr="008E088B" w:rsidDel="00C1421F">
          <w:rPr>
            <w:rFonts w:ascii="Book Antiqua" w:hAnsi="Book Antiqua" w:cstheme="majorBidi"/>
            <w:noProof/>
            <w:color w:val="333333"/>
            <w:sz w:val="20"/>
            <w:szCs w:val="20"/>
            <w:bdr w:val="none" w:sz="0" w:space="0" w:color="auto" w:frame="1"/>
            <w:lang w:val="en-GB"/>
            <w:rPrChange w:id="320" w:author="Donia Jendoubi" w:date="2019-05-21T18:26:00Z">
              <w:rPr>
                <w:rFonts w:asciiTheme="majorBidi" w:hAnsiTheme="majorBidi" w:cstheme="majorBidi"/>
                <w:noProof/>
                <w:color w:val="333333"/>
                <w:sz w:val="20"/>
                <w:szCs w:val="20"/>
                <w:bdr w:val="none" w:sz="0" w:space="0" w:color="auto" w:frame="1"/>
                <w:lang w:val="en-GB"/>
              </w:rPr>
            </w:rPrChange>
          </w:rPr>
          <w:t>(Lal 1998)</w:t>
        </w:r>
        <w:r w:rsidRPr="008E088B" w:rsidDel="00C1421F">
          <w:rPr>
            <w:rFonts w:ascii="Book Antiqua" w:hAnsi="Book Antiqua" w:cstheme="majorBidi"/>
            <w:color w:val="333333"/>
            <w:sz w:val="20"/>
            <w:szCs w:val="20"/>
            <w:bdr w:val="none" w:sz="0" w:space="0" w:color="auto" w:frame="1"/>
            <w:lang w:val="en-GB"/>
            <w:rPrChange w:id="321" w:author="Donia Jendoubi" w:date="2019-05-21T18:26:00Z">
              <w:rPr>
                <w:rFonts w:asciiTheme="majorBidi" w:hAnsiTheme="majorBidi" w:cstheme="majorBidi"/>
                <w:color w:val="333333"/>
                <w:sz w:val="20"/>
                <w:szCs w:val="20"/>
                <w:bdr w:val="none" w:sz="0" w:space="0" w:color="auto" w:frame="1"/>
                <w:lang w:val="en-GB"/>
              </w:rPr>
            </w:rPrChange>
          </w:rPr>
          <w:fldChar w:fldCharType="end"/>
        </w:r>
        <w:r w:rsidRPr="008E088B" w:rsidDel="00C1421F">
          <w:rPr>
            <w:rFonts w:ascii="Book Antiqua" w:hAnsi="Book Antiqua" w:cstheme="majorBidi"/>
            <w:color w:val="333333"/>
            <w:sz w:val="20"/>
            <w:szCs w:val="20"/>
            <w:bdr w:val="none" w:sz="0" w:space="0" w:color="auto" w:frame="1"/>
            <w:lang w:val="en-GB"/>
            <w:rPrChange w:id="322" w:author="Donia Jendoubi" w:date="2019-05-21T18:26:00Z">
              <w:rPr>
                <w:rFonts w:asciiTheme="majorBidi" w:hAnsiTheme="majorBidi" w:cstheme="majorBidi"/>
                <w:color w:val="333333"/>
                <w:sz w:val="20"/>
                <w:szCs w:val="20"/>
                <w:bdr w:val="none" w:sz="0" w:space="0" w:color="auto" w:frame="1"/>
                <w:lang w:val="en-GB"/>
              </w:rPr>
            </w:rPrChange>
          </w:rPr>
          <w:t>. However, integrative indicators are more appropriate for preliminary studies, as they efficiently provide insight into general soil quality.</w:t>
        </w:r>
        <w:r w:rsidRPr="008E088B" w:rsidDel="00C1421F">
          <w:rPr>
            <w:rFonts w:ascii="Book Antiqua" w:hAnsi="Book Antiqua" w:cstheme="majorBidi"/>
            <w:sz w:val="20"/>
            <w:szCs w:val="20"/>
            <w:lang w:val="en-GB"/>
            <w:rPrChange w:id="323" w:author="Donia Jendoubi" w:date="2019-05-21T18:26:00Z">
              <w:rPr>
                <w:rFonts w:asciiTheme="majorBidi" w:hAnsiTheme="majorBidi" w:cstheme="majorBidi"/>
                <w:lang w:val="en-GB"/>
              </w:rPr>
            </w:rPrChange>
          </w:rPr>
          <w:t xml:space="preserve"> </w:t>
        </w:r>
      </w:moveFrom>
      <w:moveFromRangeEnd w:id="308"/>
    </w:p>
    <w:p w:rsidR="008E4947" w:rsidRPr="008E088B" w:rsidDel="00C1421F" w:rsidRDefault="008E4947">
      <w:pPr>
        <w:autoSpaceDE w:val="0"/>
        <w:autoSpaceDN w:val="0"/>
        <w:adjustRightInd w:val="0"/>
        <w:spacing w:after="0"/>
        <w:jc w:val="both"/>
        <w:rPr>
          <w:del w:id="324" w:author="Donia Jendoubi" w:date="2019-05-11T16:20:00Z"/>
          <w:moveFrom w:id="325" w:author="Donia Jendoubi" w:date="2019-05-11T16:19:00Z"/>
          <w:rFonts w:ascii="Book Antiqua" w:hAnsi="Book Antiqua" w:cstheme="majorBidi"/>
          <w:color w:val="131413"/>
          <w:sz w:val="20"/>
          <w:szCs w:val="20"/>
          <w:lang w:val="en-GB"/>
          <w:rPrChange w:id="326" w:author="Donia Jendoubi" w:date="2019-05-21T18:26:00Z">
            <w:rPr>
              <w:del w:id="327" w:author="Donia Jendoubi" w:date="2019-05-11T16:20:00Z"/>
              <w:moveFrom w:id="328" w:author="Donia Jendoubi" w:date="2019-05-11T16:19:00Z"/>
              <w:rFonts w:asciiTheme="majorBidi" w:hAnsiTheme="majorBidi" w:cstheme="majorBidi"/>
              <w:color w:val="131413"/>
              <w:sz w:val="20"/>
              <w:szCs w:val="20"/>
              <w:lang w:val="en-GB"/>
            </w:rPr>
          </w:rPrChange>
        </w:rPr>
      </w:pPr>
      <w:moveFromRangeStart w:id="329" w:author="Donia Jendoubi" w:date="2019-05-11T16:19:00Z" w:name="move8483990"/>
      <w:moveFrom w:id="330" w:author="Donia Jendoubi" w:date="2019-05-11T16:19:00Z">
        <w:del w:id="331" w:author="Donia Jendoubi" w:date="2019-05-11T16:20:00Z">
          <w:r w:rsidRPr="008E088B" w:rsidDel="00C1421F">
            <w:rPr>
              <w:rFonts w:ascii="Book Antiqua" w:hAnsi="Book Antiqua" w:cstheme="majorBidi"/>
              <w:color w:val="131413"/>
              <w:sz w:val="20"/>
              <w:szCs w:val="20"/>
              <w:lang w:val="en-GB"/>
              <w:rPrChange w:id="332" w:author="Donia Jendoubi" w:date="2019-05-21T18:26:00Z">
                <w:rPr>
                  <w:rFonts w:asciiTheme="majorBidi" w:hAnsiTheme="majorBidi" w:cstheme="majorBidi"/>
                  <w:color w:val="131413"/>
                  <w:sz w:val="20"/>
                  <w:szCs w:val="20"/>
                  <w:lang w:val="en-GB"/>
                </w:rPr>
              </w:rPrChange>
            </w:rPr>
            <w:delText xml:space="preserve">Soil degradation processes </w:delText>
          </w:r>
          <w:r w:rsidR="00AD3217" w:rsidRPr="008E088B" w:rsidDel="00C1421F">
            <w:rPr>
              <w:rFonts w:ascii="Book Antiqua" w:hAnsi="Book Antiqua" w:cstheme="majorBidi"/>
              <w:color w:val="131413"/>
              <w:sz w:val="20"/>
              <w:szCs w:val="20"/>
              <w:lang w:val="en-GB"/>
              <w:rPrChange w:id="333" w:author="Donia Jendoubi" w:date="2019-05-21T18:26:00Z">
                <w:rPr>
                  <w:rFonts w:asciiTheme="majorBidi" w:hAnsiTheme="majorBidi" w:cstheme="majorBidi"/>
                  <w:color w:val="131413"/>
                  <w:sz w:val="20"/>
                  <w:szCs w:val="20"/>
                  <w:lang w:val="en-GB"/>
                </w:rPr>
              </w:rPrChange>
            </w:rPr>
            <w:delText>include</w:delText>
          </w:r>
          <w:r w:rsidR="001A202E" w:rsidRPr="008E088B" w:rsidDel="00C1421F">
            <w:rPr>
              <w:rFonts w:ascii="Book Antiqua" w:hAnsi="Book Antiqua" w:cstheme="majorBidi"/>
              <w:color w:val="131413"/>
              <w:sz w:val="20"/>
              <w:szCs w:val="20"/>
              <w:lang w:val="en-GB"/>
              <w:rPrChange w:id="334" w:author="Donia Jendoubi" w:date="2019-05-21T18:26:00Z">
                <w:rPr>
                  <w:rFonts w:asciiTheme="majorBidi" w:hAnsiTheme="majorBidi" w:cstheme="majorBidi"/>
                  <w:color w:val="131413"/>
                  <w:sz w:val="20"/>
                  <w:szCs w:val="20"/>
                  <w:lang w:val="en-GB"/>
                </w:rPr>
              </w:rPrChange>
            </w:rPr>
            <w:delText xml:space="preserve"> biological degradation (e.g. a soil fertility and soil fauna decline), physical degradation (e.g. compaction, soil erosion, and waterlogging), and </w:delText>
          </w:r>
          <w:r w:rsidRPr="008E088B" w:rsidDel="00C1421F">
            <w:rPr>
              <w:rFonts w:ascii="Book Antiqua" w:hAnsi="Book Antiqua" w:cstheme="majorBidi"/>
              <w:color w:val="131413"/>
              <w:sz w:val="20"/>
              <w:szCs w:val="20"/>
              <w:lang w:val="en-GB"/>
              <w:rPrChange w:id="335" w:author="Donia Jendoubi" w:date="2019-05-21T18:26:00Z">
                <w:rPr>
                  <w:rFonts w:asciiTheme="majorBidi" w:hAnsiTheme="majorBidi" w:cstheme="majorBidi"/>
                  <w:color w:val="131413"/>
                  <w:sz w:val="20"/>
                  <w:szCs w:val="20"/>
                  <w:lang w:val="en-GB"/>
                </w:rPr>
              </w:rPrChange>
            </w:rPr>
            <w:delText xml:space="preserve">chemical degradation (e.g. </w:delText>
          </w:r>
          <w:r w:rsidR="00AD3217" w:rsidRPr="008E088B" w:rsidDel="00C1421F">
            <w:rPr>
              <w:rFonts w:ascii="Book Antiqua" w:hAnsi="Book Antiqua" w:cstheme="majorBidi"/>
              <w:color w:val="131413"/>
              <w:sz w:val="20"/>
              <w:szCs w:val="20"/>
              <w:lang w:val="en-GB"/>
              <w:rPrChange w:id="336" w:author="Donia Jendoubi" w:date="2019-05-21T18:26:00Z">
                <w:rPr>
                  <w:rFonts w:asciiTheme="majorBidi" w:hAnsiTheme="majorBidi" w:cstheme="majorBidi"/>
                  <w:color w:val="131413"/>
                  <w:sz w:val="20"/>
                  <w:szCs w:val="20"/>
                  <w:lang w:val="en-GB"/>
                </w:rPr>
              </w:rPrChange>
            </w:rPr>
            <w:delText xml:space="preserve">acidification </w:delText>
          </w:r>
          <w:r w:rsidRPr="008E088B" w:rsidDel="00C1421F">
            <w:rPr>
              <w:rFonts w:ascii="Book Antiqua" w:hAnsi="Book Antiqua" w:cstheme="majorBidi"/>
              <w:color w:val="131413"/>
              <w:sz w:val="20"/>
              <w:szCs w:val="20"/>
              <w:lang w:val="en-GB"/>
              <w:rPrChange w:id="337" w:author="Donia Jendoubi" w:date="2019-05-21T18:26:00Z">
                <w:rPr>
                  <w:rFonts w:asciiTheme="majorBidi" w:hAnsiTheme="majorBidi" w:cstheme="majorBidi"/>
                  <w:color w:val="131413"/>
                  <w:sz w:val="20"/>
                  <w:szCs w:val="20"/>
                  <w:lang w:val="en-GB"/>
                </w:rPr>
              </w:rPrChange>
            </w:rPr>
            <w:delText xml:space="preserve">nutrient </w:delText>
          </w:r>
          <w:r w:rsidR="00AD3217" w:rsidRPr="008E088B" w:rsidDel="00C1421F">
            <w:rPr>
              <w:rFonts w:ascii="Book Antiqua" w:hAnsi="Book Antiqua" w:cstheme="majorBidi"/>
              <w:color w:val="131413"/>
              <w:sz w:val="20"/>
              <w:szCs w:val="20"/>
              <w:lang w:val="en-GB"/>
              <w:rPrChange w:id="338" w:author="Donia Jendoubi" w:date="2019-05-21T18:26:00Z">
                <w:rPr>
                  <w:rFonts w:asciiTheme="majorBidi" w:hAnsiTheme="majorBidi" w:cstheme="majorBidi"/>
                  <w:color w:val="131413"/>
                  <w:sz w:val="20"/>
                  <w:szCs w:val="20"/>
                  <w:lang w:val="en-GB"/>
                </w:rPr>
              </w:rPrChange>
            </w:rPr>
            <w:delText xml:space="preserve">and </w:delText>
          </w:r>
          <w:r w:rsidRPr="008E088B" w:rsidDel="00C1421F">
            <w:rPr>
              <w:rFonts w:ascii="Book Antiqua" w:hAnsi="Book Antiqua" w:cstheme="majorBidi"/>
              <w:color w:val="131413"/>
              <w:sz w:val="20"/>
              <w:szCs w:val="20"/>
              <w:lang w:val="en-GB"/>
              <w:rPrChange w:id="339" w:author="Donia Jendoubi" w:date="2019-05-21T18:26:00Z">
                <w:rPr>
                  <w:rFonts w:asciiTheme="majorBidi" w:hAnsiTheme="majorBidi" w:cstheme="majorBidi"/>
                  <w:color w:val="131413"/>
                  <w:sz w:val="20"/>
                  <w:szCs w:val="20"/>
                  <w:lang w:val="en-GB"/>
                </w:rPr>
              </w:rPrChange>
            </w:rPr>
            <w:delText xml:space="preserve">depletion </w:delText>
          </w:r>
          <w:r w:rsidRPr="008E088B" w:rsidDel="00C1421F">
            <w:rPr>
              <w:rFonts w:ascii="Book Antiqua" w:hAnsi="Book Antiqua" w:cstheme="majorBidi"/>
              <w:color w:val="131413"/>
              <w:sz w:val="20"/>
              <w:szCs w:val="20"/>
              <w:lang w:val="en-GB"/>
              <w:rPrChange w:id="340" w:author="Donia Jendoubi" w:date="2019-05-21T18:26:00Z">
                <w:rPr>
                  <w:rFonts w:asciiTheme="majorBidi" w:hAnsiTheme="majorBidi" w:cstheme="majorBidi"/>
                  <w:color w:val="131413"/>
                  <w:sz w:val="20"/>
                  <w:szCs w:val="20"/>
                  <w:lang w:val="en-GB"/>
                </w:rPr>
              </w:rPrChange>
            </w:rPr>
            <w:fldChar w:fldCharType="begin"/>
          </w:r>
          <w:r w:rsidRPr="008E088B" w:rsidDel="00C1421F">
            <w:rPr>
              <w:rFonts w:ascii="Book Antiqua" w:hAnsi="Book Antiqua" w:cstheme="majorBidi"/>
              <w:color w:val="131413"/>
              <w:sz w:val="20"/>
              <w:szCs w:val="20"/>
              <w:lang w:val="en-GB"/>
              <w:rPrChange w:id="341" w:author="Donia Jendoubi" w:date="2019-05-21T18:26:00Z">
                <w:rPr>
                  <w:rFonts w:asciiTheme="majorBidi" w:hAnsiTheme="majorBidi" w:cstheme="majorBidi"/>
                  <w:color w:val="131413"/>
                  <w:sz w:val="20"/>
                  <w:szCs w:val="20"/>
                  <w:lang w:val="en-GB"/>
                </w:rPr>
              </w:rPrChange>
            </w:rPr>
            <w:delInstrText xml:space="preserve"> ADDIN EN.CITE &lt;EndNote&gt;&lt;Cite&gt;&lt;Author&gt;Post&lt;/Author&gt;&lt;Year&gt;2000&lt;/Year&gt;&lt;RecNum&gt;203&lt;/RecNum&gt;&lt;DisplayText&gt;(Diodato &amp;amp; Ceccarelli, 2004; Post &amp;amp; Kwon, 2000)&lt;/DisplayText&gt;&lt;record&gt;&lt;rec-number&gt;203&lt;/rec-number&gt;&lt;foreign-keys&gt;&lt;key app="EN" db-id="sstevav21redwreppryvzv2dse02drr0wpws" timestamp="1543241891"&gt;203&lt;/key&gt;&lt;/foreign-keys&gt;&lt;ref-type name="Journal Article"&gt;17&lt;/ref-type&gt;&lt;contributors&gt;&lt;authors&gt;&lt;author&gt;Post, Wilfred M&lt;/author&gt;&lt;author&gt;Kwon, Kyung C&lt;/author&gt;&lt;/authors&gt;&lt;/contributors&gt;&lt;titles&gt;&lt;title&gt;Soil carbon sequestration and land</w:delInstrText>
          </w:r>
          <w:r w:rsidRPr="008E088B" w:rsidDel="00C1421F">
            <w:rPr>
              <w:rFonts w:ascii="Times New Roman" w:hAnsi="Times New Roman" w:cs="Times New Roman"/>
              <w:color w:val="131413"/>
              <w:sz w:val="20"/>
              <w:szCs w:val="20"/>
              <w:lang w:val="en-GB"/>
              <w:rPrChange w:id="342" w:author="Donia Jendoubi" w:date="2019-05-21T18:26:00Z">
                <w:rPr>
                  <w:rFonts w:asciiTheme="majorBidi" w:hAnsiTheme="majorBidi" w:cstheme="majorBidi"/>
                  <w:color w:val="131413"/>
                  <w:sz w:val="20"/>
                  <w:szCs w:val="20"/>
                  <w:lang w:val="en-GB"/>
                </w:rPr>
              </w:rPrChange>
            </w:rPr>
            <w:delInstrText>‐</w:delInstrText>
          </w:r>
          <w:r w:rsidRPr="008E088B" w:rsidDel="00C1421F">
            <w:rPr>
              <w:rFonts w:ascii="Book Antiqua" w:hAnsi="Book Antiqua" w:cstheme="majorBidi"/>
              <w:color w:val="131413"/>
              <w:sz w:val="20"/>
              <w:szCs w:val="20"/>
              <w:lang w:val="en-GB"/>
              <w:rPrChange w:id="343" w:author="Donia Jendoubi" w:date="2019-05-21T18:26:00Z">
                <w:rPr>
                  <w:rFonts w:asciiTheme="majorBidi" w:hAnsiTheme="majorBidi" w:cstheme="majorBidi"/>
                  <w:color w:val="131413"/>
                  <w:sz w:val="20"/>
                  <w:szCs w:val="20"/>
                  <w:lang w:val="en-GB"/>
                </w:rPr>
              </w:rPrChange>
            </w:rPr>
            <w:delInstrText>use change: processes and potential&lt;/title&gt;&lt;secondary-title&gt;Global change biology&lt;/secondary-title&gt;&lt;/titles&gt;&lt;periodical&gt;&lt;full-title&gt;Global change biology&lt;/full-title&gt;&lt;/periodical&gt;&lt;pages&gt;317-327&lt;/pages&gt;&lt;volume&gt;6&lt;/volume&gt;&lt;number&gt;3&lt;/number&gt;&lt;dates&gt;&lt;year&gt;2000&lt;/year&gt;&lt;/dates&gt;&lt;isbn&gt;1354-1013&lt;/isbn&gt;&lt;urls&gt;&lt;/urls&gt;&lt;/record&gt;&lt;/Cite&gt;&lt;Cite&gt;&lt;Author&gt;Diodato&lt;/Author&gt;&lt;Year&gt;2004&lt;/Year&gt;&lt;RecNum&gt;204&lt;/RecNum&gt;&lt;record&gt;&lt;rec-number&gt;204&lt;/rec-number&gt;&lt;foreign-keys&gt;&lt;key app="EN" db-id="sstevav21redwreppryvzv2dse02drr0wpws" timestamp="1543242067"&gt;204&lt;/key&gt;&lt;/foreign-keys&gt;&lt;ref-type name="Journal Article"&gt;17&lt;/ref-type&gt;&lt;contributors&gt;&lt;authors&gt;&lt;author&gt;Diodato, Nazzareno&lt;/author&gt;&lt;author&gt;Ceccarelli, Michele&lt;/author&gt;&lt;/authors&gt;&lt;/contributors&gt;&lt;titles&gt;&lt;title&gt;Multivariate indicator Kriging approach using a GIS to classify soil degradation for Mediterranean agricultural lands&lt;/title&gt;&lt;secondary-title&gt;Ecological Indicators&lt;/secondary-title&gt;&lt;/titles&gt;&lt;periodical&gt;&lt;full-title&gt;Ecological Indicators&lt;/full-title&gt;&lt;/periodical&gt;&lt;pages&gt;177-187&lt;/pages&gt;&lt;volume&gt;4&lt;/volume&gt;&lt;number&gt;3&lt;/number&gt;&lt;dates&gt;&lt;year&gt;2004&lt;/year&gt;&lt;/dates&gt;&lt;isbn&gt;1470-160X&lt;/isbn&gt;&lt;urls&gt;&lt;/urls&gt;&lt;/record&gt;&lt;/Cite&gt;&lt;/EndNote&gt;</w:delInstrText>
          </w:r>
          <w:r w:rsidRPr="008E088B" w:rsidDel="00C1421F">
            <w:rPr>
              <w:rFonts w:ascii="Book Antiqua" w:hAnsi="Book Antiqua" w:cstheme="majorBidi"/>
              <w:color w:val="131413"/>
              <w:sz w:val="20"/>
              <w:szCs w:val="20"/>
              <w:lang w:val="en-GB"/>
              <w:rPrChange w:id="344" w:author="Donia Jendoubi" w:date="2019-05-21T18:26:00Z">
                <w:rPr>
                  <w:rFonts w:asciiTheme="majorBidi" w:hAnsiTheme="majorBidi" w:cstheme="majorBidi"/>
                  <w:color w:val="131413"/>
                  <w:sz w:val="20"/>
                  <w:szCs w:val="20"/>
                  <w:lang w:val="en-GB"/>
                </w:rPr>
              </w:rPrChange>
            </w:rPr>
            <w:fldChar w:fldCharType="separate"/>
          </w:r>
          <w:r w:rsidRPr="008E088B" w:rsidDel="00C1421F">
            <w:rPr>
              <w:rFonts w:ascii="Book Antiqua" w:hAnsi="Book Antiqua" w:cstheme="majorBidi"/>
              <w:noProof/>
              <w:color w:val="131413"/>
              <w:sz w:val="20"/>
              <w:szCs w:val="20"/>
              <w:lang w:val="en-GB"/>
              <w:rPrChange w:id="345" w:author="Donia Jendoubi" w:date="2019-05-21T18:26:00Z">
                <w:rPr>
                  <w:rFonts w:asciiTheme="majorBidi" w:hAnsiTheme="majorBidi" w:cstheme="majorBidi"/>
                  <w:noProof/>
                  <w:color w:val="131413"/>
                  <w:sz w:val="20"/>
                  <w:szCs w:val="20"/>
                  <w:lang w:val="en-GB"/>
                </w:rPr>
              </w:rPrChange>
            </w:rPr>
            <w:delText>(Diodato and Ceccarelli, 2004 and Post and Kwon, 2000)</w:delText>
          </w:r>
          <w:r w:rsidRPr="008E088B" w:rsidDel="00C1421F">
            <w:rPr>
              <w:rFonts w:ascii="Book Antiqua" w:hAnsi="Book Antiqua" w:cstheme="majorBidi"/>
              <w:color w:val="131413"/>
              <w:sz w:val="20"/>
              <w:szCs w:val="20"/>
              <w:lang w:val="en-GB"/>
              <w:rPrChange w:id="346" w:author="Donia Jendoubi" w:date="2019-05-21T18:26:00Z">
                <w:rPr>
                  <w:rFonts w:asciiTheme="majorBidi" w:hAnsiTheme="majorBidi" w:cstheme="majorBidi"/>
                  <w:color w:val="131413"/>
                  <w:sz w:val="20"/>
                  <w:szCs w:val="20"/>
                  <w:lang w:val="en-GB"/>
                </w:rPr>
              </w:rPrChange>
            </w:rPr>
            <w:fldChar w:fldCharType="end"/>
          </w:r>
          <w:r w:rsidRPr="008E088B" w:rsidDel="00C1421F">
            <w:rPr>
              <w:rFonts w:ascii="Book Antiqua" w:hAnsi="Book Antiqua" w:cstheme="majorBidi"/>
              <w:color w:val="131413"/>
              <w:sz w:val="20"/>
              <w:szCs w:val="20"/>
              <w:lang w:val="en-GB"/>
              <w:rPrChange w:id="347" w:author="Donia Jendoubi" w:date="2019-05-21T18:26:00Z">
                <w:rPr>
                  <w:rFonts w:asciiTheme="majorBidi" w:hAnsiTheme="majorBidi" w:cstheme="majorBidi"/>
                  <w:color w:val="131413"/>
                  <w:sz w:val="20"/>
                  <w:szCs w:val="20"/>
                  <w:lang w:val="en-GB"/>
                </w:rPr>
              </w:rPrChange>
            </w:rPr>
            <w:delText xml:space="preserve">. </w:delText>
          </w:r>
        </w:del>
      </w:moveFrom>
    </w:p>
    <w:moveFromRangeEnd w:id="329"/>
    <w:p w:rsidR="00C1421F" w:rsidRPr="008E088B" w:rsidDel="00C1421F" w:rsidRDefault="008E4947">
      <w:pPr>
        <w:autoSpaceDE w:val="0"/>
        <w:autoSpaceDN w:val="0"/>
        <w:adjustRightInd w:val="0"/>
        <w:spacing w:after="0"/>
        <w:jc w:val="both"/>
        <w:rPr>
          <w:ins w:id="348" w:author="Donia Jendoubi" w:date="2019-05-11T16:20:00Z"/>
          <w:del w:id="349" w:author="Donia Jendoubi" w:date="2019-05-11T16:19:00Z"/>
          <w:rFonts w:ascii="Book Antiqua" w:hAnsi="Book Antiqua" w:cstheme="majorBidi"/>
          <w:color w:val="131413"/>
          <w:sz w:val="20"/>
          <w:szCs w:val="20"/>
          <w:lang w:val="en-GB"/>
          <w:rPrChange w:id="350" w:author="Donia Jendoubi" w:date="2019-05-21T18:26:00Z">
            <w:rPr>
              <w:ins w:id="351" w:author="Donia Jendoubi" w:date="2019-05-11T16:20:00Z"/>
              <w:del w:id="352" w:author="Donia Jendoubi" w:date="2019-05-11T16:19:00Z"/>
              <w:rFonts w:asciiTheme="majorBidi" w:hAnsiTheme="majorBidi" w:cstheme="majorBidi"/>
              <w:color w:val="131413"/>
              <w:sz w:val="20"/>
              <w:szCs w:val="20"/>
              <w:lang w:val="en-GB"/>
            </w:rPr>
          </w:rPrChange>
        </w:rPr>
      </w:pPr>
      <w:del w:id="353" w:author="Donia Jendoubi" w:date="2019-05-11T16:20:00Z">
        <w:r w:rsidRPr="008E088B" w:rsidDel="00C1421F">
          <w:rPr>
            <w:rFonts w:ascii="Book Antiqua" w:hAnsi="Book Antiqua" w:cstheme="majorBidi"/>
            <w:color w:val="333333"/>
            <w:sz w:val="20"/>
            <w:szCs w:val="20"/>
            <w:bdr w:val="none" w:sz="0" w:space="0" w:color="auto" w:frame="1"/>
            <w:lang w:val="en-GB"/>
            <w:rPrChange w:id="354" w:author="Donia Jendoubi" w:date="2019-05-21T18:26:00Z">
              <w:rPr>
                <w:rFonts w:asciiTheme="majorBidi" w:hAnsiTheme="majorBidi" w:cstheme="majorBidi"/>
                <w:color w:val="333333"/>
                <w:sz w:val="20"/>
                <w:szCs w:val="20"/>
                <w:bdr w:val="none" w:sz="0" w:space="0" w:color="auto" w:frame="1"/>
                <w:lang w:val="en-GB"/>
              </w:rPr>
            </w:rPrChange>
          </w:rPr>
          <w:delText xml:space="preserve">OM </w:delText>
        </w:r>
      </w:del>
      <w:ins w:id="355" w:author="Donia Jendoubi" w:date="2019-05-11T16:20:00Z">
        <w:del w:id="356" w:author="Donia Jendoubi" w:date="2019-05-11T16:19:00Z">
          <w:r w:rsidR="00C1421F" w:rsidRPr="008E088B" w:rsidDel="00C1421F">
            <w:rPr>
              <w:rFonts w:ascii="Book Antiqua" w:hAnsi="Book Antiqua" w:cstheme="majorBidi"/>
              <w:color w:val="131413"/>
              <w:sz w:val="20"/>
              <w:szCs w:val="20"/>
              <w:lang w:val="en-GB"/>
              <w:rPrChange w:id="357" w:author="Donia Jendoubi" w:date="2019-05-21T18:26:00Z">
                <w:rPr>
                  <w:rFonts w:asciiTheme="majorBidi" w:hAnsiTheme="majorBidi" w:cstheme="majorBidi"/>
                  <w:color w:val="131413"/>
                  <w:sz w:val="20"/>
                  <w:szCs w:val="20"/>
                  <w:lang w:val="en-GB"/>
                </w:rPr>
              </w:rPrChange>
            </w:rPr>
            <w:delText xml:space="preserve">Soil degradation processes include biological degradation (e.g. a soil fertility and soil fauna decline), physical degradation (e.g. compaction, soil erosion, and waterlogging), and chemical degradation (e.g. acidification nutrient and depletion </w:delText>
          </w:r>
          <w:r w:rsidR="00C1421F" w:rsidRPr="008E088B" w:rsidDel="00C1421F">
            <w:rPr>
              <w:rFonts w:ascii="Book Antiqua" w:hAnsi="Book Antiqua" w:cstheme="majorBidi"/>
              <w:color w:val="131413"/>
              <w:sz w:val="20"/>
              <w:szCs w:val="20"/>
              <w:lang w:val="en-GB"/>
              <w:rPrChange w:id="358" w:author="Donia Jendoubi" w:date="2019-05-21T18:26:00Z">
                <w:rPr>
                  <w:rFonts w:asciiTheme="majorBidi" w:hAnsiTheme="majorBidi" w:cstheme="majorBidi"/>
                  <w:color w:val="131413"/>
                  <w:sz w:val="20"/>
                  <w:szCs w:val="20"/>
                  <w:lang w:val="en-GB"/>
                </w:rPr>
              </w:rPrChange>
            </w:rPr>
            <w:fldChar w:fldCharType="begin"/>
          </w:r>
          <w:r w:rsidR="00C1421F" w:rsidRPr="008E088B" w:rsidDel="00C1421F">
            <w:rPr>
              <w:rFonts w:ascii="Book Antiqua" w:hAnsi="Book Antiqua" w:cstheme="majorBidi"/>
              <w:color w:val="131413"/>
              <w:sz w:val="20"/>
              <w:szCs w:val="20"/>
              <w:lang w:val="en-GB"/>
              <w:rPrChange w:id="359" w:author="Donia Jendoubi" w:date="2019-05-21T18:26:00Z">
                <w:rPr>
                  <w:rFonts w:asciiTheme="majorBidi" w:hAnsiTheme="majorBidi" w:cstheme="majorBidi"/>
                  <w:color w:val="131413"/>
                  <w:sz w:val="20"/>
                  <w:szCs w:val="20"/>
                  <w:lang w:val="en-GB"/>
                </w:rPr>
              </w:rPrChange>
            </w:rPr>
            <w:delInstrText xml:space="preserve"> ADDIN EN.CITE &lt;EndNote&gt;&lt;Cite&gt;&lt;Author&gt;Post&lt;/Author&gt;&lt;Year&gt;2000&lt;/Year&gt;&lt;RecNum&gt;203&lt;/RecNum&gt;&lt;DisplayText&gt;(Diodato &amp;amp; Ceccarelli, 2004; Post &amp;amp; Kwon, 2000)&lt;/DisplayText&gt;&lt;record&gt;&lt;rec-number&gt;203&lt;/rec-number&gt;&lt;foreign-keys&gt;&lt;key app="EN" db-id="sstevav21redwreppryvzv2dse02drr0wpws" timestamp="1543241891"&gt;203&lt;/key&gt;&lt;/foreign-keys&gt;&lt;ref-type name="Journal Article"&gt;17&lt;/ref-type&gt;&lt;contributors&gt;&lt;authors&gt;&lt;author&gt;Post, Wilfred M&lt;/author&gt;&lt;author&gt;Kwon, Kyung C&lt;/author&gt;&lt;/authors&gt;&lt;/contributors&gt;&lt;titles&gt;&lt;title&gt;Soil carbon sequestration and land</w:delInstrText>
          </w:r>
          <w:r w:rsidR="00C1421F" w:rsidRPr="008E088B" w:rsidDel="00C1421F">
            <w:rPr>
              <w:rFonts w:ascii="Times New Roman" w:hAnsi="Times New Roman" w:cs="Times New Roman"/>
              <w:color w:val="131413"/>
              <w:sz w:val="20"/>
              <w:szCs w:val="20"/>
              <w:lang w:val="en-GB"/>
              <w:rPrChange w:id="360" w:author="Donia Jendoubi" w:date="2019-05-21T18:26:00Z">
                <w:rPr>
                  <w:rFonts w:asciiTheme="majorBidi" w:hAnsiTheme="majorBidi" w:cstheme="majorBidi"/>
                  <w:color w:val="131413"/>
                  <w:sz w:val="20"/>
                  <w:szCs w:val="20"/>
                  <w:lang w:val="en-GB"/>
                </w:rPr>
              </w:rPrChange>
            </w:rPr>
            <w:delInstrText>‐</w:delInstrText>
          </w:r>
          <w:r w:rsidR="00C1421F" w:rsidRPr="008E088B" w:rsidDel="00C1421F">
            <w:rPr>
              <w:rFonts w:ascii="Book Antiqua" w:hAnsi="Book Antiqua" w:cstheme="majorBidi"/>
              <w:color w:val="131413"/>
              <w:sz w:val="20"/>
              <w:szCs w:val="20"/>
              <w:lang w:val="en-GB"/>
              <w:rPrChange w:id="361" w:author="Donia Jendoubi" w:date="2019-05-21T18:26:00Z">
                <w:rPr>
                  <w:rFonts w:asciiTheme="majorBidi" w:hAnsiTheme="majorBidi" w:cstheme="majorBidi"/>
                  <w:color w:val="131413"/>
                  <w:sz w:val="20"/>
                  <w:szCs w:val="20"/>
                  <w:lang w:val="en-GB"/>
                </w:rPr>
              </w:rPrChange>
            </w:rPr>
            <w:delInstrText>use change: processes and potential&lt;/title&gt;&lt;secondary-title&gt;Global change biology&lt;/secondary-title&gt;&lt;/titles&gt;&lt;periodical&gt;&lt;full-title&gt;Global change biology&lt;/full-title&gt;&lt;/periodical&gt;&lt;pages&gt;317-327&lt;/pages&gt;&lt;volume&gt;6&lt;/volume&gt;&lt;number&gt;3&lt;/number&gt;&lt;dates&gt;&lt;year&gt;2000&lt;/year&gt;&lt;/dates&gt;&lt;isbn&gt;1354-1013&lt;/isbn&gt;&lt;urls&gt;&lt;/urls&gt;&lt;/record&gt;&lt;/Cite&gt;&lt;Cite&gt;&lt;Author&gt;Diodato&lt;/Author&gt;&lt;Year&gt;2004&lt;/Year&gt;&lt;RecNum&gt;204&lt;/RecNum&gt;&lt;record&gt;&lt;rec-number&gt;204&lt;/rec-number&gt;&lt;foreign-keys&gt;&lt;key app="EN" db-id="sstevav21redwreppryvzv2dse02drr0wpws" timestamp="1543242067"&gt;204&lt;/key&gt;&lt;/foreign-keys&gt;&lt;ref-type name="Journal Article"&gt;17&lt;/ref-type&gt;&lt;contributors&gt;&lt;authors&gt;&lt;author&gt;Diodato, Nazzareno&lt;/author&gt;&lt;author&gt;Ceccarelli, Michele&lt;/author&gt;&lt;/authors&gt;&lt;/contributors&gt;&lt;titles&gt;&lt;title&gt;Multivariate indicator Kriging approach using a GIS to classify soil degradation for Mediterranean agricultural lands&lt;/title&gt;&lt;secondary-title&gt;Ecological Indicators&lt;/secondary-title&gt;&lt;/titles&gt;&lt;periodical&gt;&lt;full-title&gt;Ecological Indicators&lt;/full-title&gt;&lt;/periodical&gt;&lt;pages&gt;177-187&lt;/pages&gt;&lt;volume&gt;4&lt;/volume&gt;&lt;number&gt;3&lt;/number&gt;&lt;dates&gt;&lt;year&gt;2004&lt;/year&gt;&lt;/dates&gt;&lt;isbn&gt;1470-160X&lt;/isbn&gt;&lt;urls&gt;&lt;/urls&gt;&lt;/record&gt;&lt;/Cite&gt;&lt;/EndNote&gt;</w:delInstrText>
          </w:r>
          <w:r w:rsidR="00C1421F" w:rsidRPr="008E088B" w:rsidDel="00C1421F">
            <w:rPr>
              <w:rFonts w:ascii="Book Antiqua" w:hAnsi="Book Antiqua" w:cstheme="majorBidi"/>
              <w:color w:val="131413"/>
              <w:sz w:val="20"/>
              <w:szCs w:val="20"/>
              <w:lang w:val="en-GB"/>
              <w:rPrChange w:id="362" w:author="Donia Jendoubi" w:date="2019-05-21T18:26:00Z">
                <w:rPr>
                  <w:rFonts w:asciiTheme="majorBidi" w:hAnsiTheme="majorBidi" w:cstheme="majorBidi"/>
                  <w:color w:val="131413"/>
                  <w:sz w:val="20"/>
                  <w:szCs w:val="20"/>
                  <w:lang w:val="en-GB"/>
                </w:rPr>
              </w:rPrChange>
            </w:rPr>
            <w:fldChar w:fldCharType="separate"/>
          </w:r>
          <w:r w:rsidR="00C1421F" w:rsidRPr="008E088B" w:rsidDel="00C1421F">
            <w:rPr>
              <w:rFonts w:ascii="Book Antiqua" w:hAnsi="Book Antiqua" w:cstheme="majorBidi"/>
              <w:noProof/>
              <w:color w:val="131413"/>
              <w:sz w:val="20"/>
              <w:szCs w:val="20"/>
              <w:lang w:val="en-GB"/>
              <w:rPrChange w:id="363" w:author="Donia Jendoubi" w:date="2019-05-21T18:26:00Z">
                <w:rPr>
                  <w:rFonts w:asciiTheme="majorBidi" w:hAnsiTheme="majorBidi" w:cstheme="majorBidi"/>
                  <w:noProof/>
                  <w:color w:val="131413"/>
                  <w:sz w:val="20"/>
                  <w:szCs w:val="20"/>
                  <w:lang w:val="en-GB"/>
                </w:rPr>
              </w:rPrChange>
            </w:rPr>
            <w:delText>(Diodato and Ceccarelli, 2004 and Post and Kwon, 2000)</w:delText>
          </w:r>
          <w:r w:rsidR="00C1421F" w:rsidRPr="008E088B" w:rsidDel="00C1421F">
            <w:rPr>
              <w:rFonts w:ascii="Book Antiqua" w:hAnsi="Book Antiqua" w:cstheme="majorBidi"/>
              <w:color w:val="131413"/>
              <w:sz w:val="20"/>
              <w:szCs w:val="20"/>
              <w:lang w:val="en-GB"/>
              <w:rPrChange w:id="364" w:author="Donia Jendoubi" w:date="2019-05-21T18:26:00Z">
                <w:rPr>
                  <w:rFonts w:asciiTheme="majorBidi" w:hAnsiTheme="majorBidi" w:cstheme="majorBidi"/>
                  <w:color w:val="131413"/>
                  <w:sz w:val="20"/>
                  <w:szCs w:val="20"/>
                  <w:lang w:val="en-GB"/>
                </w:rPr>
              </w:rPrChange>
            </w:rPr>
            <w:fldChar w:fldCharType="end"/>
          </w:r>
          <w:r w:rsidR="00C1421F" w:rsidRPr="008E088B" w:rsidDel="00C1421F">
            <w:rPr>
              <w:rFonts w:ascii="Book Antiqua" w:hAnsi="Book Antiqua" w:cstheme="majorBidi"/>
              <w:color w:val="131413"/>
              <w:sz w:val="20"/>
              <w:szCs w:val="20"/>
              <w:lang w:val="en-GB"/>
              <w:rPrChange w:id="365" w:author="Donia Jendoubi" w:date="2019-05-21T18:26:00Z">
                <w:rPr>
                  <w:rFonts w:asciiTheme="majorBidi" w:hAnsiTheme="majorBidi" w:cstheme="majorBidi"/>
                  <w:color w:val="131413"/>
                  <w:sz w:val="20"/>
                  <w:szCs w:val="20"/>
                  <w:lang w:val="en-GB"/>
                </w:rPr>
              </w:rPrChange>
            </w:rPr>
            <w:delText xml:space="preserve">. </w:delText>
          </w:r>
        </w:del>
      </w:ins>
    </w:p>
    <w:p w:rsidR="008E4947" w:rsidRPr="008E088B" w:rsidRDefault="00C1421F">
      <w:pPr>
        <w:jc w:val="both"/>
        <w:rPr>
          <w:rFonts w:ascii="Book Antiqua" w:hAnsi="Book Antiqua" w:cstheme="majorBidi"/>
          <w:sz w:val="20"/>
          <w:szCs w:val="20"/>
          <w:bdr w:val="none" w:sz="0" w:space="0" w:color="auto" w:frame="1"/>
          <w:lang w:val="en-GB"/>
          <w:rPrChange w:id="366" w:author="Donia Jendoubi" w:date="2019-05-21T18:26:00Z">
            <w:rPr>
              <w:rFonts w:asciiTheme="majorBidi" w:hAnsiTheme="majorBidi" w:cstheme="majorBidi"/>
              <w:sz w:val="20"/>
              <w:szCs w:val="20"/>
              <w:bdr w:val="none" w:sz="0" w:space="0" w:color="auto" w:frame="1"/>
              <w:lang w:val="en-GB"/>
            </w:rPr>
          </w:rPrChange>
        </w:rPr>
      </w:pPr>
      <w:ins w:id="367" w:author="Donia Jendoubi" w:date="2019-05-11T16:20:00Z">
        <w:r w:rsidRPr="008E088B">
          <w:rPr>
            <w:rFonts w:ascii="Book Antiqua" w:hAnsi="Book Antiqua" w:cstheme="majorBidi"/>
            <w:color w:val="131413"/>
            <w:sz w:val="20"/>
            <w:szCs w:val="20"/>
            <w:lang w:val="en-GB"/>
            <w:rPrChange w:id="368" w:author="Donia Jendoubi" w:date="2019-05-21T18:26:00Z">
              <w:rPr>
                <w:rFonts w:asciiTheme="majorBidi" w:hAnsiTheme="majorBidi" w:cstheme="majorBidi"/>
                <w:color w:val="131413"/>
                <w:sz w:val="20"/>
                <w:szCs w:val="20"/>
                <w:lang w:val="en-GB"/>
              </w:rPr>
            </w:rPrChange>
          </w:rPr>
          <w:t>Soil organic matter</w:t>
        </w:r>
        <w:r w:rsidRPr="008E088B">
          <w:rPr>
            <w:rFonts w:ascii="Book Antiqua" w:hAnsi="Book Antiqua" w:cstheme="majorBidi"/>
            <w:color w:val="333333"/>
            <w:sz w:val="20"/>
            <w:szCs w:val="20"/>
            <w:bdr w:val="none" w:sz="0" w:space="0" w:color="auto" w:frame="1"/>
            <w:lang w:val="en-GB"/>
            <w:rPrChange w:id="369" w:author="Donia Jendoubi" w:date="2019-05-21T18:26:00Z">
              <w:rPr>
                <w:rFonts w:asciiTheme="majorBidi" w:hAnsiTheme="majorBidi" w:cstheme="majorBidi"/>
                <w:color w:val="333333"/>
                <w:sz w:val="20"/>
                <w:szCs w:val="20"/>
                <w:bdr w:val="none" w:sz="0" w:space="0" w:color="auto" w:frame="1"/>
                <w:lang w:val="en-GB"/>
              </w:rPr>
            </w:rPrChange>
          </w:rPr>
          <w:t xml:space="preserve"> </w:t>
        </w:r>
      </w:ins>
      <w:r w:rsidR="008E4947" w:rsidRPr="008E088B">
        <w:rPr>
          <w:rFonts w:ascii="Book Antiqua" w:hAnsi="Book Antiqua" w:cstheme="majorBidi"/>
          <w:color w:val="333333"/>
          <w:sz w:val="20"/>
          <w:szCs w:val="20"/>
          <w:bdr w:val="none" w:sz="0" w:space="0" w:color="auto" w:frame="1"/>
          <w:lang w:val="en-GB"/>
          <w:rPrChange w:id="370" w:author="Donia Jendoubi" w:date="2019-05-21T18:26:00Z">
            <w:rPr>
              <w:rFonts w:asciiTheme="majorBidi" w:hAnsiTheme="majorBidi" w:cstheme="majorBidi"/>
              <w:color w:val="333333"/>
              <w:sz w:val="20"/>
              <w:szCs w:val="20"/>
              <w:bdr w:val="none" w:sz="0" w:space="0" w:color="auto" w:frame="1"/>
              <w:lang w:val="en-GB"/>
            </w:rPr>
          </w:rPrChange>
        </w:rPr>
        <w:t xml:space="preserve">is one such integrative measure of soil quality, influencing </w:t>
      </w:r>
      <w:r w:rsidR="00AD3217" w:rsidRPr="008E088B">
        <w:rPr>
          <w:rFonts w:ascii="Book Antiqua" w:hAnsi="Book Antiqua" w:cstheme="majorBidi"/>
          <w:color w:val="333333"/>
          <w:sz w:val="20"/>
          <w:szCs w:val="20"/>
          <w:bdr w:val="none" w:sz="0" w:space="0" w:color="auto" w:frame="1"/>
          <w:lang w:val="en-GB"/>
          <w:rPrChange w:id="371" w:author="Donia Jendoubi" w:date="2019-05-21T18:26:00Z">
            <w:rPr>
              <w:rFonts w:asciiTheme="majorBidi" w:hAnsiTheme="majorBidi" w:cstheme="majorBidi"/>
              <w:color w:val="333333"/>
              <w:sz w:val="20"/>
              <w:szCs w:val="20"/>
              <w:bdr w:val="none" w:sz="0" w:space="0" w:color="auto" w:frame="1"/>
              <w:lang w:val="en-GB"/>
            </w:rPr>
          </w:rPrChange>
        </w:rPr>
        <w:t xml:space="preserve">soil stability, </w:t>
      </w:r>
      <w:r w:rsidR="008E4947" w:rsidRPr="008E088B">
        <w:rPr>
          <w:rFonts w:ascii="Book Antiqua" w:hAnsi="Book Antiqua" w:cstheme="majorBidi"/>
          <w:color w:val="333333"/>
          <w:sz w:val="20"/>
          <w:szCs w:val="20"/>
          <w:bdr w:val="none" w:sz="0" w:space="0" w:color="auto" w:frame="1"/>
          <w:lang w:val="en-GB"/>
          <w:rPrChange w:id="372" w:author="Donia Jendoubi" w:date="2019-05-21T18:26:00Z">
            <w:rPr>
              <w:rFonts w:asciiTheme="majorBidi" w:hAnsiTheme="majorBidi" w:cstheme="majorBidi"/>
              <w:color w:val="333333"/>
              <w:sz w:val="20"/>
              <w:szCs w:val="20"/>
              <w:bdr w:val="none" w:sz="0" w:space="0" w:color="auto" w:frame="1"/>
              <w:lang w:val="en-GB"/>
            </w:rPr>
          </w:rPrChange>
        </w:rPr>
        <w:t xml:space="preserve">soil fertility, and hydrological soil properties. OM plays a crucial role in soil erosion: When the </w:t>
      </w:r>
      <w:r w:rsidR="00AD3217" w:rsidRPr="008E088B">
        <w:rPr>
          <w:rFonts w:ascii="Book Antiqua" w:hAnsi="Book Antiqua" w:cstheme="majorBidi"/>
          <w:color w:val="333333"/>
          <w:sz w:val="20"/>
          <w:szCs w:val="20"/>
          <w:bdr w:val="none" w:sz="0" w:space="0" w:color="auto" w:frame="1"/>
          <w:lang w:val="en-GB"/>
          <w:rPrChange w:id="373" w:author="Donia Jendoubi" w:date="2019-05-21T18:26:00Z">
            <w:rPr>
              <w:rFonts w:asciiTheme="majorBidi" w:hAnsiTheme="majorBidi" w:cstheme="majorBidi"/>
              <w:color w:val="333333"/>
              <w:sz w:val="20"/>
              <w:szCs w:val="20"/>
              <w:bdr w:val="none" w:sz="0" w:space="0" w:color="auto" w:frame="1"/>
              <w:lang w:val="en-GB"/>
            </w:rPr>
          </w:rPrChange>
        </w:rPr>
        <w:t xml:space="preserve">erosion removes </w:t>
      </w:r>
      <w:r w:rsidR="008E4947" w:rsidRPr="008E088B">
        <w:rPr>
          <w:rFonts w:ascii="Book Antiqua" w:hAnsi="Book Antiqua" w:cstheme="majorBidi"/>
          <w:color w:val="333333"/>
          <w:sz w:val="20"/>
          <w:szCs w:val="20"/>
          <w:bdr w:val="none" w:sz="0" w:space="0" w:color="auto" w:frame="1"/>
          <w:lang w:val="en-GB"/>
          <w:rPrChange w:id="374" w:author="Donia Jendoubi" w:date="2019-05-21T18:26:00Z">
            <w:rPr>
              <w:rFonts w:asciiTheme="majorBidi" w:hAnsiTheme="majorBidi" w:cstheme="majorBidi"/>
              <w:color w:val="333333"/>
              <w:sz w:val="20"/>
              <w:szCs w:val="20"/>
              <w:bdr w:val="none" w:sz="0" w:space="0" w:color="auto" w:frame="1"/>
              <w:lang w:val="en-GB"/>
            </w:rPr>
          </w:rPrChange>
        </w:rPr>
        <w:t xml:space="preserve">surface soil, OM and clay </w:t>
      </w:r>
      <w:r w:rsidR="008E4947" w:rsidRPr="008E088B">
        <w:rPr>
          <w:rFonts w:ascii="Book Antiqua" w:hAnsi="Book Antiqua" w:cstheme="majorBidi"/>
          <w:sz w:val="20"/>
          <w:szCs w:val="20"/>
          <w:bdr w:val="none" w:sz="0" w:space="0" w:color="auto" w:frame="1"/>
          <w:lang w:val="en-GB"/>
          <w:rPrChange w:id="375" w:author="Donia Jendoubi" w:date="2019-05-21T18:26:00Z">
            <w:rPr>
              <w:rFonts w:asciiTheme="majorBidi" w:hAnsiTheme="majorBidi" w:cstheme="majorBidi"/>
              <w:sz w:val="20"/>
              <w:szCs w:val="20"/>
              <w:bdr w:val="none" w:sz="0" w:space="0" w:color="auto" w:frame="1"/>
              <w:lang w:val="en-GB"/>
            </w:rPr>
          </w:rPrChange>
        </w:rPr>
        <w:t xml:space="preserve">are </w:t>
      </w:r>
      <w:r w:rsidR="00AD3217" w:rsidRPr="008E088B">
        <w:rPr>
          <w:rFonts w:ascii="Book Antiqua" w:hAnsi="Book Antiqua" w:cstheme="majorBidi"/>
          <w:sz w:val="20"/>
          <w:szCs w:val="20"/>
          <w:bdr w:val="none" w:sz="0" w:space="0" w:color="auto" w:frame="1"/>
          <w:lang w:val="en-GB"/>
          <w:rPrChange w:id="376" w:author="Donia Jendoubi" w:date="2019-05-21T18:26:00Z">
            <w:rPr>
              <w:rFonts w:asciiTheme="majorBidi" w:hAnsiTheme="majorBidi" w:cstheme="majorBidi"/>
              <w:sz w:val="20"/>
              <w:szCs w:val="20"/>
              <w:bdr w:val="none" w:sz="0" w:space="0" w:color="auto" w:frame="1"/>
              <w:lang w:val="en-GB"/>
            </w:rPr>
          </w:rPrChange>
        </w:rPr>
        <w:t>vanished</w:t>
      </w:r>
      <w:r w:rsidR="008E4947" w:rsidRPr="008E088B">
        <w:rPr>
          <w:rFonts w:ascii="Book Antiqua" w:hAnsi="Book Antiqua" w:cstheme="majorBidi"/>
          <w:sz w:val="20"/>
          <w:szCs w:val="20"/>
          <w:bdr w:val="none" w:sz="0" w:space="0" w:color="auto" w:frame="1"/>
          <w:lang w:val="en-GB"/>
          <w:rPrChange w:id="377" w:author="Donia Jendoubi" w:date="2019-05-21T18:26:00Z">
            <w:rPr>
              <w:rFonts w:asciiTheme="majorBidi" w:hAnsiTheme="majorBidi" w:cstheme="majorBidi"/>
              <w:sz w:val="20"/>
              <w:szCs w:val="20"/>
              <w:bdr w:val="none" w:sz="0" w:space="0" w:color="auto" w:frame="1"/>
              <w:lang w:val="en-GB"/>
            </w:rPr>
          </w:rPrChange>
        </w:rPr>
        <w:t>, resulting in fertility</w:t>
      </w:r>
      <w:r w:rsidR="00AD3217" w:rsidRPr="008E088B">
        <w:rPr>
          <w:rFonts w:ascii="Book Antiqua" w:hAnsi="Book Antiqua" w:cstheme="majorBidi"/>
          <w:sz w:val="20"/>
          <w:szCs w:val="20"/>
          <w:bdr w:val="none" w:sz="0" w:space="0" w:color="auto" w:frame="1"/>
          <w:lang w:val="en-GB"/>
          <w:rPrChange w:id="378" w:author="Donia Jendoubi" w:date="2019-05-21T18:26:00Z">
            <w:rPr>
              <w:rFonts w:asciiTheme="majorBidi" w:hAnsiTheme="majorBidi" w:cstheme="majorBidi"/>
              <w:sz w:val="20"/>
              <w:szCs w:val="20"/>
              <w:bdr w:val="none" w:sz="0" w:space="0" w:color="auto" w:frame="1"/>
              <w:lang w:val="en-GB"/>
            </w:rPr>
          </w:rPrChange>
        </w:rPr>
        <w:t xml:space="preserve"> decline</w:t>
      </w:r>
      <w:r w:rsidR="008E4947" w:rsidRPr="008E088B">
        <w:rPr>
          <w:rFonts w:ascii="Book Antiqua" w:hAnsi="Book Antiqua" w:cstheme="majorBidi"/>
          <w:sz w:val="20"/>
          <w:szCs w:val="20"/>
          <w:bdr w:val="none" w:sz="0" w:space="0" w:color="auto" w:frame="1"/>
          <w:lang w:val="en-GB"/>
          <w:rPrChange w:id="379" w:author="Donia Jendoubi" w:date="2019-05-21T18:26:00Z">
            <w:rPr>
              <w:rFonts w:asciiTheme="majorBidi" w:hAnsiTheme="majorBidi" w:cstheme="majorBidi"/>
              <w:sz w:val="20"/>
              <w:szCs w:val="20"/>
              <w:bdr w:val="none" w:sz="0" w:space="0" w:color="auto" w:frame="1"/>
              <w:lang w:val="en-GB"/>
            </w:rPr>
          </w:rPrChange>
        </w:rPr>
        <w:t xml:space="preserve">, biological activity, and aggregation </w:t>
      </w:r>
      <w:r w:rsidR="008E4947" w:rsidRPr="008E088B">
        <w:rPr>
          <w:rFonts w:ascii="Book Antiqua" w:hAnsi="Book Antiqua" w:cstheme="majorBidi"/>
          <w:sz w:val="20"/>
          <w:szCs w:val="20"/>
          <w:bdr w:val="none" w:sz="0" w:space="0" w:color="auto" w:frame="1"/>
          <w:lang w:val="en-GB"/>
          <w:rPrChange w:id="380" w:author="Donia Jendoubi" w:date="2019-05-21T18:26:00Z">
            <w:rPr>
              <w:rFonts w:asciiTheme="majorBidi" w:hAnsiTheme="majorBidi" w:cstheme="majorBidi"/>
              <w:sz w:val="20"/>
              <w:szCs w:val="20"/>
              <w:bdr w:val="none" w:sz="0" w:space="0" w:color="auto" w:frame="1"/>
              <w:lang w:val="en-GB"/>
            </w:rPr>
          </w:rPrChange>
        </w:rPr>
        <w:fldChar w:fldCharType="begin"/>
      </w:r>
      <w:r w:rsidR="008E4947" w:rsidRPr="008E088B">
        <w:rPr>
          <w:rFonts w:ascii="Book Antiqua" w:hAnsi="Book Antiqua" w:cstheme="majorBidi"/>
          <w:sz w:val="20"/>
          <w:szCs w:val="20"/>
          <w:bdr w:val="none" w:sz="0" w:space="0" w:color="auto" w:frame="1"/>
          <w:lang w:val="en-GB"/>
          <w:rPrChange w:id="381" w:author="Donia Jendoubi" w:date="2019-05-21T18:26:00Z">
            <w:rPr>
              <w:rFonts w:asciiTheme="majorBidi" w:hAnsiTheme="majorBidi" w:cstheme="majorBidi"/>
              <w:sz w:val="20"/>
              <w:szCs w:val="20"/>
              <w:bdr w:val="none" w:sz="0" w:space="0" w:color="auto" w:frame="1"/>
              <w:lang w:val="en-GB"/>
            </w:rPr>
          </w:rPrChange>
        </w:rPr>
        <w:instrText xml:space="preserve"> ADDIN EN.CITE &lt;EndNote&gt;&lt;Cite&gt;&lt;Author&gt;Wolfgramm&lt;/Author&gt;&lt;Year&gt;2007&lt;/Year&gt;&lt;RecNum&gt;215&lt;/RecNum&gt;&lt;DisplayText&gt;(Wolfgramm, Seiler, Kneubühler, &amp;amp; Liniger, 2007)&lt;/DisplayText&gt;&lt;record&gt;&lt;rec-number&gt;215&lt;/rec-number&gt;&lt;foreign-keys&gt;&lt;key app="EN" db-id="sstevav21redwreppryvzv2dse02drr0wpws" timestamp="1545301726"&gt;215&lt;/key&gt;&lt;/foreign-keys&gt;&lt;ref-type name="Journal Article"&gt;17&lt;/ref-type&gt;&lt;contributors&gt;&lt;authors&gt;&lt;author&gt;Wolfgramm, Bettina&lt;/author&gt;&lt;author&gt;Seiler, Bruno&lt;/author&gt;&lt;author&gt;Kneubühler, Mathias&lt;/author&gt;&lt;author&gt;Liniger, Hanspeter&lt;/author&gt;&lt;/authors&gt;&lt;/contributors&gt;&lt;titles&gt;&lt;title&gt;Spatial assessment of erosion and its impact on soil fertility in the Tajik foothills&lt;/title&gt;&lt;secondary-title&gt;EARSeL eProceedings&lt;/secondary-title&gt;&lt;/titles&gt;&lt;periodical&gt;&lt;full-title&gt;EARSeL eProceedings&lt;/full-title&gt;&lt;/periodical&gt;&lt;pages&gt;12-25&lt;/pages&gt;&lt;volume&gt;6&lt;/volume&gt;&lt;number&gt;1&lt;/number&gt;&lt;dates&gt;&lt;year&gt;2007&lt;/year&gt;&lt;/dates&gt;&lt;isbn&gt;1729-3782&lt;/isbn&gt;&lt;urls&gt;&lt;/urls&gt;&lt;/record&gt;&lt;/Cite&gt;&lt;/EndNote&gt;</w:instrText>
      </w:r>
      <w:r w:rsidR="008E4947" w:rsidRPr="008E088B">
        <w:rPr>
          <w:rFonts w:ascii="Book Antiqua" w:hAnsi="Book Antiqua" w:cstheme="majorBidi"/>
          <w:sz w:val="20"/>
          <w:szCs w:val="20"/>
          <w:bdr w:val="none" w:sz="0" w:space="0" w:color="auto" w:frame="1"/>
          <w:lang w:val="en-GB"/>
          <w:rPrChange w:id="382" w:author="Donia Jendoubi" w:date="2019-05-21T18:26:00Z">
            <w:rPr>
              <w:rFonts w:asciiTheme="majorBidi" w:hAnsiTheme="majorBidi" w:cstheme="majorBidi"/>
              <w:sz w:val="20"/>
              <w:szCs w:val="20"/>
              <w:bdr w:val="none" w:sz="0" w:space="0" w:color="auto" w:frame="1"/>
              <w:lang w:val="en-GB"/>
            </w:rPr>
          </w:rPrChange>
        </w:rPr>
        <w:fldChar w:fldCharType="separate"/>
      </w:r>
      <w:r w:rsidR="008E4947" w:rsidRPr="008E088B">
        <w:rPr>
          <w:rFonts w:ascii="Book Antiqua" w:hAnsi="Book Antiqua" w:cstheme="majorBidi"/>
          <w:noProof/>
          <w:sz w:val="20"/>
          <w:szCs w:val="20"/>
          <w:bdr w:val="none" w:sz="0" w:space="0" w:color="auto" w:frame="1"/>
          <w:lang w:val="en-GB"/>
          <w:rPrChange w:id="383" w:author="Donia Jendoubi" w:date="2019-05-21T18:26:00Z">
            <w:rPr>
              <w:rFonts w:asciiTheme="majorBidi" w:hAnsiTheme="majorBidi" w:cstheme="majorBidi"/>
              <w:noProof/>
              <w:sz w:val="20"/>
              <w:szCs w:val="20"/>
              <w:bdr w:val="none" w:sz="0" w:space="0" w:color="auto" w:frame="1"/>
              <w:lang w:val="en-GB"/>
            </w:rPr>
          </w:rPrChange>
        </w:rPr>
        <w:t>(Wolfgramm et al., 2007)</w:t>
      </w:r>
      <w:r w:rsidR="008E4947" w:rsidRPr="008E088B">
        <w:rPr>
          <w:rFonts w:ascii="Book Antiqua" w:hAnsi="Book Antiqua" w:cstheme="majorBidi"/>
          <w:sz w:val="20"/>
          <w:szCs w:val="20"/>
          <w:bdr w:val="none" w:sz="0" w:space="0" w:color="auto" w:frame="1"/>
          <w:lang w:val="en-GB"/>
          <w:rPrChange w:id="384" w:author="Donia Jendoubi" w:date="2019-05-21T18:26:00Z">
            <w:rPr>
              <w:rFonts w:asciiTheme="majorBidi" w:hAnsiTheme="majorBidi" w:cstheme="majorBidi"/>
              <w:sz w:val="20"/>
              <w:szCs w:val="20"/>
              <w:bdr w:val="none" w:sz="0" w:space="0" w:color="auto" w:frame="1"/>
              <w:lang w:val="en-GB"/>
            </w:rPr>
          </w:rPrChange>
        </w:rPr>
        <w:fldChar w:fldCharType="end"/>
      </w:r>
      <w:r w:rsidR="008E4947" w:rsidRPr="008E088B">
        <w:rPr>
          <w:rFonts w:ascii="Book Antiqua" w:hAnsi="Book Antiqua" w:cstheme="majorBidi"/>
          <w:sz w:val="20"/>
          <w:szCs w:val="20"/>
          <w:bdr w:val="none" w:sz="0" w:space="0" w:color="auto" w:frame="1"/>
          <w:lang w:val="en-GB"/>
          <w:rPrChange w:id="385" w:author="Donia Jendoubi" w:date="2019-05-21T18:26:00Z">
            <w:rPr>
              <w:rFonts w:asciiTheme="majorBidi" w:hAnsiTheme="majorBidi" w:cstheme="majorBidi"/>
              <w:sz w:val="20"/>
              <w:szCs w:val="20"/>
              <w:bdr w:val="none" w:sz="0" w:space="0" w:color="auto" w:frame="1"/>
              <w:lang w:val="en-GB"/>
            </w:rPr>
          </w:rPrChange>
        </w:rPr>
        <w:t xml:space="preserve">. In </w:t>
      </w:r>
      <w:r w:rsidR="007C6FDE" w:rsidRPr="008E088B">
        <w:rPr>
          <w:rFonts w:ascii="Book Antiqua" w:hAnsi="Book Antiqua" w:cstheme="majorBidi"/>
          <w:sz w:val="20"/>
          <w:szCs w:val="20"/>
          <w:bdr w:val="none" w:sz="0" w:space="0" w:color="auto" w:frame="1"/>
          <w:lang w:val="en-GB"/>
          <w:rPrChange w:id="386" w:author="Donia Jendoubi" w:date="2019-05-21T18:26:00Z">
            <w:rPr>
              <w:rFonts w:asciiTheme="majorBidi" w:hAnsiTheme="majorBidi" w:cstheme="majorBidi"/>
              <w:sz w:val="20"/>
              <w:szCs w:val="20"/>
              <w:bdr w:val="none" w:sz="0" w:space="0" w:color="auto" w:frame="1"/>
              <w:lang w:val="en-GB"/>
            </w:rPr>
          </w:rPrChange>
        </w:rPr>
        <w:t>soils with high calcareous silty amounts</w:t>
      </w:r>
      <w:r w:rsidR="008E4947" w:rsidRPr="008E088B">
        <w:rPr>
          <w:rFonts w:ascii="Book Antiqua" w:hAnsi="Book Antiqua" w:cstheme="majorBidi"/>
          <w:sz w:val="20"/>
          <w:szCs w:val="20"/>
          <w:bdr w:val="none" w:sz="0" w:space="0" w:color="auto" w:frame="1"/>
          <w:lang w:val="en-GB"/>
          <w:rPrChange w:id="387" w:author="Donia Jendoubi" w:date="2019-05-21T18:26:00Z">
            <w:rPr>
              <w:rFonts w:asciiTheme="majorBidi" w:hAnsiTheme="majorBidi" w:cstheme="majorBidi"/>
              <w:sz w:val="20"/>
              <w:szCs w:val="20"/>
              <w:bdr w:val="none" w:sz="0" w:space="0" w:color="auto" w:frame="1"/>
              <w:lang w:val="en-GB"/>
            </w:rPr>
          </w:rPrChange>
        </w:rPr>
        <w:t xml:space="preserve"> and in the absence of clay, OM is particularly important with regard to the </w:t>
      </w:r>
      <w:r w:rsidR="007C6FDE" w:rsidRPr="008E088B">
        <w:rPr>
          <w:rFonts w:ascii="Book Antiqua" w:hAnsi="Book Antiqua" w:cstheme="majorBidi"/>
          <w:sz w:val="20"/>
          <w:szCs w:val="20"/>
          <w:bdr w:val="none" w:sz="0" w:space="0" w:color="auto" w:frame="1"/>
          <w:lang w:val="en-GB"/>
          <w:rPrChange w:id="388" w:author="Donia Jendoubi" w:date="2019-05-21T18:26:00Z">
            <w:rPr>
              <w:rFonts w:asciiTheme="majorBidi" w:hAnsiTheme="majorBidi" w:cstheme="majorBidi"/>
              <w:sz w:val="20"/>
              <w:szCs w:val="20"/>
              <w:bdr w:val="none" w:sz="0" w:space="0" w:color="auto" w:frame="1"/>
              <w:lang w:val="en-GB"/>
            </w:rPr>
          </w:rPrChange>
        </w:rPr>
        <w:t xml:space="preserve">soil physical properties </w:t>
      </w:r>
      <w:r w:rsidR="008E4947" w:rsidRPr="008E088B">
        <w:rPr>
          <w:rFonts w:ascii="Book Antiqua" w:hAnsi="Book Antiqua" w:cstheme="majorBidi"/>
          <w:sz w:val="20"/>
          <w:szCs w:val="20"/>
          <w:bdr w:val="none" w:sz="0" w:space="0" w:color="auto" w:frame="1"/>
          <w:lang w:val="en-GB"/>
          <w:rPrChange w:id="389" w:author="Donia Jendoubi" w:date="2019-05-21T18:26:00Z">
            <w:rPr>
              <w:rFonts w:asciiTheme="majorBidi" w:hAnsiTheme="majorBidi" w:cstheme="majorBidi"/>
              <w:sz w:val="20"/>
              <w:szCs w:val="20"/>
              <w:bdr w:val="none" w:sz="0" w:space="0" w:color="auto" w:frame="1"/>
              <w:lang w:val="en-GB"/>
            </w:rPr>
          </w:rPrChange>
        </w:rPr>
        <w:t xml:space="preserve">(e.g. soil structure, porosity, and bulk density), which again determine </w:t>
      </w:r>
      <w:proofErr w:type="spellStart"/>
      <w:r w:rsidR="008E4947" w:rsidRPr="008E088B">
        <w:rPr>
          <w:rFonts w:ascii="Book Antiqua" w:hAnsi="Book Antiqua" w:cstheme="majorBidi"/>
          <w:sz w:val="20"/>
          <w:szCs w:val="20"/>
          <w:bdr w:val="none" w:sz="0" w:space="0" w:color="auto" w:frame="1"/>
          <w:lang w:val="en-GB"/>
          <w:rPrChange w:id="390" w:author="Donia Jendoubi" w:date="2019-05-21T18:26:00Z">
            <w:rPr>
              <w:rFonts w:asciiTheme="majorBidi" w:hAnsiTheme="majorBidi" w:cstheme="majorBidi"/>
              <w:sz w:val="20"/>
              <w:szCs w:val="20"/>
              <w:bdr w:val="none" w:sz="0" w:space="0" w:color="auto" w:frame="1"/>
              <w:lang w:val="en-GB"/>
            </w:rPr>
          </w:rPrChange>
        </w:rPr>
        <w:t>erodibility</w:t>
      </w:r>
      <w:proofErr w:type="spellEnd"/>
      <w:r w:rsidR="008E4947" w:rsidRPr="008E088B">
        <w:rPr>
          <w:rFonts w:ascii="Book Antiqua" w:hAnsi="Book Antiqua" w:cstheme="majorBidi"/>
          <w:sz w:val="20"/>
          <w:szCs w:val="20"/>
          <w:bdr w:val="none" w:sz="0" w:space="0" w:color="auto" w:frame="1"/>
          <w:lang w:val="en-GB"/>
          <w:rPrChange w:id="391" w:author="Donia Jendoubi" w:date="2019-05-21T18:26:00Z">
            <w:rPr>
              <w:rFonts w:asciiTheme="majorBidi" w:hAnsiTheme="majorBidi" w:cstheme="majorBidi"/>
              <w:sz w:val="20"/>
              <w:szCs w:val="20"/>
              <w:bdr w:val="none" w:sz="0" w:space="0" w:color="auto" w:frame="1"/>
              <w:lang w:val="en-GB"/>
            </w:rPr>
          </w:rPrChange>
        </w:rPr>
        <w:t xml:space="preserve"> </w:t>
      </w:r>
      <w:r w:rsidR="008E4947" w:rsidRPr="008E088B">
        <w:rPr>
          <w:rFonts w:ascii="Book Antiqua" w:hAnsi="Book Antiqua" w:cstheme="majorBidi"/>
          <w:sz w:val="20"/>
          <w:szCs w:val="20"/>
          <w:bdr w:val="none" w:sz="0" w:space="0" w:color="auto" w:frame="1"/>
          <w:lang w:val="en-GB"/>
          <w:rPrChange w:id="392" w:author="Donia Jendoubi" w:date="2019-05-21T18:26:00Z">
            <w:rPr>
              <w:rFonts w:asciiTheme="majorBidi" w:hAnsiTheme="majorBidi" w:cstheme="majorBidi"/>
              <w:sz w:val="20"/>
              <w:szCs w:val="20"/>
              <w:bdr w:val="none" w:sz="0" w:space="0" w:color="auto" w:frame="1"/>
              <w:lang w:val="en-GB"/>
            </w:rPr>
          </w:rPrChange>
        </w:rPr>
        <w:fldChar w:fldCharType="begin"/>
      </w:r>
      <w:r w:rsidR="008E4947" w:rsidRPr="008E088B">
        <w:rPr>
          <w:rFonts w:ascii="Book Antiqua" w:hAnsi="Book Antiqua" w:cstheme="majorBidi"/>
          <w:sz w:val="20"/>
          <w:szCs w:val="20"/>
          <w:bdr w:val="none" w:sz="0" w:space="0" w:color="auto" w:frame="1"/>
          <w:lang w:val="en-GB"/>
          <w:rPrChange w:id="393" w:author="Donia Jendoubi" w:date="2019-05-21T18:26:00Z">
            <w:rPr>
              <w:rFonts w:asciiTheme="majorBidi" w:hAnsiTheme="majorBidi" w:cstheme="majorBidi"/>
              <w:sz w:val="20"/>
              <w:szCs w:val="20"/>
              <w:bdr w:val="none" w:sz="0" w:space="0" w:color="auto" w:frame="1"/>
              <w:lang w:val="en-GB"/>
            </w:rPr>
          </w:rPrChange>
        </w:rPr>
        <w:instrText xml:space="preserve"> ADDIN EN.CITE &lt;EndNote&gt;&lt;Cite&gt;&lt;Author&gt;Hill&lt;/Author&gt;&lt;Year&gt;2000&lt;/Year&gt;&lt;RecNum&gt;214&lt;/RecNum&gt;&lt;DisplayText&gt;(Hill &amp;amp; Schütt, 2000)&lt;/DisplayText&gt;&lt;record&gt;&lt;rec-number&gt;214&lt;/rec-number&gt;&lt;foreign-keys&gt;&lt;key app="EN" db-id="sstevav21redwreppryvzv2dse02drr0wpws" timestamp="1545301676"&gt;214&lt;/key&gt;&lt;/foreign-keys&gt;&lt;ref-type name="Journal Article"&gt;17&lt;/ref-type&gt;&lt;contributors&gt;&lt;authors&gt;&lt;author&gt;Hill, Joachim&lt;/author&gt;&lt;author&gt;Schütt, Brigitta&lt;/author&gt;&lt;/authors&gt;&lt;/contributors&gt;&lt;titles&gt;&lt;title&gt;Mapping complex patterns of erosion and stability in dry Mediterranean ecosystems&lt;/title&gt;&lt;secondary-title&gt;Remote Sensing of Environment&lt;/secondary-title&gt;&lt;/titles&gt;&lt;periodical&gt;&lt;full-title&gt;Remote Sensing of Environment&lt;/full-title&gt;&lt;/periodical&gt;&lt;pages&gt;557-569&lt;/pages&gt;&lt;volume&gt;74&lt;/volume&gt;&lt;number&gt;3&lt;/number&gt;&lt;dates&gt;&lt;year&gt;2000&lt;/year&gt;&lt;/dates&gt;&lt;isbn&gt;0034-4257&lt;/isbn&gt;&lt;urls&gt;&lt;/urls&gt;&lt;/record&gt;&lt;/Cite&gt;&lt;/EndNote&gt;</w:instrText>
      </w:r>
      <w:r w:rsidR="008E4947" w:rsidRPr="008E088B">
        <w:rPr>
          <w:rFonts w:ascii="Book Antiqua" w:hAnsi="Book Antiqua" w:cstheme="majorBidi"/>
          <w:sz w:val="20"/>
          <w:szCs w:val="20"/>
          <w:bdr w:val="none" w:sz="0" w:space="0" w:color="auto" w:frame="1"/>
          <w:lang w:val="en-GB"/>
          <w:rPrChange w:id="394" w:author="Donia Jendoubi" w:date="2019-05-21T18:26:00Z">
            <w:rPr>
              <w:rFonts w:asciiTheme="majorBidi" w:hAnsiTheme="majorBidi" w:cstheme="majorBidi"/>
              <w:sz w:val="20"/>
              <w:szCs w:val="20"/>
              <w:bdr w:val="none" w:sz="0" w:space="0" w:color="auto" w:frame="1"/>
              <w:lang w:val="en-GB"/>
            </w:rPr>
          </w:rPrChange>
        </w:rPr>
        <w:fldChar w:fldCharType="separate"/>
      </w:r>
      <w:r w:rsidR="008E4947" w:rsidRPr="008E088B">
        <w:rPr>
          <w:rFonts w:ascii="Book Antiqua" w:hAnsi="Book Antiqua" w:cstheme="majorBidi"/>
          <w:noProof/>
          <w:sz w:val="20"/>
          <w:szCs w:val="20"/>
          <w:bdr w:val="none" w:sz="0" w:space="0" w:color="auto" w:frame="1"/>
          <w:lang w:val="en-GB"/>
          <w:rPrChange w:id="395" w:author="Donia Jendoubi" w:date="2019-05-21T18:26:00Z">
            <w:rPr>
              <w:rFonts w:asciiTheme="majorBidi" w:hAnsiTheme="majorBidi" w:cstheme="majorBidi"/>
              <w:noProof/>
              <w:sz w:val="20"/>
              <w:szCs w:val="20"/>
              <w:bdr w:val="none" w:sz="0" w:space="0" w:color="auto" w:frame="1"/>
              <w:lang w:val="en-GB"/>
            </w:rPr>
          </w:rPrChange>
        </w:rPr>
        <w:t>(Hill and Schütt, 2000)</w:t>
      </w:r>
      <w:r w:rsidR="008E4947" w:rsidRPr="008E088B">
        <w:rPr>
          <w:rFonts w:ascii="Book Antiqua" w:hAnsi="Book Antiqua" w:cstheme="majorBidi"/>
          <w:sz w:val="20"/>
          <w:szCs w:val="20"/>
          <w:bdr w:val="none" w:sz="0" w:space="0" w:color="auto" w:frame="1"/>
          <w:lang w:val="en-GB"/>
          <w:rPrChange w:id="396" w:author="Donia Jendoubi" w:date="2019-05-21T18:26:00Z">
            <w:rPr>
              <w:rFonts w:asciiTheme="majorBidi" w:hAnsiTheme="majorBidi" w:cstheme="majorBidi"/>
              <w:sz w:val="20"/>
              <w:szCs w:val="20"/>
              <w:bdr w:val="none" w:sz="0" w:space="0" w:color="auto" w:frame="1"/>
              <w:lang w:val="en-GB"/>
            </w:rPr>
          </w:rPrChange>
        </w:rPr>
        <w:fldChar w:fldCharType="end"/>
      </w:r>
      <w:r w:rsidR="008E4947" w:rsidRPr="008E088B">
        <w:rPr>
          <w:rFonts w:ascii="Book Antiqua" w:hAnsi="Book Antiqua" w:cstheme="majorBidi"/>
          <w:sz w:val="20"/>
          <w:szCs w:val="20"/>
          <w:bdr w:val="none" w:sz="0" w:space="0" w:color="auto" w:frame="1"/>
          <w:lang w:val="en-GB"/>
          <w:rPrChange w:id="397" w:author="Donia Jendoubi" w:date="2019-05-21T18:26:00Z">
            <w:rPr>
              <w:rFonts w:asciiTheme="majorBidi" w:hAnsiTheme="majorBidi" w:cstheme="majorBidi"/>
              <w:sz w:val="20"/>
              <w:szCs w:val="20"/>
              <w:bdr w:val="none" w:sz="0" w:space="0" w:color="auto" w:frame="1"/>
              <w:lang w:val="en-GB"/>
            </w:rPr>
          </w:rPrChange>
        </w:rPr>
        <w:t xml:space="preserve">. </w:t>
      </w:r>
    </w:p>
    <w:p w:rsidR="008E4947" w:rsidRPr="008E088B" w:rsidRDefault="007C6FDE">
      <w:pPr>
        <w:autoSpaceDE w:val="0"/>
        <w:autoSpaceDN w:val="0"/>
        <w:adjustRightInd w:val="0"/>
        <w:spacing w:after="0"/>
        <w:jc w:val="both"/>
        <w:rPr>
          <w:rFonts w:ascii="Book Antiqua" w:hAnsi="Book Antiqua" w:cstheme="majorBidi"/>
          <w:color w:val="131413"/>
          <w:sz w:val="20"/>
          <w:szCs w:val="20"/>
          <w:lang w:val="en-GB"/>
          <w:rPrChange w:id="398" w:author="Donia Jendoubi" w:date="2019-05-21T18:26:00Z">
            <w:rPr>
              <w:rFonts w:asciiTheme="majorBidi" w:hAnsiTheme="majorBidi" w:cstheme="majorBidi"/>
              <w:color w:val="131413"/>
              <w:sz w:val="20"/>
              <w:szCs w:val="20"/>
              <w:lang w:val="en-GB"/>
            </w:rPr>
          </w:rPrChange>
        </w:rPr>
      </w:pPr>
      <w:del w:id="399" w:author="Donia Jendoubi" w:date="2019-05-11T16:21:00Z">
        <w:r w:rsidRPr="008E088B" w:rsidDel="00C1421F">
          <w:rPr>
            <w:rFonts w:ascii="Book Antiqua" w:hAnsi="Book Antiqua" w:cstheme="majorBidi"/>
            <w:color w:val="131413"/>
            <w:sz w:val="20"/>
            <w:szCs w:val="20"/>
            <w:lang w:val="en-GB"/>
            <w:rPrChange w:id="400" w:author="Donia Jendoubi" w:date="2019-05-21T18:26:00Z">
              <w:rPr>
                <w:rFonts w:asciiTheme="majorBidi" w:hAnsiTheme="majorBidi" w:cstheme="majorBidi"/>
                <w:color w:val="131413"/>
                <w:sz w:val="20"/>
                <w:szCs w:val="20"/>
                <w:lang w:val="en-GB"/>
              </w:rPr>
            </w:rPrChange>
          </w:rPr>
          <w:delText xml:space="preserve">Some soil biological degradation types were caused by </w:delText>
        </w:r>
        <w:r w:rsidR="008E4947" w:rsidRPr="008E088B" w:rsidDel="00C1421F">
          <w:rPr>
            <w:rFonts w:ascii="Book Antiqua" w:hAnsi="Book Antiqua" w:cstheme="majorBidi"/>
            <w:color w:val="131413"/>
            <w:sz w:val="20"/>
            <w:szCs w:val="20"/>
            <w:lang w:val="en-GB"/>
            <w:rPrChange w:id="401" w:author="Donia Jendoubi" w:date="2019-05-21T18:26:00Z">
              <w:rPr>
                <w:rFonts w:asciiTheme="majorBidi" w:hAnsiTheme="majorBidi" w:cstheme="majorBidi"/>
                <w:color w:val="131413"/>
                <w:sz w:val="20"/>
                <w:szCs w:val="20"/>
                <w:lang w:val="en-GB"/>
              </w:rPr>
            </w:rPrChange>
          </w:rPr>
          <w:delText xml:space="preserve">agricultural practices. </w:delText>
        </w:r>
      </w:del>
      <w:r w:rsidR="008E4947" w:rsidRPr="008E088B">
        <w:rPr>
          <w:rFonts w:ascii="Book Antiqua" w:hAnsi="Book Antiqua" w:cstheme="majorBidi"/>
          <w:color w:val="131413"/>
          <w:sz w:val="20"/>
          <w:szCs w:val="20"/>
          <w:lang w:val="en-GB"/>
          <w:rPrChange w:id="402" w:author="Donia Jendoubi" w:date="2019-05-21T18:26:00Z">
            <w:rPr>
              <w:rFonts w:asciiTheme="majorBidi" w:hAnsiTheme="majorBidi" w:cstheme="majorBidi"/>
              <w:color w:val="131413"/>
              <w:sz w:val="20"/>
              <w:szCs w:val="20"/>
              <w:lang w:val="en-GB"/>
            </w:rPr>
          </w:rPrChange>
        </w:rPr>
        <w:t xml:space="preserve">Mediterranean soils </w:t>
      </w:r>
      <w:r w:rsidRPr="008E088B">
        <w:rPr>
          <w:rFonts w:ascii="Book Antiqua" w:hAnsi="Book Antiqua" w:cstheme="majorBidi"/>
          <w:color w:val="131413"/>
          <w:sz w:val="20"/>
          <w:szCs w:val="20"/>
          <w:lang w:val="en-GB"/>
          <w:rPrChange w:id="403" w:author="Donia Jendoubi" w:date="2019-05-21T18:26:00Z">
            <w:rPr>
              <w:rFonts w:asciiTheme="majorBidi" w:hAnsiTheme="majorBidi" w:cstheme="majorBidi"/>
              <w:color w:val="131413"/>
              <w:sz w:val="20"/>
              <w:szCs w:val="20"/>
              <w:lang w:val="en-GB"/>
            </w:rPr>
          </w:rPrChange>
        </w:rPr>
        <w:t>ar</w:t>
      </w:r>
      <w:r w:rsidR="008E4947" w:rsidRPr="008E088B">
        <w:rPr>
          <w:rFonts w:ascii="Book Antiqua" w:hAnsi="Book Antiqua" w:cstheme="majorBidi"/>
          <w:color w:val="131413"/>
          <w:sz w:val="20"/>
          <w:szCs w:val="20"/>
          <w:lang w:val="en-GB"/>
          <w:rPrChange w:id="404" w:author="Donia Jendoubi" w:date="2019-05-21T18:26:00Z">
            <w:rPr>
              <w:rFonts w:asciiTheme="majorBidi" w:hAnsiTheme="majorBidi" w:cstheme="majorBidi"/>
              <w:color w:val="131413"/>
              <w:sz w:val="20"/>
              <w:szCs w:val="20"/>
              <w:lang w:val="en-GB"/>
            </w:rPr>
          </w:rPrChange>
        </w:rPr>
        <w:t>e</w:t>
      </w:r>
      <w:r w:rsidRPr="008E088B">
        <w:rPr>
          <w:rFonts w:ascii="Book Antiqua" w:hAnsi="Book Antiqua" w:cstheme="majorBidi"/>
          <w:color w:val="131413"/>
          <w:sz w:val="20"/>
          <w:szCs w:val="20"/>
          <w:lang w:val="en-GB"/>
          <w:rPrChange w:id="405" w:author="Donia Jendoubi" w:date="2019-05-21T18:26:00Z">
            <w:rPr>
              <w:rFonts w:asciiTheme="majorBidi" w:hAnsiTheme="majorBidi" w:cstheme="majorBidi"/>
              <w:color w:val="131413"/>
              <w:sz w:val="20"/>
              <w:szCs w:val="20"/>
              <w:lang w:val="en-GB"/>
            </w:rPr>
          </w:rPrChange>
        </w:rPr>
        <w:t xml:space="preserve"> characterized by</w:t>
      </w:r>
      <w:r w:rsidR="008E4947" w:rsidRPr="008E088B">
        <w:rPr>
          <w:rFonts w:ascii="Book Antiqua" w:hAnsi="Book Antiqua" w:cstheme="majorBidi"/>
          <w:color w:val="131413"/>
          <w:sz w:val="20"/>
          <w:szCs w:val="20"/>
          <w:lang w:val="en-GB"/>
          <w:rPrChange w:id="406" w:author="Donia Jendoubi" w:date="2019-05-21T18:26:00Z">
            <w:rPr>
              <w:rFonts w:asciiTheme="majorBidi" w:hAnsiTheme="majorBidi" w:cstheme="majorBidi"/>
              <w:color w:val="131413"/>
              <w:sz w:val="20"/>
              <w:szCs w:val="20"/>
              <w:lang w:val="en-GB"/>
            </w:rPr>
          </w:rPrChange>
        </w:rPr>
        <w:t xml:space="preserve"> </w:t>
      </w:r>
      <w:r w:rsidRPr="008E088B">
        <w:rPr>
          <w:rFonts w:ascii="Book Antiqua" w:hAnsi="Book Antiqua" w:cstheme="majorBidi"/>
          <w:color w:val="131413"/>
          <w:sz w:val="20"/>
          <w:szCs w:val="20"/>
          <w:lang w:val="en-GB"/>
          <w:rPrChange w:id="407" w:author="Donia Jendoubi" w:date="2019-05-21T18:26:00Z">
            <w:rPr>
              <w:rFonts w:asciiTheme="majorBidi" w:hAnsiTheme="majorBidi" w:cstheme="majorBidi"/>
              <w:color w:val="131413"/>
              <w:sz w:val="20"/>
              <w:szCs w:val="20"/>
              <w:lang w:val="en-GB"/>
            </w:rPr>
          </w:rPrChange>
        </w:rPr>
        <w:t>low</w:t>
      </w:r>
      <w:r w:rsidR="008E4947" w:rsidRPr="008E088B">
        <w:rPr>
          <w:rFonts w:ascii="Book Antiqua" w:hAnsi="Book Antiqua" w:cstheme="majorBidi"/>
          <w:color w:val="131413"/>
          <w:sz w:val="20"/>
          <w:szCs w:val="20"/>
          <w:lang w:val="en-GB"/>
          <w:rPrChange w:id="408" w:author="Donia Jendoubi" w:date="2019-05-21T18:26:00Z">
            <w:rPr>
              <w:rFonts w:asciiTheme="majorBidi" w:hAnsiTheme="majorBidi" w:cstheme="majorBidi"/>
              <w:color w:val="131413"/>
              <w:sz w:val="20"/>
              <w:szCs w:val="20"/>
              <w:lang w:val="en-GB"/>
            </w:rPr>
          </w:rPrChange>
        </w:rPr>
        <w:t xml:space="preserve"> amounts of OM, which results in a </w:t>
      </w:r>
      <w:r w:rsidRPr="008E088B">
        <w:rPr>
          <w:rFonts w:ascii="Book Antiqua" w:hAnsi="Book Antiqua" w:cstheme="majorBidi"/>
          <w:color w:val="131413"/>
          <w:sz w:val="20"/>
          <w:szCs w:val="20"/>
          <w:lang w:val="en-GB"/>
          <w:rPrChange w:id="409" w:author="Donia Jendoubi" w:date="2019-05-21T18:26:00Z">
            <w:rPr>
              <w:rFonts w:asciiTheme="majorBidi" w:hAnsiTheme="majorBidi" w:cstheme="majorBidi"/>
              <w:color w:val="131413"/>
              <w:sz w:val="20"/>
              <w:szCs w:val="20"/>
              <w:lang w:val="en-GB"/>
            </w:rPr>
          </w:rPrChange>
        </w:rPr>
        <w:t xml:space="preserve">soil fertility </w:t>
      </w:r>
      <w:r w:rsidR="008E4947" w:rsidRPr="008E088B">
        <w:rPr>
          <w:rFonts w:ascii="Book Antiqua" w:hAnsi="Book Antiqua" w:cstheme="majorBidi"/>
          <w:color w:val="131413"/>
          <w:sz w:val="20"/>
          <w:szCs w:val="20"/>
          <w:lang w:val="en-GB"/>
          <w:rPrChange w:id="410" w:author="Donia Jendoubi" w:date="2019-05-21T18:26:00Z">
            <w:rPr>
              <w:rFonts w:asciiTheme="majorBidi" w:hAnsiTheme="majorBidi" w:cstheme="majorBidi"/>
              <w:color w:val="131413"/>
              <w:sz w:val="20"/>
              <w:szCs w:val="20"/>
              <w:lang w:val="en-GB"/>
            </w:rPr>
          </w:rPrChange>
        </w:rPr>
        <w:t>decline and structure</w:t>
      </w:r>
      <w:r w:rsidRPr="008E088B">
        <w:rPr>
          <w:rFonts w:ascii="Book Antiqua" w:hAnsi="Book Antiqua" w:cstheme="majorBidi"/>
          <w:color w:val="131413"/>
          <w:sz w:val="20"/>
          <w:szCs w:val="20"/>
          <w:lang w:val="en-GB"/>
          <w:rPrChange w:id="411" w:author="Donia Jendoubi" w:date="2019-05-21T18:26:00Z">
            <w:rPr>
              <w:rFonts w:asciiTheme="majorBidi" w:hAnsiTheme="majorBidi" w:cstheme="majorBidi"/>
              <w:color w:val="131413"/>
              <w:sz w:val="20"/>
              <w:szCs w:val="20"/>
              <w:lang w:val="en-GB"/>
            </w:rPr>
          </w:rPrChange>
        </w:rPr>
        <w:t xml:space="preserve"> loss</w:t>
      </w:r>
      <w:ins w:id="412" w:author="Donia Jendoubi" w:date="2019-05-11T16:40:00Z">
        <w:r w:rsidR="00597614" w:rsidRPr="008E088B">
          <w:rPr>
            <w:rFonts w:ascii="Book Antiqua" w:hAnsi="Book Antiqua" w:cstheme="majorBidi"/>
            <w:color w:val="131413"/>
            <w:sz w:val="20"/>
            <w:szCs w:val="20"/>
            <w:lang w:val="en-GB"/>
            <w:rPrChange w:id="413" w:author="Donia Jendoubi" w:date="2019-05-21T18:26:00Z">
              <w:rPr>
                <w:rFonts w:asciiTheme="majorBidi" w:hAnsiTheme="majorBidi" w:cstheme="majorBidi"/>
                <w:color w:val="131413"/>
                <w:sz w:val="20"/>
                <w:szCs w:val="20"/>
                <w:highlight w:val="yellow"/>
                <w:lang w:val="en-GB"/>
              </w:rPr>
            </w:rPrChange>
          </w:rPr>
          <w:t xml:space="preserve"> (</w:t>
        </w:r>
        <w:r w:rsidR="00597614" w:rsidRPr="008E088B">
          <w:rPr>
            <w:rFonts w:ascii="Book Antiqua" w:hAnsi="Book Antiqua" w:cstheme="majorBidi"/>
            <w:sz w:val="20"/>
            <w:szCs w:val="20"/>
            <w:lang w:val="en-GB"/>
            <w:rPrChange w:id="414" w:author="Donia Jendoubi" w:date="2019-05-21T18:26:00Z">
              <w:rPr>
                <w:rFonts w:asciiTheme="majorBidi" w:hAnsiTheme="majorBidi" w:cstheme="majorBidi"/>
                <w:sz w:val="20"/>
                <w:szCs w:val="20"/>
                <w:lang w:val="en-GB"/>
              </w:rPr>
            </w:rPrChange>
          </w:rPr>
          <w:t>Van-Camp et al. 2004)</w:t>
        </w:r>
      </w:ins>
      <w:r w:rsidR="008E4947" w:rsidRPr="008E088B">
        <w:rPr>
          <w:rFonts w:ascii="Book Antiqua" w:hAnsi="Book Antiqua" w:cstheme="majorBidi"/>
          <w:color w:val="131413"/>
          <w:sz w:val="20"/>
          <w:szCs w:val="20"/>
          <w:lang w:val="en-GB"/>
          <w:rPrChange w:id="415" w:author="Donia Jendoubi" w:date="2019-05-21T18:26:00Z">
            <w:rPr>
              <w:rFonts w:asciiTheme="majorBidi" w:hAnsiTheme="majorBidi" w:cstheme="majorBidi"/>
              <w:color w:val="131413"/>
              <w:sz w:val="20"/>
              <w:szCs w:val="20"/>
              <w:lang w:val="en-GB"/>
            </w:rPr>
          </w:rPrChange>
        </w:rPr>
        <w:t>. Further, SOC is variable across land use (</w:t>
      </w:r>
      <w:proofErr w:type="spellStart"/>
      <w:r w:rsidR="008E4947" w:rsidRPr="008E088B">
        <w:rPr>
          <w:rFonts w:ascii="Book Antiqua" w:hAnsi="Book Antiqua" w:cstheme="majorBidi"/>
          <w:color w:val="131413"/>
          <w:sz w:val="20"/>
          <w:szCs w:val="20"/>
          <w:lang w:val="en-GB"/>
          <w:rPrChange w:id="416" w:author="Donia Jendoubi" w:date="2019-05-21T18:26:00Z">
            <w:rPr>
              <w:rFonts w:asciiTheme="majorBidi" w:hAnsiTheme="majorBidi" w:cstheme="majorBidi"/>
              <w:color w:val="131413"/>
              <w:sz w:val="20"/>
              <w:szCs w:val="20"/>
              <w:lang w:val="en-GB"/>
            </w:rPr>
          </w:rPrChange>
        </w:rPr>
        <w:t>Brahim</w:t>
      </w:r>
      <w:proofErr w:type="spellEnd"/>
      <w:r w:rsidR="008E4947" w:rsidRPr="008E088B">
        <w:rPr>
          <w:rFonts w:ascii="Book Antiqua" w:hAnsi="Book Antiqua" w:cstheme="majorBidi"/>
          <w:color w:val="131413"/>
          <w:sz w:val="20"/>
          <w:szCs w:val="20"/>
          <w:lang w:val="en-GB"/>
          <w:rPrChange w:id="417" w:author="Donia Jendoubi" w:date="2019-05-21T18:26:00Z">
            <w:rPr>
              <w:rFonts w:asciiTheme="majorBidi" w:hAnsiTheme="majorBidi" w:cstheme="majorBidi"/>
              <w:color w:val="131413"/>
              <w:sz w:val="20"/>
              <w:szCs w:val="20"/>
              <w:lang w:val="en-GB"/>
            </w:rPr>
          </w:rPrChange>
        </w:rPr>
        <w:t xml:space="preserve"> et al., 2010), and most agricultural soils are poor in OM, often comprising less than 1%</w:t>
      </w:r>
      <w:del w:id="418" w:author="Donia Jendoubi" w:date="2019-05-11T16:24:00Z">
        <w:r w:rsidR="008E4947" w:rsidRPr="008E088B" w:rsidDel="00C1421F">
          <w:rPr>
            <w:rFonts w:ascii="Book Antiqua" w:hAnsi="Book Antiqua" w:cstheme="majorBidi"/>
            <w:color w:val="131413"/>
            <w:sz w:val="20"/>
            <w:szCs w:val="20"/>
            <w:lang w:val="en-GB"/>
            <w:rPrChange w:id="419" w:author="Donia Jendoubi" w:date="2019-05-21T18:26:00Z">
              <w:rPr>
                <w:rFonts w:asciiTheme="majorBidi" w:hAnsiTheme="majorBidi" w:cstheme="majorBidi"/>
                <w:color w:val="131413"/>
                <w:sz w:val="20"/>
                <w:szCs w:val="20"/>
                <w:lang w:val="en-GB"/>
              </w:rPr>
            </w:rPrChange>
          </w:rPr>
          <w:delText xml:space="preserve"> of OM</w:delText>
        </w:r>
      </w:del>
      <w:r w:rsidR="008E4947" w:rsidRPr="008E088B">
        <w:rPr>
          <w:rFonts w:ascii="Book Antiqua" w:hAnsi="Book Antiqua" w:cstheme="majorBidi"/>
          <w:color w:val="131413"/>
          <w:sz w:val="20"/>
          <w:szCs w:val="20"/>
          <w:lang w:val="en-GB"/>
          <w:rPrChange w:id="420" w:author="Donia Jendoubi" w:date="2019-05-21T18:26:00Z">
            <w:rPr>
              <w:rFonts w:asciiTheme="majorBidi" w:hAnsiTheme="majorBidi" w:cstheme="majorBidi"/>
              <w:color w:val="131413"/>
              <w:sz w:val="20"/>
              <w:szCs w:val="20"/>
              <w:lang w:val="en-GB"/>
            </w:rPr>
          </w:rPrChange>
        </w:rPr>
        <w:t xml:space="preserve"> (</w:t>
      </w:r>
      <w:proofErr w:type="spellStart"/>
      <w:r w:rsidR="008E4947" w:rsidRPr="008E088B">
        <w:rPr>
          <w:rFonts w:ascii="Book Antiqua" w:hAnsi="Book Antiqua" w:cstheme="majorBidi"/>
          <w:color w:val="131413"/>
          <w:sz w:val="20"/>
          <w:szCs w:val="20"/>
          <w:lang w:val="en-GB"/>
          <w:rPrChange w:id="421" w:author="Donia Jendoubi" w:date="2019-05-21T18:26:00Z">
            <w:rPr>
              <w:rFonts w:asciiTheme="majorBidi" w:hAnsiTheme="majorBidi" w:cstheme="majorBidi"/>
              <w:color w:val="131413"/>
              <w:sz w:val="20"/>
              <w:szCs w:val="20"/>
              <w:lang w:val="en-GB"/>
            </w:rPr>
          </w:rPrChange>
        </w:rPr>
        <w:t>Achiba</w:t>
      </w:r>
      <w:proofErr w:type="spellEnd"/>
      <w:r w:rsidR="008E4947" w:rsidRPr="008E088B">
        <w:rPr>
          <w:rFonts w:ascii="Book Antiqua" w:hAnsi="Book Antiqua" w:cstheme="majorBidi"/>
          <w:color w:val="131413"/>
          <w:sz w:val="20"/>
          <w:szCs w:val="20"/>
          <w:lang w:val="en-GB"/>
          <w:rPrChange w:id="422" w:author="Donia Jendoubi" w:date="2019-05-21T18:26:00Z">
            <w:rPr>
              <w:rFonts w:asciiTheme="majorBidi" w:hAnsiTheme="majorBidi" w:cstheme="majorBidi"/>
              <w:color w:val="131413"/>
              <w:sz w:val="20"/>
              <w:szCs w:val="20"/>
              <w:lang w:val="en-GB"/>
            </w:rPr>
          </w:rPrChange>
        </w:rPr>
        <w:t xml:space="preserve"> et al., 2009, </w:t>
      </w:r>
      <w:proofErr w:type="spellStart"/>
      <w:r w:rsidR="008E4947" w:rsidRPr="008E088B">
        <w:rPr>
          <w:rFonts w:ascii="Book Antiqua" w:hAnsi="Book Antiqua" w:cstheme="majorBidi"/>
          <w:color w:val="131413"/>
          <w:sz w:val="20"/>
          <w:szCs w:val="20"/>
          <w:lang w:val="en-GB"/>
          <w:rPrChange w:id="423" w:author="Donia Jendoubi" w:date="2019-05-21T18:26:00Z">
            <w:rPr>
              <w:rFonts w:asciiTheme="majorBidi" w:hAnsiTheme="majorBidi" w:cstheme="majorBidi"/>
              <w:color w:val="131413"/>
              <w:sz w:val="20"/>
              <w:szCs w:val="20"/>
              <w:lang w:val="en-GB"/>
            </w:rPr>
          </w:rPrChange>
        </w:rPr>
        <w:t>Parras-Alcántara</w:t>
      </w:r>
      <w:proofErr w:type="spellEnd"/>
      <w:r w:rsidR="008E4947" w:rsidRPr="008E088B">
        <w:rPr>
          <w:rFonts w:ascii="Book Antiqua" w:hAnsi="Book Antiqua" w:cstheme="majorBidi"/>
          <w:color w:val="131413"/>
          <w:sz w:val="20"/>
          <w:szCs w:val="20"/>
          <w:lang w:val="en-GB"/>
          <w:rPrChange w:id="424" w:author="Donia Jendoubi" w:date="2019-05-21T18:26:00Z">
            <w:rPr>
              <w:rFonts w:asciiTheme="majorBidi" w:hAnsiTheme="majorBidi" w:cstheme="majorBidi"/>
              <w:color w:val="131413"/>
              <w:sz w:val="20"/>
              <w:szCs w:val="20"/>
              <w:lang w:val="en-GB"/>
            </w:rPr>
          </w:rPrChange>
        </w:rPr>
        <w:t xml:space="preserve"> et al., 2016 and Muñoz-Rojas et al., 2012). In Mediterranean soils, loss of OM </w:t>
      </w:r>
      <w:r w:rsidR="00386938" w:rsidRPr="008E088B">
        <w:rPr>
          <w:rFonts w:ascii="Book Antiqua" w:hAnsi="Book Antiqua" w:cstheme="majorBidi"/>
          <w:color w:val="131413"/>
          <w:sz w:val="20"/>
          <w:szCs w:val="20"/>
          <w:lang w:val="en-GB"/>
          <w:rPrChange w:id="425" w:author="Donia Jendoubi" w:date="2019-05-21T18:26:00Z">
            <w:rPr>
              <w:rFonts w:asciiTheme="majorBidi" w:hAnsiTheme="majorBidi" w:cstheme="majorBidi"/>
              <w:color w:val="131413"/>
              <w:sz w:val="20"/>
              <w:szCs w:val="20"/>
              <w:lang w:val="en-GB"/>
            </w:rPr>
          </w:rPrChange>
        </w:rPr>
        <w:t>leads to</w:t>
      </w:r>
      <w:r w:rsidR="008E4947" w:rsidRPr="008E088B">
        <w:rPr>
          <w:rFonts w:ascii="Book Antiqua" w:hAnsi="Book Antiqua" w:cstheme="majorBidi"/>
          <w:color w:val="131413"/>
          <w:sz w:val="20"/>
          <w:szCs w:val="20"/>
          <w:lang w:val="en-GB"/>
          <w:rPrChange w:id="426" w:author="Donia Jendoubi" w:date="2019-05-21T18:26:00Z">
            <w:rPr>
              <w:rFonts w:asciiTheme="majorBidi" w:hAnsiTheme="majorBidi" w:cstheme="majorBidi"/>
              <w:color w:val="131413"/>
              <w:sz w:val="20"/>
              <w:szCs w:val="20"/>
              <w:lang w:val="en-GB"/>
            </w:rPr>
          </w:rPrChange>
        </w:rPr>
        <w:t xml:space="preserve"> root penetration</w:t>
      </w:r>
      <w:r w:rsidR="00386938" w:rsidRPr="008E088B">
        <w:rPr>
          <w:rFonts w:ascii="Book Antiqua" w:hAnsi="Book Antiqua" w:cstheme="majorBidi"/>
          <w:color w:val="131413"/>
          <w:sz w:val="20"/>
          <w:szCs w:val="20"/>
          <w:lang w:val="en-GB"/>
          <w:rPrChange w:id="427" w:author="Donia Jendoubi" w:date="2019-05-21T18:26:00Z">
            <w:rPr>
              <w:rFonts w:asciiTheme="majorBidi" w:hAnsiTheme="majorBidi" w:cstheme="majorBidi"/>
              <w:color w:val="131413"/>
              <w:sz w:val="20"/>
              <w:szCs w:val="20"/>
              <w:lang w:val="en-GB"/>
            </w:rPr>
          </w:rPrChange>
        </w:rPr>
        <w:t xml:space="preserve"> reduction</w:t>
      </w:r>
      <w:r w:rsidR="008E4947" w:rsidRPr="008E088B">
        <w:rPr>
          <w:rFonts w:ascii="Book Antiqua" w:hAnsi="Book Antiqua" w:cstheme="majorBidi"/>
          <w:color w:val="131413"/>
          <w:sz w:val="20"/>
          <w:szCs w:val="20"/>
          <w:lang w:val="en-GB"/>
          <w:rPrChange w:id="428" w:author="Donia Jendoubi" w:date="2019-05-21T18:26:00Z">
            <w:rPr>
              <w:rFonts w:asciiTheme="majorBidi" w:hAnsiTheme="majorBidi" w:cstheme="majorBidi"/>
              <w:color w:val="131413"/>
              <w:sz w:val="20"/>
              <w:szCs w:val="20"/>
              <w:lang w:val="en-GB"/>
            </w:rPr>
          </w:rPrChange>
        </w:rPr>
        <w:t xml:space="preserve">, soil moisture, and </w:t>
      </w:r>
      <w:r w:rsidR="00386938" w:rsidRPr="008E088B">
        <w:rPr>
          <w:rFonts w:ascii="Book Antiqua" w:hAnsi="Book Antiqua" w:cstheme="majorBidi"/>
          <w:color w:val="131413"/>
          <w:sz w:val="20"/>
          <w:szCs w:val="20"/>
          <w:lang w:val="en-GB"/>
          <w:rPrChange w:id="429" w:author="Donia Jendoubi" w:date="2019-05-21T18:26:00Z">
            <w:rPr>
              <w:rFonts w:asciiTheme="majorBidi" w:hAnsiTheme="majorBidi" w:cstheme="majorBidi"/>
              <w:color w:val="131413"/>
              <w:sz w:val="20"/>
              <w:szCs w:val="20"/>
              <w:lang w:val="en-GB"/>
            </w:rPr>
          </w:rPrChange>
        </w:rPr>
        <w:t xml:space="preserve">soil </w:t>
      </w:r>
      <w:r w:rsidR="008E4947" w:rsidRPr="008E088B">
        <w:rPr>
          <w:rFonts w:ascii="Book Antiqua" w:hAnsi="Book Antiqua" w:cstheme="majorBidi"/>
          <w:color w:val="131413"/>
          <w:sz w:val="20"/>
          <w:szCs w:val="20"/>
          <w:lang w:val="en-GB"/>
          <w:rPrChange w:id="430" w:author="Donia Jendoubi" w:date="2019-05-21T18:26:00Z">
            <w:rPr>
              <w:rFonts w:asciiTheme="majorBidi" w:hAnsiTheme="majorBidi" w:cstheme="majorBidi"/>
              <w:color w:val="131413"/>
              <w:sz w:val="20"/>
              <w:szCs w:val="20"/>
              <w:lang w:val="en-GB"/>
            </w:rPr>
          </w:rPrChange>
        </w:rPr>
        <w:t>permeability, which in turn reduces vegetation cover and biological activity, and increases</w:t>
      </w:r>
      <w:r w:rsidR="00386938" w:rsidRPr="008E088B">
        <w:rPr>
          <w:rFonts w:ascii="Book Antiqua" w:hAnsi="Book Antiqua" w:cstheme="majorBidi"/>
          <w:color w:val="131413"/>
          <w:sz w:val="20"/>
          <w:szCs w:val="20"/>
          <w:lang w:val="en-GB"/>
          <w:rPrChange w:id="431" w:author="Donia Jendoubi" w:date="2019-05-21T18:26:00Z">
            <w:rPr>
              <w:rFonts w:asciiTheme="majorBidi" w:hAnsiTheme="majorBidi" w:cstheme="majorBidi"/>
              <w:color w:val="131413"/>
              <w:sz w:val="20"/>
              <w:szCs w:val="20"/>
              <w:lang w:val="en-GB"/>
            </w:rPr>
          </w:rPrChange>
        </w:rPr>
        <w:t xml:space="preserve"> the</w:t>
      </w:r>
      <w:r w:rsidR="008E4947" w:rsidRPr="008E088B">
        <w:rPr>
          <w:rFonts w:ascii="Book Antiqua" w:hAnsi="Book Antiqua" w:cstheme="majorBidi"/>
          <w:color w:val="131413"/>
          <w:sz w:val="20"/>
          <w:szCs w:val="20"/>
          <w:lang w:val="en-GB"/>
          <w:rPrChange w:id="432" w:author="Donia Jendoubi" w:date="2019-05-21T18:26:00Z">
            <w:rPr>
              <w:rFonts w:asciiTheme="majorBidi" w:hAnsiTheme="majorBidi" w:cstheme="majorBidi"/>
              <w:color w:val="131413"/>
              <w:sz w:val="20"/>
              <w:szCs w:val="20"/>
              <w:lang w:val="en-GB"/>
            </w:rPr>
          </w:rPrChange>
        </w:rPr>
        <w:t xml:space="preserve"> </w:t>
      </w:r>
      <w:r w:rsidR="00386938" w:rsidRPr="008E088B">
        <w:rPr>
          <w:rFonts w:ascii="Book Antiqua" w:hAnsi="Book Antiqua" w:cstheme="majorBidi"/>
          <w:color w:val="131413"/>
          <w:sz w:val="20"/>
          <w:szCs w:val="20"/>
          <w:lang w:val="en-GB"/>
          <w:rPrChange w:id="433" w:author="Donia Jendoubi" w:date="2019-05-21T18:26:00Z">
            <w:rPr>
              <w:rFonts w:asciiTheme="majorBidi" w:hAnsiTheme="majorBidi" w:cstheme="majorBidi"/>
              <w:color w:val="131413"/>
              <w:sz w:val="20"/>
              <w:szCs w:val="20"/>
              <w:lang w:val="en-GB"/>
            </w:rPr>
          </w:rPrChange>
        </w:rPr>
        <w:t xml:space="preserve">runoff and </w:t>
      </w:r>
      <w:r w:rsidR="008E4947" w:rsidRPr="008E088B">
        <w:rPr>
          <w:rFonts w:ascii="Book Antiqua" w:hAnsi="Book Antiqua" w:cstheme="majorBidi"/>
          <w:color w:val="131413"/>
          <w:sz w:val="20"/>
          <w:szCs w:val="20"/>
          <w:lang w:val="en-GB"/>
          <w:rPrChange w:id="434" w:author="Donia Jendoubi" w:date="2019-05-21T18:26:00Z">
            <w:rPr>
              <w:rFonts w:asciiTheme="majorBidi" w:hAnsiTheme="majorBidi" w:cstheme="majorBidi"/>
              <w:color w:val="131413"/>
              <w:sz w:val="20"/>
              <w:szCs w:val="20"/>
              <w:lang w:val="en-GB"/>
            </w:rPr>
          </w:rPrChange>
        </w:rPr>
        <w:t xml:space="preserve">risk of erosion </w:t>
      </w:r>
      <w:r w:rsidR="008E4947" w:rsidRPr="008E088B">
        <w:rPr>
          <w:rFonts w:ascii="Book Antiqua" w:hAnsi="Book Antiqua" w:cstheme="majorBidi"/>
          <w:color w:val="131413"/>
          <w:sz w:val="20"/>
          <w:szCs w:val="20"/>
          <w:lang w:val="en-GB"/>
          <w:rPrChange w:id="435" w:author="Donia Jendoubi" w:date="2019-05-21T18:26:00Z">
            <w:rPr>
              <w:rFonts w:asciiTheme="majorBidi" w:hAnsiTheme="majorBidi" w:cstheme="majorBidi"/>
              <w:color w:val="131413"/>
              <w:sz w:val="20"/>
              <w:szCs w:val="20"/>
              <w:lang w:val="en-GB"/>
            </w:rPr>
          </w:rPrChange>
        </w:rPr>
        <w:fldChar w:fldCharType="begin"/>
      </w:r>
      <w:r w:rsidR="008E4947" w:rsidRPr="008E088B">
        <w:rPr>
          <w:rFonts w:ascii="Book Antiqua" w:hAnsi="Book Antiqua" w:cstheme="majorBidi"/>
          <w:color w:val="131413"/>
          <w:sz w:val="20"/>
          <w:szCs w:val="20"/>
          <w:lang w:val="en-GB"/>
          <w:rPrChange w:id="436" w:author="Donia Jendoubi" w:date="2019-05-21T18:26:00Z">
            <w:rPr>
              <w:rFonts w:asciiTheme="majorBidi" w:hAnsiTheme="majorBidi" w:cstheme="majorBidi"/>
              <w:color w:val="131413"/>
              <w:sz w:val="20"/>
              <w:szCs w:val="20"/>
              <w:lang w:val="en-GB"/>
            </w:rPr>
          </w:rPrChange>
        </w:rPr>
        <w:instrText xml:space="preserve"> ADDIN EN.CITE &lt;EndNote&gt;&lt;Cite&gt;&lt;Author&gt;Stanners&lt;/Author&gt;&lt;Year&gt;1995&lt;/Year&gt;&lt;RecNum&gt;184&lt;/RecNum&gt;&lt;DisplayText&gt;(Stanners &amp;amp; Bourdeau, 1995)&lt;/DisplayText&gt;&lt;record&gt;&lt;rec-number&gt;184&lt;/rec-number&gt;&lt;foreign-keys&gt;&lt;key app="EN" db-id="sstevav21redwreppryvzv2dse02drr0wpws" timestamp="1536748765"&gt;184&lt;/key&gt;&lt;/foreign-keys&gt;&lt;ref-type name="Book Section"&gt;5&lt;/ref-type&gt;&lt;contributors&gt;&lt;authors&gt;&lt;author&gt;Stanners, David&lt;/author&gt;&lt;author&gt;Bourdeau, Philippe&lt;/author&gt;&lt;/authors&gt;&lt;/contributors&gt;&lt;titles&gt;&lt;title&gt;Europe&amp;apos;s environment: the Dobris assessment&lt;/title&gt;&lt;secondary-title&gt;Europe&amp;apos;s environment: the Dobrís assessment&lt;/secondary-title&gt;&lt;/titles&gt;&lt;dates&gt;&lt;year&gt;1995&lt;/year&gt;&lt;/dates&gt;&lt;publisher&gt;Office for Official Publication of the European Communities&lt;/publisher&gt;&lt;urls&gt;&lt;/urls&gt;&lt;/record&gt;&lt;/Cite&gt;&lt;/EndNote&gt;</w:instrText>
      </w:r>
      <w:r w:rsidR="008E4947" w:rsidRPr="008E088B">
        <w:rPr>
          <w:rFonts w:ascii="Book Antiqua" w:hAnsi="Book Antiqua" w:cstheme="majorBidi"/>
          <w:color w:val="131413"/>
          <w:sz w:val="20"/>
          <w:szCs w:val="20"/>
          <w:lang w:val="en-GB"/>
          <w:rPrChange w:id="437" w:author="Donia Jendoubi" w:date="2019-05-21T18:26:00Z">
            <w:rPr>
              <w:rFonts w:asciiTheme="majorBidi" w:hAnsiTheme="majorBidi" w:cstheme="majorBidi"/>
              <w:color w:val="131413"/>
              <w:sz w:val="20"/>
              <w:szCs w:val="20"/>
              <w:lang w:val="en-GB"/>
            </w:rPr>
          </w:rPrChange>
        </w:rPr>
        <w:fldChar w:fldCharType="separate"/>
      </w:r>
      <w:r w:rsidR="008E4947" w:rsidRPr="008E088B">
        <w:rPr>
          <w:rFonts w:ascii="Book Antiqua" w:hAnsi="Book Antiqua" w:cstheme="majorBidi"/>
          <w:noProof/>
          <w:color w:val="131413"/>
          <w:sz w:val="20"/>
          <w:szCs w:val="20"/>
          <w:lang w:val="en-GB"/>
          <w:rPrChange w:id="438" w:author="Donia Jendoubi" w:date="2019-05-21T18:26:00Z">
            <w:rPr>
              <w:rFonts w:asciiTheme="majorBidi" w:hAnsiTheme="majorBidi" w:cstheme="majorBidi"/>
              <w:noProof/>
              <w:color w:val="131413"/>
              <w:sz w:val="20"/>
              <w:szCs w:val="20"/>
              <w:lang w:val="en-GB"/>
            </w:rPr>
          </w:rPrChange>
        </w:rPr>
        <w:t>(Stanners and Bourdeau, 1995)</w:t>
      </w:r>
      <w:r w:rsidR="008E4947" w:rsidRPr="008E088B">
        <w:rPr>
          <w:rFonts w:ascii="Book Antiqua" w:hAnsi="Book Antiqua" w:cstheme="majorBidi"/>
          <w:color w:val="131413"/>
          <w:sz w:val="20"/>
          <w:szCs w:val="20"/>
          <w:lang w:val="en-GB"/>
          <w:rPrChange w:id="439" w:author="Donia Jendoubi" w:date="2019-05-21T18:26:00Z">
            <w:rPr>
              <w:rFonts w:asciiTheme="majorBidi" w:hAnsiTheme="majorBidi" w:cstheme="majorBidi"/>
              <w:color w:val="131413"/>
              <w:sz w:val="20"/>
              <w:szCs w:val="20"/>
              <w:lang w:val="en-GB"/>
            </w:rPr>
          </w:rPrChange>
        </w:rPr>
        <w:fldChar w:fldCharType="end"/>
      </w:r>
      <w:r w:rsidR="008E4947" w:rsidRPr="008E088B">
        <w:rPr>
          <w:rFonts w:ascii="Book Antiqua" w:hAnsi="Book Antiqua" w:cstheme="majorBidi"/>
          <w:color w:val="131413"/>
          <w:sz w:val="20"/>
          <w:szCs w:val="20"/>
          <w:lang w:val="en-GB"/>
          <w:rPrChange w:id="440" w:author="Donia Jendoubi" w:date="2019-05-21T18:26:00Z">
            <w:rPr>
              <w:rFonts w:asciiTheme="majorBidi" w:hAnsiTheme="majorBidi" w:cstheme="majorBidi"/>
              <w:color w:val="131413"/>
              <w:sz w:val="20"/>
              <w:szCs w:val="20"/>
              <w:lang w:val="en-GB"/>
            </w:rPr>
          </w:rPrChange>
        </w:rPr>
        <w:t>.</w:t>
      </w:r>
    </w:p>
    <w:p w:rsidR="008E4947" w:rsidRPr="008E088B" w:rsidRDefault="008E4947">
      <w:pPr>
        <w:autoSpaceDE w:val="0"/>
        <w:autoSpaceDN w:val="0"/>
        <w:adjustRightInd w:val="0"/>
        <w:spacing w:after="0"/>
        <w:jc w:val="both"/>
        <w:rPr>
          <w:rFonts w:ascii="Book Antiqua" w:hAnsi="Book Antiqua" w:cstheme="majorBidi"/>
          <w:color w:val="131413"/>
          <w:sz w:val="20"/>
          <w:szCs w:val="20"/>
          <w:lang w:val="en-GB"/>
          <w:rPrChange w:id="441" w:author="Donia Jendoubi" w:date="2019-05-21T18:26:00Z">
            <w:rPr>
              <w:rFonts w:asciiTheme="majorBidi" w:hAnsiTheme="majorBidi" w:cstheme="majorBidi"/>
              <w:color w:val="131413"/>
              <w:sz w:val="20"/>
              <w:szCs w:val="20"/>
              <w:lang w:val="en-GB"/>
            </w:rPr>
          </w:rPrChange>
        </w:rPr>
      </w:pPr>
    </w:p>
    <w:p w:rsidR="008E4947" w:rsidRPr="008E088B" w:rsidRDefault="008E4947">
      <w:pPr>
        <w:autoSpaceDE w:val="0"/>
        <w:autoSpaceDN w:val="0"/>
        <w:adjustRightInd w:val="0"/>
        <w:spacing w:after="0"/>
        <w:jc w:val="both"/>
        <w:rPr>
          <w:rFonts w:ascii="Book Antiqua" w:hAnsi="Book Antiqua" w:cstheme="majorBidi"/>
          <w:color w:val="131413"/>
          <w:sz w:val="20"/>
          <w:szCs w:val="20"/>
          <w:lang w:val="en-GB"/>
          <w:rPrChange w:id="442" w:author="Donia Jendoubi" w:date="2019-05-21T18:26:00Z">
            <w:rPr>
              <w:rFonts w:asciiTheme="majorBidi" w:hAnsiTheme="majorBidi" w:cstheme="majorBidi"/>
              <w:color w:val="131413"/>
              <w:sz w:val="20"/>
              <w:szCs w:val="20"/>
              <w:lang w:val="en-GB"/>
            </w:rPr>
          </w:rPrChange>
        </w:rPr>
      </w:pPr>
      <w:r w:rsidRPr="008E088B">
        <w:rPr>
          <w:rFonts w:ascii="Book Antiqua" w:hAnsi="Book Antiqua" w:cstheme="majorBidi"/>
          <w:color w:val="131413"/>
          <w:sz w:val="20"/>
          <w:szCs w:val="20"/>
          <w:lang w:val="en-GB"/>
          <w:rPrChange w:id="443" w:author="Donia Jendoubi" w:date="2019-05-21T18:26:00Z">
            <w:rPr>
              <w:rFonts w:asciiTheme="majorBidi" w:hAnsiTheme="majorBidi" w:cstheme="majorBidi"/>
              <w:color w:val="131413"/>
              <w:sz w:val="20"/>
              <w:szCs w:val="20"/>
              <w:lang w:val="en-GB"/>
            </w:rPr>
          </w:rPrChange>
        </w:rPr>
        <w:t>Tunisia has one the highest SOC depletion rates found in Mediterranean countries</w:t>
      </w:r>
      <w:ins w:id="444" w:author="Donia Jendoubi" w:date="2019-05-11T16:43:00Z">
        <w:r w:rsidR="00597614" w:rsidRPr="008E088B">
          <w:rPr>
            <w:rFonts w:ascii="Book Antiqua" w:hAnsi="Book Antiqua" w:cstheme="majorBidi"/>
            <w:color w:val="131413"/>
            <w:sz w:val="20"/>
            <w:szCs w:val="20"/>
            <w:lang w:val="en-GB"/>
            <w:rPrChange w:id="445" w:author="Donia Jendoubi" w:date="2019-05-21T18:26:00Z">
              <w:rPr>
                <w:rFonts w:asciiTheme="majorBidi" w:hAnsiTheme="majorBidi" w:cstheme="majorBidi"/>
                <w:color w:val="131413"/>
                <w:sz w:val="20"/>
                <w:szCs w:val="20"/>
                <w:lang w:val="en-GB"/>
              </w:rPr>
            </w:rPrChange>
          </w:rPr>
          <w:t xml:space="preserve"> (</w:t>
        </w:r>
        <w:proofErr w:type="spellStart"/>
        <w:r w:rsidR="00597614" w:rsidRPr="008E088B">
          <w:rPr>
            <w:rFonts w:ascii="Book Antiqua" w:hAnsi="Book Antiqua" w:cstheme="majorBidi"/>
            <w:color w:val="131413"/>
            <w:sz w:val="20"/>
            <w:szCs w:val="20"/>
            <w:lang w:val="en-GB"/>
            <w:rPrChange w:id="446" w:author="Donia Jendoubi" w:date="2019-05-21T18:26:00Z">
              <w:rPr>
                <w:rFonts w:asciiTheme="majorBidi" w:hAnsiTheme="majorBidi" w:cstheme="majorBidi"/>
                <w:color w:val="131413"/>
                <w:sz w:val="20"/>
                <w:szCs w:val="20"/>
                <w:lang w:val="en-GB"/>
              </w:rPr>
            </w:rPrChange>
          </w:rPr>
          <w:t>Brahim</w:t>
        </w:r>
        <w:proofErr w:type="spellEnd"/>
        <w:r w:rsidR="00597614" w:rsidRPr="008E088B">
          <w:rPr>
            <w:rFonts w:ascii="Book Antiqua" w:hAnsi="Book Antiqua" w:cstheme="majorBidi"/>
            <w:color w:val="131413"/>
            <w:sz w:val="20"/>
            <w:szCs w:val="20"/>
            <w:lang w:val="en-GB"/>
            <w:rPrChange w:id="447" w:author="Donia Jendoubi" w:date="2019-05-21T18:26:00Z">
              <w:rPr>
                <w:rFonts w:asciiTheme="majorBidi" w:hAnsiTheme="majorBidi" w:cstheme="majorBidi"/>
                <w:color w:val="131413"/>
                <w:sz w:val="20"/>
                <w:szCs w:val="20"/>
                <w:lang w:val="en-GB"/>
              </w:rPr>
            </w:rPrChange>
          </w:rPr>
          <w:t xml:space="preserve"> et al., 2010),</w:t>
        </w:r>
      </w:ins>
      <w:del w:id="448" w:author="Donia Jendoubi" w:date="2019-05-11T16:43:00Z">
        <w:r w:rsidRPr="008E088B" w:rsidDel="00597614">
          <w:rPr>
            <w:rFonts w:ascii="Book Antiqua" w:hAnsi="Book Antiqua" w:cstheme="majorBidi"/>
            <w:color w:val="131413"/>
            <w:sz w:val="20"/>
            <w:szCs w:val="20"/>
            <w:lang w:val="en-GB"/>
            <w:rPrChange w:id="449" w:author="Donia Jendoubi" w:date="2019-05-21T18:26:00Z">
              <w:rPr>
                <w:rFonts w:asciiTheme="majorBidi" w:hAnsiTheme="majorBidi" w:cstheme="majorBidi"/>
                <w:color w:val="131413"/>
                <w:sz w:val="20"/>
                <w:szCs w:val="20"/>
                <w:lang w:val="en-GB"/>
              </w:rPr>
            </w:rPrChange>
          </w:rPr>
          <w:delText>.</w:delText>
        </w:r>
      </w:del>
      <w:r w:rsidRPr="008E088B">
        <w:rPr>
          <w:rFonts w:ascii="Book Antiqua" w:hAnsi="Book Antiqua" w:cstheme="majorBidi"/>
          <w:color w:val="131413"/>
          <w:sz w:val="20"/>
          <w:szCs w:val="20"/>
          <w:lang w:val="en-GB"/>
          <w:rPrChange w:id="450" w:author="Donia Jendoubi" w:date="2019-05-21T18:26:00Z">
            <w:rPr>
              <w:rFonts w:asciiTheme="majorBidi" w:hAnsiTheme="majorBidi" w:cstheme="majorBidi"/>
              <w:color w:val="131413"/>
              <w:sz w:val="20"/>
              <w:szCs w:val="20"/>
              <w:lang w:val="en-GB"/>
            </w:rPr>
          </w:rPrChange>
        </w:rPr>
        <w:t xml:space="preserve"> Its low soil fertility is considered a</w:t>
      </w:r>
      <w:del w:id="451" w:author="Donia Jendoubi" w:date="2019-05-11T16:56:00Z">
        <w:r w:rsidRPr="008E088B" w:rsidDel="00A706ED">
          <w:rPr>
            <w:rFonts w:ascii="Book Antiqua" w:hAnsi="Book Antiqua" w:cstheme="majorBidi"/>
            <w:color w:val="131413"/>
            <w:sz w:val="20"/>
            <w:szCs w:val="20"/>
            <w:lang w:val="en-GB"/>
            <w:rPrChange w:id="452" w:author="Donia Jendoubi" w:date="2019-05-21T18:26:00Z">
              <w:rPr>
                <w:rFonts w:asciiTheme="majorBidi" w:hAnsiTheme="majorBidi" w:cstheme="majorBidi"/>
                <w:color w:val="131413"/>
                <w:sz w:val="20"/>
                <w:szCs w:val="20"/>
                <w:lang w:val="en-GB"/>
              </w:rPr>
            </w:rPrChange>
          </w:rPr>
          <w:delText>n</w:delText>
        </w:r>
      </w:del>
      <w:r w:rsidRPr="008E088B">
        <w:rPr>
          <w:rFonts w:ascii="Book Antiqua" w:hAnsi="Book Antiqua" w:cstheme="majorBidi"/>
          <w:color w:val="131413"/>
          <w:sz w:val="20"/>
          <w:szCs w:val="20"/>
          <w:lang w:val="en-GB"/>
          <w:rPrChange w:id="453" w:author="Donia Jendoubi" w:date="2019-05-21T18:26:00Z">
            <w:rPr>
              <w:rFonts w:asciiTheme="majorBidi" w:hAnsiTheme="majorBidi" w:cstheme="majorBidi"/>
              <w:color w:val="131413"/>
              <w:sz w:val="20"/>
              <w:szCs w:val="20"/>
              <w:lang w:val="en-GB"/>
            </w:rPr>
          </w:rPrChange>
        </w:rPr>
        <w:t xml:space="preserve"> </w:t>
      </w:r>
      <w:r w:rsidR="00386938" w:rsidRPr="008E088B">
        <w:rPr>
          <w:rFonts w:ascii="Book Antiqua" w:hAnsi="Book Antiqua" w:cstheme="majorBidi"/>
          <w:color w:val="131413"/>
          <w:sz w:val="20"/>
          <w:szCs w:val="20"/>
          <w:lang w:val="en-GB"/>
          <w:rPrChange w:id="454" w:author="Donia Jendoubi" w:date="2019-05-21T18:26:00Z">
            <w:rPr>
              <w:rFonts w:asciiTheme="majorBidi" w:hAnsiTheme="majorBidi" w:cstheme="majorBidi"/>
              <w:color w:val="131413"/>
              <w:sz w:val="20"/>
              <w:szCs w:val="20"/>
              <w:lang w:val="en-GB"/>
            </w:rPr>
          </w:rPrChange>
        </w:rPr>
        <w:t>sign</w:t>
      </w:r>
      <w:r w:rsidRPr="008E088B">
        <w:rPr>
          <w:rFonts w:ascii="Book Antiqua" w:hAnsi="Book Antiqua" w:cstheme="majorBidi"/>
          <w:color w:val="131413"/>
          <w:sz w:val="20"/>
          <w:szCs w:val="20"/>
          <w:lang w:val="en-GB"/>
          <w:rPrChange w:id="455" w:author="Donia Jendoubi" w:date="2019-05-21T18:26:00Z">
            <w:rPr>
              <w:rFonts w:asciiTheme="majorBidi" w:hAnsiTheme="majorBidi" w:cstheme="majorBidi"/>
              <w:color w:val="131413"/>
              <w:sz w:val="20"/>
              <w:szCs w:val="20"/>
              <w:lang w:val="en-GB"/>
            </w:rPr>
          </w:rPrChange>
        </w:rPr>
        <w:t xml:space="preserve"> of the </w:t>
      </w:r>
      <w:r w:rsidR="00386938" w:rsidRPr="008E088B">
        <w:rPr>
          <w:rFonts w:ascii="Book Antiqua" w:hAnsi="Book Antiqua" w:cstheme="majorBidi"/>
          <w:color w:val="131413"/>
          <w:sz w:val="20"/>
          <w:szCs w:val="20"/>
          <w:lang w:val="en-GB"/>
          <w:rPrChange w:id="456" w:author="Donia Jendoubi" w:date="2019-05-21T18:26:00Z">
            <w:rPr>
              <w:rFonts w:asciiTheme="majorBidi" w:hAnsiTheme="majorBidi" w:cstheme="majorBidi"/>
              <w:color w:val="131413"/>
              <w:sz w:val="20"/>
              <w:szCs w:val="20"/>
              <w:lang w:val="en-GB"/>
            </w:rPr>
          </w:rPrChange>
        </w:rPr>
        <w:t>predominant</w:t>
      </w:r>
      <w:r w:rsidRPr="008E088B">
        <w:rPr>
          <w:rFonts w:ascii="Book Antiqua" w:hAnsi="Book Antiqua" w:cstheme="majorBidi"/>
          <w:color w:val="131413"/>
          <w:sz w:val="20"/>
          <w:szCs w:val="20"/>
          <w:lang w:val="en-GB"/>
          <w:rPrChange w:id="457" w:author="Donia Jendoubi" w:date="2019-05-21T18:26:00Z">
            <w:rPr>
              <w:rFonts w:asciiTheme="majorBidi" w:hAnsiTheme="majorBidi" w:cstheme="majorBidi"/>
              <w:color w:val="131413"/>
              <w:sz w:val="20"/>
              <w:szCs w:val="20"/>
              <w:lang w:val="en-GB"/>
            </w:rPr>
          </w:rPrChange>
        </w:rPr>
        <w:t xml:space="preserve"> </w:t>
      </w:r>
      <w:r w:rsidR="00386938" w:rsidRPr="008E088B">
        <w:rPr>
          <w:rFonts w:ascii="Book Antiqua" w:hAnsi="Book Antiqua" w:cstheme="majorBidi"/>
          <w:color w:val="131413"/>
          <w:sz w:val="20"/>
          <w:szCs w:val="20"/>
          <w:lang w:val="en-GB"/>
          <w:rPrChange w:id="458" w:author="Donia Jendoubi" w:date="2019-05-21T18:26:00Z">
            <w:rPr>
              <w:rFonts w:asciiTheme="majorBidi" w:hAnsiTheme="majorBidi" w:cstheme="majorBidi"/>
              <w:color w:val="131413"/>
              <w:sz w:val="20"/>
              <w:szCs w:val="20"/>
              <w:lang w:val="en-GB"/>
            </w:rPr>
          </w:rPrChange>
        </w:rPr>
        <w:t>inappropriate land</w:t>
      </w:r>
      <w:r w:rsidRPr="008E088B">
        <w:rPr>
          <w:rFonts w:ascii="Book Antiqua" w:hAnsi="Book Antiqua" w:cstheme="majorBidi"/>
          <w:color w:val="131413"/>
          <w:sz w:val="20"/>
          <w:szCs w:val="20"/>
          <w:lang w:val="en-GB"/>
          <w:rPrChange w:id="459" w:author="Donia Jendoubi" w:date="2019-05-21T18:26:00Z">
            <w:rPr>
              <w:rFonts w:asciiTheme="majorBidi" w:hAnsiTheme="majorBidi" w:cstheme="majorBidi"/>
              <w:color w:val="131413"/>
              <w:sz w:val="20"/>
              <w:szCs w:val="20"/>
              <w:lang w:val="en-GB"/>
            </w:rPr>
          </w:rPrChange>
        </w:rPr>
        <w:t xml:space="preserve"> management systems </w:t>
      </w:r>
      <w:r w:rsidRPr="008E088B">
        <w:rPr>
          <w:rFonts w:ascii="Book Antiqua" w:hAnsi="Book Antiqua" w:cstheme="majorBidi"/>
          <w:color w:val="131413"/>
          <w:sz w:val="20"/>
          <w:szCs w:val="20"/>
          <w:lang w:val="en-GB"/>
          <w:rPrChange w:id="460" w:author="Donia Jendoubi" w:date="2019-05-21T18:26:00Z">
            <w:rPr>
              <w:rFonts w:asciiTheme="majorBidi" w:hAnsiTheme="majorBidi" w:cstheme="majorBidi"/>
              <w:color w:val="131413"/>
              <w:sz w:val="20"/>
              <w:szCs w:val="20"/>
              <w:lang w:val="en-GB"/>
            </w:rPr>
          </w:rPrChange>
        </w:rPr>
        <w:fldChar w:fldCharType="begin"/>
      </w:r>
      <w:r w:rsidRPr="008E088B">
        <w:rPr>
          <w:rFonts w:ascii="Book Antiqua" w:hAnsi="Book Antiqua" w:cstheme="majorBidi"/>
          <w:color w:val="131413"/>
          <w:sz w:val="20"/>
          <w:szCs w:val="20"/>
          <w:lang w:val="en-GB"/>
          <w:rPrChange w:id="461" w:author="Donia Jendoubi" w:date="2019-05-21T18:26:00Z">
            <w:rPr>
              <w:rFonts w:asciiTheme="majorBidi" w:hAnsiTheme="majorBidi" w:cstheme="majorBidi"/>
              <w:color w:val="131413"/>
              <w:sz w:val="20"/>
              <w:szCs w:val="20"/>
              <w:lang w:val="en-GB"/>
            </w:rPr>
          </w:rPrChange>
        </w:rPr>
        <w:instrText xml:space="preserve"> ADDIN EN.CITE &lt;EndNote&gt;&lt;Cite&gt;&lt;Author&gt;HASSINE&lt;/Author&gt;&lt;Year&gt;2008&lt;/Year&gt;&lt;RecNum&gt;176&lt;/RecNum&gt;&lt;DisplayText&gt;(Hassine et al., 2008)&lt;/DisplayText&gt;&lt;record&gt;&lt;rec-number&gt;176&lt;/rec-number&gt;&lt;foreign-keys&gt;&lt;key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Cite&gt;&lt;Author&gt;Hassine&lt;/Author&gt;&lt;Year&gt;2008&lt;/Year&gt;&lt;RecNum&gt;176&lt;/RecNum&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EndNote&gt;</w:instrText>
      </w:r>
      <w:r w:rsidRPr="008E088B">
        <w:rPr>
          <w:rFonts w:ascii="Book Antiqua" w:hAnsi="Book Antiqua" w:cstheme="majorBidi"/>
          <w:color w:val="131413"/>
          <w:sz w:val="20"/>
          <w:szCs w:val="20"/>
          <w:lang w:val="en-GB"/>
          <w:rPrChange w:id="462" w:author="Donia Jendoubi" w:date="2019-05-21T18:26:00Z">
            <w:rPr>
              <w:rFonts w:asciiTheme="majorBidi" w:hAnsiTheme="majorBidi" w:cstheme="majorBidi"/>
              <w:color w:val="131413"/>
              <w:sz w:val="20"/>
              <w:szCs w:val="20"/>
              <w:lang w:val="en-GB"/>
            </w:rPr>
          </w:rPrChange>
        </w:rPr>
        <w:fldChar w:fldCharType="separate"/>
      </w:r>
      <w:r w:rsidRPr="008E088B">
        <w:rPr>
          <w:rFonts w:ascii="Book Antiqua" w:hAnsi="Book Antiqua" w:cstheme="majorBidi"/>
          <w:noProof/>
          <w:color w:val="131413"/>
          <w:sz w:val="20"/>
          <w:szCs w:val="20"/>
          <w:lang w:val="en-GB"/>
          <w:rPrChange w:id="463" w:author="Donia Jendoubi" w:date="2019-05-21T18:26:00Z">
            <w:rPr>
              <w:rFonts w:asciiTheme="majorBidi" w:hAnsiTheme="majorBidi" w:cstheme="majorBidi"/>
              <w:noProof/>
              <w:color w:val="131413"/>
              <w:sz w:val="20"/>
              <w:szCs w:val="20"/>
              <w:lang w:val="en-GB"/>
            </w:rPr>
          </w:rPrChange>
        </w:rPr>
        <w:t xml:space="preserve">(Hassine et al., 2008 and </w:t>
      </w:r>
      <w:r w:rsidRPr="008E088B">
        <w:rPr>
          <w:rFonts w:ascii="Book Antiqua" w:hAnsi="Book Antiqua" w:cstheme="majorBidi"/>
          <w:color w:val="131413"/>
          <w:sz w:val="20"/>
          <w:szCs w:val="20"/>
          <w:lang w:val="en-GB"/>
          <w:rPrChange w:id="464" w:author="Donia Jendoubi" w:date="2019-05-21T18:26:00Z">
            <w:rPr>
              <w:rFonts w:asciiTheme="majorBidi" w:hAnsiTheme="majorBidi" w:cstheme="majorBidi"/>
              <w:color w:val="131413"/>
              <w:sz w:val="20"/>
              <w:szCs w:val="20"/>
              <w:lang w:val="en-GB"/>
            </w:rPr>
          </w:rPrChange>
        </w:rPr>
        <w:t>Achiba et al., 2009</w:t>
      </w:r>
      <w:r w:rsidRPr="008E088B">
        <w:rPr>
          <w:rFonts w:ascii="Book Antiqua" w:hAnsi="Book Antiqua" w:cstheme="majorBidi"/>
          <w:noProof/>
          <w:color w:val="131413"/>
          <w:sz w:val="20"/>
          <w:szCs w:val="20"/>
          <w:lang w:val="en-GB"/>
          <w:rPrChange w:id="465" w:author="Donia Jendoubi" w:date="2019-05-21T18:26:00Z">
            <w:rPr>
              <w:rFonts w:asciiTheme="majorBidi" w:hAnsiTheme="majorBidi" w:cstheme="majorBidi"/>
              <w:noProof/>
              <w:color w:val="131413"/>
              <w:sz w:val="20"/>
              <w:szCs w:val="20"/>
              <w:lang w:val="en-GB"/>
            </w:rPr>
          </w:rPrChange>
        </w:rPr>
        <w:t>)</w:t>
      </w:r>
      <w:r w:rsidRPr="008E088B">
        <w:rPr>
          <w:rFonts w:ascii="Book Antiqua" w:hAnsi="Book Antiqua" w:cstheme="majorBidi"/>
          <w:color w:val="131413"/>
          <w:sz w:val="20"/>
          <w:szCs w:val="20"/>
          <w:lang w:val="en-GB"/>
          <w:rPrChange w:id="466" w:author="Donia Jendoubi" w:date="2019-05-21T18:26:00Z">
            <w:rPr>
              <w:rFonts w:asciiTheme="majorBidi" w:hAnsiTheme="majorBidi" w:cstheme="majorBidi"/>
              <w:color w:val="131413"/>
              <w:sz w:val="20"/>
              <w:szCs w:val="20"/>
              <w:lang w:val="en-GB"/>
            </w:rPr>
          </w:rPrChange>
        </w:rPr>
        <w:fldChar w:fldCharType="end"/>
      </w:r>
      <w:r w:rsidRPr="008E088B">
        <w:rPr>
          <w:rFonts w:ascii="Book Antiqua" w:hAnsi="Book Antiqua" w:cstheme="majorBidi"/>
          <w:color w:val="131413"/>
          <w:sz w:val="20"/>
          <w:szCs w:val="20"/>
          <w:lang w:val="en-GB"/>
          <w:rPrChange w:id="467" w:author="Donia Jendoubi" w:date="2019-05-21T18:26:00Z">
            <w:rPr>
              <w:rFonts w:asciiTheme="majorBidi" w:hAnsiTheme="majorBidi" w:cstheme="majorBidi"/>
              <w:color w:val="131413"/>
              <w:sz w:val="20"/>
              <w:szCs w:val="20"/>
              <w:lang w:val="en-GB"/>
            </w:rPr>
          </w:rPrChange>
        </w:rPr>
        <w:t xml:space="preserve">. The soils from the study </w:t>
      </w:r>
      <w:del w:id="468" w:author="Donia Jendoubi" w:date="2019-05-11T16:57:00Z">
        <w:r w:rsidRPr="008E088B" w:rsidDel="00A706ED">
          <w:rPr>
            <w:rFonts w:ascii="Book Antiqua" w:hAnsi="Book Antiqua" w:cstheme="majorBidi"/>
            <w:color w:val="131413"/>
            <w:sz w:val="20"/>
            <w:szCs w:val="20"/>
            <w:lang w:val="en-GB"/>
            <w:rPrChange w:id="469" w:author="Donia Jendoubi" w:date="2019-05-21T18:26:00Z">
              <w:rPr>
                <w:rFonts w:asciiTheme="majorBidi" w:hAnsiTheme="majorBidi" w:cstheme="majorBidi"/>
                <w:color w:val="131413"/>
                <w:sz w:val="20"/>
                <w:szCs w:val="20"/>
                <w:lang w:val="en-GB"/>
              </w:rPr>
            </w:rPrChange>
          </w:rPr>
          <w:delText>region of north-western Tunisia</w:delText>
        </w:r>
      </w:del>
      <w:ins w:id="470" w:author="Donia Jendoubi" w:date="2019-05-11T16:57:00Z">
        <w:r w:rsidR="00A706ED" w:rsidRPr="008E088B">
          <w:rPr>
            <w:rFonts w:ascii="Book Antiqua" w:hAnsi="Book Antiqua" w:cstheme="majorBidi"/>
            <w:color w:val="131413"/>
            <w:sz w:val="20"/>
            <w:szCs w:val="20"/>
            <w:lang w:val="en-GB"/>
            <w:rPrChange w:id="471" w:author="Donia Jendoubi" w:date="2019-05-21T18:26:00Z">
              <w:rPr>
                <w:rFonts w:asciiTheme="majorBidi" w:hAnsiTheme="majorBidi" w:cstheme="majorBidi"/>
                <w:color w:val="131413"/>
                <w:sz w:val="20"/>
                <w:szCs w:val="20"/>
                <w:lang w:val="en-GB"/>
              </w:rPr>
            </w:rPrChange>
          </w:rPr>
          <w:t>area</w:t>
        </w:r>
      </w:ins>
      <w:r w:rsidRPr="008E088B">
        <w:rPr>
          <w:rFonts w:ascii="Book Antiqua" w:hAnsi="Book Antiqua" w:cstheme="majorBidi"/>
          <w:color w:val="131413"/>
          <w:sz w:val="20"/>
          <w:szCs w:val="20"/>
          <w:lang w:val="en-GB"/>
          <w:rPrChange w:id="472" w:author="Donia Jendoubi" w:date="2019-05-21T18:26:00Z">
            <w:rPr>
              <w:rFonts w:asciiTheme="majorBidi" w:hAnsiTheme="majorBidi" w:cstheme="majorBidi"/>
              <w:color w:val="131413"/>
              <w:sz w:val="20"/>
              <w:szCs w:val="20"/>
              <w:lang w:val="en-GB"/>
            </w:rPr>
          </w:rPrChange>
        </w:rPr>
        <w:t xml:space="preserve"> are mostly derived from an </w:t>
      </w:r>
      <w:r w:rsidRPr="008E088B">
        <w:rPr>
          <w:rFonts w:ascii="Book Antiqua" w:hAnsi="Book Antiqua" w:cstheme="majorBidi"/>
          <w:color w:val="131413"/>
          <w:sz w:val="20"/>
          <w:szCs w:val="20"/>
          <w:lang w:val="en-GB"/>
          <w:rPrChange w:id="473" w:author="Donia Jendoubi" w:date="2019-05-21T18:26:00Z">
            <w:rPr>
              <w:rFonts w:asciiTheme="majorBidi" w:hAnsiTheme="majorBidi" w:cstheme="majorBidi"/>
              <w:color w:val="131413"/>
              <w:sz w:val="20"/>
              <w:szCs w:val="20"/>
              <w:lang w:val="en-GB"/>
            </w:rPr>
          </w:rPrChange>
        </w:rPr>
        <w:lastRenderedPageBreak/>
        <w:t xml:space="preserve">alteration of carbonate sedimentary </w:t>
      </w:r>
      <w:del w:id="474" w:author="Donia Jendoubi" w:date="2019-05-11T16:58:00Z">
        <w:r w:rsidRPr="008E088B" w:rsidDel="00A706ED">
          <w:rPr>
            <w:rFonts w:ascii="Book Antiqua" w:hAnsi="Book Antiqua" w:cstheme="majorBidi"/>
            <w:color w:val="131413"/>
            <w:sz w:val="20"/>
            <w:szCs w:val="20"/>
            <w:lang w:val="en-GB"/>
            <w:rPrChange w:id="475" w:author="Donia Jendoubi" w:date="2019-05-21T18:26:00Z">
              <w:rPr>
                <w:rFonts w:asciiTheme="majorBidi" w:hAnsiTheme="majorBidi" w:cstheme="majorBidi"/>
                <w:color w:val="131413"/>
                <w:sz w:val="20"/>
                <w:szCs w:val="20"/>
                <w:lang w:val="en-GB"/>
              </w:rPr>
            </w:rPrChange>
          </w:rPr>
          <w:delText xml:space="preserve">soils </w:delText>
        </w:r>
      </w:del>
      <w:ins w:id="476" w:author="Donia Jendoubi" w:date="2019-05-11T16:58:00Z">
        <w:r w:rsidR="00A706ED" w:rsidRPr="008E088B">
          <w:rPr>
            <w:rFonts w:ascii="Book Antiqua" w:hAnsi="Book Antiqua" w:cstheme="majorBidi"/>
            <w:color w:val="131413"/>
            <w:sz w:val="20"/>
            <w:szCs w:val="20"/>
            <w:lang w:val="en-GB"/>
            <w:rPrChange w:id="477" w:author="Donia Jendoubi" w:date="2019-05-21T18:26:00Z">
              <w:rPr>
                <w:rFonts w:asciiTheme="majorBidi" w:hAnsiTheme="majorBidi" w:cstheme="majorBidi"/>
                <w:color w:val="131413"/>
                <w:sz w:val="20"/>
                <w:szCs w:val="20"/>
                <w:lang w:val="en-GB"/>
              </w:rPr>
            </w:rPrChange>
          </w:rPr>
          <w:t xml:space="preserve">parent material </w:t>
        </w:r>
      </w:ins>
      <w:r w:rsidRPr="008E088B">
        <w:rPr>
          <w:rFonts w:ascii="Book Antiqua" w:hAnsi="Book Antiqua" w:cstheme="majorBidi"/>
          <w:color w:val="131413"/>
          <w:sz w:val="20"/>
          <w:szCs w:val="20"/>
          <w:lang w:val="en-GB"/>
          <w:rPrChange w:id="478" w:author="Donia Jendoubi" w:date="2019-05-21T18:26:00Z">
            <w:rPr>
              <w:rFonts w:asciiTheme="majorBidi" w:hAnsiTheme="majorBidi" w:cstheme="majorBidi"/>
              <w:color w:val="131413"/>
              <w:sz w:val="20"/>
              <w:szCs w:val="20"/>
              <w:lang w:val="en-GB"/>
            </w:rPr>
          </w:rPrChange>
        </w:rPr>
        <w:t xml:space="preserve">(marl, limestone, clay), cultivated under rainfed conditions to produce cereal crops (wheat and barley). </w:t>
      </w:r>
      <w:ins w:id="479" w:author="Donia Jendoubi" w:date="2019-05-11T17:08:00Z">
        <w:r w:rsidR="00461FA6" w:rsidRPr="008E088B">
          <w:rPr>
            <w:rFonts w:ascii="Book Antiqua" w:hAnsi="Book Antiqua" w:cstheme="majorBidi"/>
            <w:color w:val="131413"/>
            <w:sz w:val="20"/>
            <w:szCs w:val="20"/>
            <w:lang w:val="en-GB"/>
            <w:rPrChange w:id="480" w:author="Donia Jendoubi" w:date="2019-05-21T18:26:00Z">
              <w:rPr>
                <w:rFonts w:asciiTheme="majorBidi" w:hAnsiTheme="majorBidi" w:cstheme="majorBidi"/>
                <w:color w:val="131413"/>
                <w:sz w:val="20"/>
                <w:szCs w:val="20"/>
                <w:lang w:val="en-GB"/>
              </w:rPr>
            </w:rPrChange>
          </w:rPr>
          <w:t xml:space="preserve">Which </w:t>
        </w:r>
        <w:proofErr w:type="gramStart"/>
        <w:r w:rsidR="00461FA6" w:rsidRPr="008E088B">
          <w:rPr>
            <w:rFonts w:ascii="Book Antiqua" w:hAnsi="Book Antiqua" w:cstheme="majorBidi"/>
            <w:color w:val="131413"/>
            <w:sz w:val="20"/>
            <w:szCs w:val="20"/>
            <w:lang w:val="en-GB"/>
            <w:rPrChange w:id="481" w:author="Donia Jendoubi" w:date="2019-05-21T18:26:00Z">
              <w:rPr>
                <w:rFonts w:asciiTheme="majorBidi" w:hAnsiTheme="majorBidi" w:cstheme="majorBidi"/>
                <w:color w:val="131413"/>
                <w:sz w:val="20"/>
                <w:szCs w:val="20"/>
                <w:lang w:val="en-GB"/>
              </w:rPr>
            </w:rPrChange>
          </w:rPr>
          <w:t>th</w:t>
        </w:r>
      </w:ins>
      <w:proofErr w:type="gramEnd"/>
      <w:del w:id="482" w:author="Donia Jendoubi" w:date="2019-05-11T17:08:00Z">
        <w:r w:rsidRPr="008E088B" w:rsidDel="00461FA6">
          <w:rPr>
            <w:rFonts w:ascii="Book Antiqua" w:hAnsi="Book Antiqua" w:cstheme="majorBidi"/>
            <w:color w:val="131413"/>
            <w:sz w:val="20"/>
            <w:szCs w:val="20"/>
            <w:lang w:val="en-GB"/>
            <w:rPrChange w:id="483" w:author="Donia Jendoubi" w:date="2019-05-21T18:26:00Z">
              <w:rPr>
                <w:rFonts w:asciiTheme="majorBidi" w:hAnsiTheme="majorBidi" w:cstheme="majorBidi"/>
                <w:color w:val="131413"/>
                <w:sz w:val="20"/>
                <w:szCs w:val="20"/>
                <w:lang w:val="en-GB"/>
              </w:rPr>
            </w:rPrChange>
          </w:rPr>
          <w:delText>Th</w:delText>
        </w:r>
      </w:del>
      <w:del w:id="484" w:author="Donia Jendoubi" w:date="2019-05-11T17:09:00Z">
        <w:r w:rsidRPr="008E088B" w:rsidDel="00461FA6">
          <w:rPr>
            <w:rFonts w:ascii="Book Antiqua" w:hAnsi="Book Antiqua" w:cstheme="majorBidi"/>
            <w:color w:val="131413"/>
            <w:sz w:val="20"/>
            <w:szCs w:val="20"/>
            <w:lang w:val="en-GB"/>
            <w:rPrChange w:id="485" w:author="Donia Jendoubi" w:date="2019-05-21T18:26:00Z">
              <w:rPr>
                <w:rFonts w:asciiTheme="majorBidi" w:hAnsiTheme="majorBidi" w:cstheme="majorBidi"/>
                <w:color w:val="131413"/>
                <w:sz w:val="20"/>
                <w:szCs w:val="20"/>
                <w:lang w:val="en-GB"/>
              </w:rPr>
            </w:rPrChange>
          </w:rPr>
          <w:delText>i</w:delText>
        </w:r>
      </w:del>
      <w:ins w:id="486" w:author="Donia Jendoubi" w:date="2019-05-11T17:08:00Z">
        <w:r w:rsidR="00461FA6" w:rsidRPr="008E088B">
          <w:rPr>
            <w:rFonts w:ascii="Book Antiqua" w:hAnsi="Book Antiqua" w:cstheme="majorBidi"/>
            <w:color w:val="131413"/>
            <w:sz w:val="20"/>
            <w:szCs w:val="20"/>
            <w:lang w:val="en-GB"/>
            <w:rPrChange w:id="487" w:author="Donia Jendoubi" w:date="2019-05-21T18:26:00Z">
              <w:rPr>
                <w:rFonts w:asciiTheme="majorBidi" w:hAnsiTheme="majorBidi" w:cstheme="majorBidi"/>
                <w:color w:val="131413"/>
                <w:sz w:val="20"/>
                <w:szCs w:val="20"/>
                <w:lang w:val="en-GB"/>
              </w:rPr>
            </w:rPrChange>
          </w:rPr>
          <w:t>is</w:t>
        </w:r>
      </w:ins>
      <w:del w:id="488" w:author="Donia Jendoubi" w:date="2019-05-11T17:08:00Z">
        <w:r w:rsidRPr="008E088B" w:rsidDel="00461FA6">
          <w:rPr>
            <w:rFonts w:ascii="Book Antiqua" w:hAnsi="Book Antiqua" w:cstheme="majorBidi"/>
            <w:color w:val="131413"/>
            <w:sz w:val="20"/>
            <w:szCs w:val="20"/>
            <w:lang w:val="en-GB"/>
            <w:rPrChange w:id="489" w:author="Donia Jendoubi" w:date="2019-05-21T18:26:00Z">
              <w:rPr>
                <w:rFonts w:asciiTheme="majorBidi" w:hAnsiTheme="majorBidi" w:cstheme="majorBidi"/>
                <w:color w:val="131413"/>
                <w:sz w:val="20"/>
                <w:szCs w:val="20"/>
                <w:lang w:val="en-GB"/>
              </w:rPr>
            </w:rPrChange>
          </w:rPr>
          <w:delText>s</w:delText>
        </w:r>
      </w:del>
      <w:r w:rsidRPr="008E088B">
        <w:rPr>
          <w:rFonts w:ascii="Book Antiqua" w:hAnsi="Book Antiqua" w:cstheme="majorBidi"/>
          <w:color w:val="131413"/>
          <w:sz w:val="20"/>
          <w:szCs w:val="20"/>
          <w:lang w:val="en-GB"/>
          <w:rPrChange w:id="490" w:author="Donia Jendoubi" w:date="2019-05-21T18:26:00Z">
            <w:rPr>
              <w:rFonts w:asciiTheme="majorBidi" w:hAnsiTheme="majorBidi" w:cstheme="majorBidi"/>
              <w:color w:val="131413"/>
              <w:sz w:val="20"/>
              <w:szCs w:val="20"/>
              <w:lang w:val="en-GB"/>
            </w:rPr>
          </w:rPrChange>
        </w:rPr>
        <w:t xml:space="preserve"> form of cultivation decelerates the mineralization of OM through a series of unsustainable practices ranging from deep ploughing in spring and summer, stubble ploughing in autumn to protect wheat against </w:t>
      </w:r>
      <w:proofErr w:type="spellStart"/>
      <w:r w:rsidRPr="008E088B">
        <w:rPr>
          <w:rFonts w:ascii="Book Antiqua" w:hAnsi="Book Antiqua" w:cstheme="majorBidi"/>
          <w:color w:val="131413"/>
          <w:sz w:val="20"/>
          <w:szCs w:val="20"/>
          <w:lang w:val="en-GB"/>
          <w:rPrChange w:id="491" w:author="Donia Jendoubi" w:date="2019-05-21T18:26:00Z">
            <w:rPr>
              <w:rFonts w:asciiTheme="majorBidi" w:hAnsiTheme="majorBidi" w:cstheme="majorBidi"/>
              <w:color w:val="131413"/>
              <w:sz w:val="20"/>
              <w:szCs w:val="20"/>
              <w:lang w:val="en-GB"/>
            </w:rPr>
          </w:rPrChange>
        </w:rPr>
        <w:t>Fusarium</w:t>
      </w:r>
      <w:proofErr w:type="spellEnd"/>
      <w:r w:rsidRPr="008E088B">
        <w:rPr>
          <w:rFonts w:ascii="Book Antiqua" w:hAnsi="Book Antiqua" w:cstheme="majorBidi"/>
          <w:color w:val="131413"/>
          <w:sz w:val="20"/>
          <w:szCs w:val="20"/>
          <w:lang w:val="en-GB"/>
          <w:rPrChange w:id="492" w:author="Donia Jendoubi" w:date="2019-05-21T18:26:00Z">
            <w:rPr>
              <w:rFonts w:asciiTheme="majorBidi" w:hAnsiTheme="majorBidi" w:cstheme="majorBidi"/>
              <w:color w:val="131413"/>
              <w:sz w:val="20"/>
              <w:szCs w:val="20"/>
              <w:lang w:val="en-GB"/>
            </w:rPr>
          </w:rPrChange>
        </w:rPr>
        <w:t>, and various tillage operations preceding sowing</w:t>
      </w:r>
      <w:ins w:id="493" w:author="Donia Jendoubi" w:date="2019-05-11T16:45:00Z">
        <w:r w:rsidR="00597614" w:rsidRPr="008E088B">
          <w:rPr>
            <w:rFonts w:ascii="Book Antiqua" w:hAnsi="Book Antiqua" w:cstheme="majorBidi"/>
            <w:color w:val="131413"/>
            <w:sz w:val="20"/>
            <w:szCs w:val="20"/>
            <w:lang w:val="en-GB"/>
            <w:rPrChange w:id="494" w:author="Donia Jendoubi" w:date="2019-05-21T18:26:00Z">
              <w:rPr>
                <w:rFonts w:asciiTheme="majorBidi" w:hAnsiTheme="majorBidi" w:cstheme="majorBidi"/>
                <w:color w:val="131413"/>
                <w:sz w:val="20"/>
                <w:szCs w:val="20"/>
                <w:lang w:val="en-GB"/>
              </w:rPr>
            </w:rPrChange>
          </w:rPr>
          <w:t xml:space="preserve"> (</w:t>
        </w:r>
        <w:proofErr w:type="spellStart"/>
        <w:r w:rsidR="00597614" w:rsidRPr="008E088B">
          <w:rPr>
            <w:rFonts w:ascii="Book Antiqua" w:hAnsi="Book Antiqua" w:cstheme="majorBidi"/>
            <w:color w:val="131413"/>
            <w:sz w:val="20"/>
            <w:szCs w:val="20"/>
            <w:lang w:val="en-GB"/>
            <w:rPrChange w:id="495" w:author="Donia Jendoubi" w:date="2019-05-21T18:26:00Z">
              <w:rPr>
                <w:rFonts w:asciiTheme="majorBidi" w:hAnsiTheme="majorBidi" w:cstheme="majorBidi"/>
                <w:color w:val="131413"/>
                <w:sz w:val="20"/>
                <w:szCs w:val="20"/>
                <w:lang w:val="en-GB"/>
              </w:rPr>
            </w:rPrChange>
          </w:rPr>
          <w:t>Hassine</w:t>
        </w:r>
        <w:proofErr w:type="spellEnd"/>
        <w:r w:rsidR="00597614" w:rsidRPr="008E088B">
          <w:rPr>
            <w:rFonts w:ascii="Book Antiqua" w:hAnsi="Book Antiqua" w:cstheme="majorBidi"/>
            <w:color w:val="131413"/>
            <w:sz w:val="20"/>
            <w:szCs w:val="20"/>
            <w:lang w:val="en-GB"/>
            <w:rPrChange w:id="496" w:author="Donia Jendoubi" w:date="2019-05-21T18:26:00Z">
              <w:rPr>
                <w:rFonts w:asciiTheme="majorBidi" w:hAnsiTheme="majorBidi" w:cstheme="majorBidi"/>
                <w:color w:val="131413"/>
                <w:sz w:val="20"/>
                <w:szCs w:val="20"/>
                <w:lang w:val="en-GB"/>
              </w:rPr>
            </w:rPrChange>
          </w:rPr>
          <w:t xml:space="preserve"> et al., 2008)</w:t>
        </w:r>
      </w:ins>
      <w:r w:rsidRPr="008E088B">
        <w:rPr>
          <w:rFonts w:ascii="Book Antiqua" w:hAnsi="Book Antiqua" w:cstheme="majorBidi"/>
          <w:color w:val="131413"/>
          <w:sz w:val="20"/>
          <w:szCs w:val="20"/>
          <w:lang w:val="en-GB"/>
          <w:rPrChange w:id="497" w:author="Donia Jendoubi" w:date="2019-05-21T18:26:00Z">
            <w:rPr>
              <w:rFonts w:asciiTheme="majorBidi" w:hAnsiTheme="majorBidi" w:cstheme="majorBidi"/>
              <w:color w:val="131413"/>
              <w:sz w:val="20"/>
              <w:szCs w:val="20"/>
              <w:lang w:val="en-GB"/>
            </w:rPr>
          </w:rPrChange>
        </w:rPr>
        <w:t xml:space="preserve">. This relatively intensive soil cultivation, accompanied by the practice of an annual application of phosphate and nitrogen fertilizers, is at the origin of the decrease in the OM contents following a stimulation of the microbial activity </w:t>
      </w:r>
      <w:r w:rsidRPr="008E088B">
        <w:rPr>
          <w:rFonts w:ascii="Book Antiqua" w:hAnsi="Book Antiqua" w:cstheme="majorBidi"/>
          <w:color w:val="131413"/>
          <w:sz w:val="20"/>
          <w:szCs w:val="20"/>
          <w:lang w:val="en-GB"/>
          <w:rPrChange w:id="498" w:author="Donia Jendoubi" w:date="2019-05-21T18:26:00Z">
            <w:rPr>
              <w:rFonts w:asciiTheme="majorBidi" w:hAnsiTheme="majorBidi" w:cstheme="majorBidi"/>
              <w:color w:val="131413"/>
              <w:sz w:val="20"/>
              <w:szCs w:val="20"/>
              <w:lang w:val="en-GB"/>
            </w:rPr>
          </w:rPrChange>
        </w:rPr>
        <w:fldChar w:fldCharType="begin"/>
      </w:r>
      <w:r w:rsidRPr="008E088B">
        <w:rPr>
          <w:rFonts w:ascii="Book Antiqua" w:hAnsi="Book Antiqua" w:cstheme="majorBidi"/>
          <w:color w:val="131413"/>
          <w:sz w:val="20"/>
          <w:szCs w:val="20"/>
          <w:lang w:val="en-GB"/>
          <w:rPrChange w:id="499" w:author="Donia Jendoubi" w:date="2019-05-21T18:26:00Z">
            <w:rPr>
              <w:rFonts w:asciiTheme="majorBidi" w:hAnsiTheme="majorBidi" w:cstheme="majorBidi"/>
              <w:color w:val="131413"/>
              <w:sz w:val="20"/>
              <w:szCs w:val="20"/>
              <w:lang w:val="en-GB"/>
            </w:rPr>
          </w:rPrChange>
        </w:rPr>
        <w:instrText xml:space="preserve"> ADDIN EN.CITE &lt;EndNote&gt;&lt;Cite&gt;&lt;Author&gt;Álvaro-Fuentes&lt;/Author&gt;&lt;Year&gt;2008&lt;/Year&gt;&lt;RecNum&gt;186&lt;/RecNum&gt;&lt;DisplayText&gt;(Álvaro-Fuentes, López, Cantero-Martínez, &amp;amp; Arrúe, 2008; Robert, 2002)&lt;/DisplayText&gt;&lt;record&gt;&lt;rec-number&gt;186&lt;/rec-number&gt;&lt;foreign-keys&gt;&lt;key app="EN" db-id="sstevav21redwreppryvzv2dse02drr0wpws" timestamp="1536749533"&gt;186&lt;/key&gt;&lt;/foreign-keys&gt;&lt;ref-type name="Journal Article"&gt;17&lt;/ref-type&gt;&lt;contributors&gt;&lt;authors&gt;&lt;author&gt;Álvaro-Fuentes, Jorge&lt;/author&gt;&lt;author&gt;López, MV&lt;/author&gt;&lt;author&gt;Cantero-Martínez, Carlos&lt;/author&gt;&lt;author&gt;Arrúe, JL&lt;/author&gt;&lt;/authors&gt;&lt;/contributors&gt;&lt;titles&gt;&lt;title&gt;Tillage effects on soil organic carbon fractions in Mediterranean dryland agroecosystems&lt;/title&gt;&lt;secondary-title&gt;Soil Science Society of America Journal&lt;/secondary-title&gt;&lt;/titles&gt;&lt;periodical&gt;&lt;full-title&gt;Soil Science Society of America Journal&lt;/full-title&gt;&lt;/periodical&gt;&lt;pages&gt;541-547&lt;/pages&gt;&lt;volume&gt;72&lt;/volume&gt;&lt;number&gt;2&lt;/number&gt;&lt;dates&gt;&lt;year&gt;2008&lt;/year&gt;&lt;/dates&gt;&lt;isbn&gt;1435-0661&lt;/isbn&gt;&lt;urls&gt;&lt;/urls&gt;&lt;/record&gt;&lt;/Cite&gt;&lt;Cite&gt;&lt;Author&gt;Robert&lt;/Author&gt;&lt;Year&gt;2002&lt;/Year&gt;&lt;RecNum&gt;187&lt;/RecNum&gt;&lt;record&gt;&lt;rec-number&gt;187&lt;/rec-number&gt;&lt;foreign-keys&gt;&lt;key app="EN" db-id="sstevav21redwreppryvzv2dse02drr0wpws" timestamp="1536749621"&gt;187&lt;/key&gt;&lt;/foreign-keys&gt;&lt;ref-type name="Journal Article"&gt;17&lt;/ref-type&gt;&lt;contributors&gt;&lt;authors&gt;&lt;author&gt;Robert, Michel&lt;/author&gt;&lt;/authors&gt;&lt;/contributors&gt;&lt;titles&gt;&lt;title&gt;La séquestration du carbone dans le sol pour une meilleure gestion de terres&lt;/title&gt;&lt;/titles&gt;&lt;dates&gt;&lt;year&gt;2002&lt;/year&gt;&lt;/dates&gt;&lt;urls&gt;&lt;/urls&gt;&lt;/record&gt;&lt;/Cite&gt;&lt;/EndNote&gt;</w:instrText>
      </w:r>
      <w:r w:rsidRPr="008E088B">
        <w:rPr>
          <w:rFonts w:ascii="Book Antiqua" w:hAnsi="Book Antiqua" w:cstheme="majorBidi"/>
          <w:color w:val="131413"/>
          <w:sz w:val="20"/>
          <w:szCs w:val="20"/>
          <w:lang w:val="en-GB"/>
          <w:rPrChange w:id="500" w:author="Donia Jendoubi" w:date="2019-05-21T18:26:00Z">
            <w:rPr>
              <w:rFonts w:asciiTheme="majorBidi" w:hAnsiTheme="majorBidi" w:cstheme="majorBidi"/>
              <w:color w:val="131413"/>
              <w:sz w:val="20"/>
              <w:szCs w:val="20"/>
              <w:lang w:val="en-GB"/>
            </w:rPr>
          </w:rPrChange>
        </w:rPr>
        <w:fldChar w:fldCharType="separate"/>
      </w:r>
      <w:r w:rsidRPr="008E088B">
        <w:rPr>
          <w:rFonts w:ascii="Book Antiqua" w:hAnsi="Book Antiqua" w:cstheme="majorBidi"/>
          <w:noProof/>
          <w:color w:val="131413"/>
          <w:sz w:val="20"/>
          <w:szCs w:val="20"/>
          <w:lang w:val="en-GB"/>
          <w:rPrChange w:id="501" w:author="Donia Jendoubi" w:date="2019-05-21T18:26:00Z">
            <w:rPr>
              <w:rFonts w:asciiTheme="majorBidi" w:hAnsiTheme="majorBidi" w:cstheme="majorBidi"/>
              <w:noProof/>
              <w:color w:val="131413"/>
              <w:sz w:val="20"/>
              <w:szCs w:val="20"/>
              <w:lang w:val="en-GB"/>
            </w:rPr>
          </w:rPrChange>
        </w:rPr>
        <w:t>(Álvaro-Fuentes et al., 2008)</w:t>
      </w:r>
      <w:r w:rsidRPr="008E088B">
        <w:rPr>
          <w:rFonts w:ascii="Book Antiqua" w:hAnsi="Book Antiqua" w:cstheme="majorBidi"/>
          <w:color w:val="131413"/>
          <w:sz w:val="20"/>
          <w:szCs w:val="20"/>
          <w:lang w:val="en-GB"/>
          <w:rPrChange w:id="502" w:author="Donia Jendoubi" w:date="2019-05-21T18:26:00Z">
            <w:rPr>
              <w:rFonts w:asciiTheme="majorBidi" w:hAnsiTheme="majorBidi" w:cstheme="majorBidi"/>
              <w:color w:val="131413"/>
              <w:sz w:val="20"/>
              <w:szCs w:val="20"/>
              <w:lang w:val="en-GB"/>
            </w:rPr>
          </w:rPrChange>
        </w:rPr>
        <w:fldChar w:fldCharType="end"/>
      </w:r>
      <w:r w:rsidRPr="008E088B">
        <w:rPr>
          <w:rFonts w:ascii="Book Antiqua" w:hAnsi="Book Antiqua" w:cstheme="majorBidi"/>
          <w:color w:val="131413"/>
          <w:sz w:val="20"/>
          <w:szCs w:val="20"/>
          <w:lang w:val="en-GB"/>
          <w:rPrChange w:id="503" w:author="Donia Jendoubi" w:date="2019-05-21T18:26:00Z">
            <w:rPr>
              <w:rFonts w:asciiTheme="majorBidi" w:hAnsiTheme="majorBidi" w:cstheme="majorBidi"/>
              <w:color w:val="131413"/>
              <w:sz w:val="20"/>
              <w:szCs w:val="20"/>
              <w:lang w:val="en-GB"/>
            </w:rPr>
          </w:rPrChange>
        </w:rPr>
        <w:t xml:space="preserve">. </w:t>
      </w:r>
    </w:p>
    <w:p w:rsidR="008E4947" w:rsidRPr="008E088B" w:rsidRDefault="008E4947">
      <w:pPr>
        <w:autoSpaceDE w:val="0"/>
        <w:autoSpaceDN w:val="0"/>
        <w:adjustRightInd w:val="0"/>
        <w:spacing w:after="0" w:line="240" w:lineRule="auto"/>
        <w:jc w:val="both"/>
        <w:rPr>
          <w:rFonts w:ascii="Book Antiqua" w:hAnsi="Book Antiqua" w:cstheme="majorBidi"/>
          <w:sz w:val="20"/>
          <w:szCs w:val="20"/>
          <w:lang w:val="en-GB"/>
          <w:rPrChange w:id="504" w:author="Donia Jendoubi" w:date="2019-05-21T18:26:00Z">
            <w:rPr>
              <w:rFonts w:asciiTheme="majorBidi" w:hAnsiTheme="majorBidi" w:cstheme="majorBidi"/>
              <w:sz w:val="20"/>
              <w:szCs w:val="20"/>
              <w:lang w:val="en-GB"/>
            </w:rPr>
          </w:rPrChange>
        </w:rPr>
      </w:pPr>
    </w:p>
    <w:p w:rsidR="008E4947" w:rsidRPr="008E088B" w:rsidRDefault="008E4947">
      <w:pPr>
        <w:autoSpaceDE w:val="0"/>
        <w:autoSpaceDN w:val="0"/>
        <w:adjustRightInd w:val="0"/>
        <w:spacing w:after="0"/>
        <w:jc w:val="both"/>
        <w:rPr>
          <w:rFonts w:ascii="Book Antiqua" w:hAnsi="Book Antiqua" w:cstheme="majorBidi"/>
          <w:color w:val="131413"/>
          <w:sz w:val="20"/>
          <w:szCs w:val="20"/>
          <w:lang w:val="en-GB"/>
          <w:rPrChange w:id="505" w:author="Donia Jendoubi" w:date="2019-05-21T18:26:00Z">
            <w:rPr>
              <w:rFonts w:asciiTheme="majorBidi" w:hAnsiTheme="majorBidi" w:cstheme="majorBidi"/>
              <w:color w:val="131413"/>
              <w:sz w:val="20"/>
              <w:szCs w:val="20"/>
              <w:lang w:val="en-GB"/>
            </w:rPr>
          </w:rPrChange>
        </w:rPr>
      </w:pPr>
      <w:r w:rsidRPr="008E088B">
        <w:rPr>
          <w:rFonts w:ascii="Book Antiqua" w:hAnsi="Book Antiqua" w:cstheme="majorBidi"/>
          <w:color w:val="131413"/>
          <w:sz w:val="20"/>
          <w:szCs w:val="20"/>
          <w:lang w:val="en-GB"/>
          <w:rPrChange w:id="506" w:author="Donia Jendoubi" w:date="2019-05-21T18:26:00Z">
            <w:rPr>
              <w:rFonts w:asciiTheme="majorBidi" w:hAnsiTheme="majorBidi" w:cstheme="majorBidi"/>
              <w:color w:val="131413"/>
              <w:sz w:val="20"/>
              <w:szCs w:val="20"/>
              <w:lang w:val="en-GB"/>
            </w:rPr>
          </w:rPrChange>
        </w:rPr>
        <w:t xml:space="preserve">Understanding the dynamics and SOC </w:t>
      </w:r>
      <w:r w:rsidR="00386938" w:rsidRPr="008E088B">
        <w:rPr>
          <w:rFonts w:ascii="Book Antiqua" w:hAnsi="Book Antiqua" w:cstheme="majorBidi"/>
          <w:color w:val="131413"/>
          <w:sz w:val="20"/>
          <w:szCs w:val="20"/>
          <w:lang w:val="en-GB"/>
          <w:rPrChange w:id="507" w:author="Donia Jendoubi" w:date="2019-05-21T18:26:00Z">
            <w:rPr>
              <w:rFonts w:asciiTheme="majorBidi" w:hAnsiTheme="majorBidi" w:cstheme="majorBidi"/>
              <w:color w:val="131413"/>
              <w:sz w:val="20"/>
              <w:szCs w:val="20"/>
              <w:lang w:val="en-GB"/>
            </w:rPr>
          </w:rPrChange>
        </w:rPr>
        <w:t xml:space="preserve">distribution </w:t>
      </w:r>
      <w:r w:rsidRPr="008E088B">
        <w:rPr>
          <w:rFonts w:ascii="Book Antiqua" w:hAnsi="Book Antiqua" w:cstheme="majorBidi"/>
          <w:color w:val="131413"/>
          <w:sz w:val="20"/>
          <w:szCs w:val="20"/>
          <w:lang w:val="en-GB"/>
          <w:rPrChange w:id="508" w:author="Donia Jendoubi" w:date="2019-05-21T18:26:00Z">
            <w:rPr>
              <w:rFonts w:asciiTheme="majorBidi" w:hAnsiTheme="majorBidi" w:cstheme="majorBidi"/>
              <w:color w:val="131413"/>
              <w:sz w:val="20"/>
              <w:szCs w:val="20"/>
              <w:lang w:val="en-GB"/>
            </w:rPr>
          </w:rPrChange>
        </w:rPr>
        <w:t xml:space="preserve">as influenced by land use systems and </w:t>
      </w:r>
      <w:del w:id="509" w:author="Donia Jendoubi" w:date="2019-05-11T17:13:00Z">
        <w:r w:rsidRPr="008E088B" w:rsidDel="00461FA6">
          <w:rPr>
            <w:rFonts w:ascii="Book Antiqua" w:hAnsi="Book Antiqua" w:cstheme="majorBidi"/>
            <w:color w:val="131413"/>
            <w:sz w:val="20"/>
            <w:szCs w:val="20"/>
            <w:lang w:val="en-GB"/>
            <w:rPrChange w:id="510" w:author="Donia Jendoubi" w:date="2019-05-21T18:26:00Z">
              <w:rPr>
                <w:rFonts w:asciiTheme="majorBidi" w:hAnsiTheme="majorBidi" w:cstheme="majorBidi"/>
                <w:color w:val="131413"/>
                <w:sz w:val="20"/>
                <w:szCs w:val="20"/>
                <w:lang w:val="en-GB"/>
              </w:rPr>
            </w:rPrChange>
          </w:rPr>
          <w:delText xml:space="preserve">landscape </w:delText>
        </w:r>
      </w:del>
      <w:ins w:id="511" w:author="Donia Jendoubi" w:date="2019-05-11T17:13:00Z">
        <w:r w:rsidR="00461FA6" w:rsidRPr="008E088B">
          <w:rPr>
            <w:rFonts w:ascii="Book Antiqua" w:hAnsi="Book Antiqua" w:cstheme="majorBidi"/>
            <w:color w:val="131413"/>
            <w:sz w:val="20"/>
            <w:szCs w:val="20"/>
            <w:lang w:val="en-GB"/>
            <w:rPrChange w:id="512" w:author="Donia Jendoubi" w:date="2019-05-21T18:26:00Z">
              <w:rPr>
                <w:rFonts w:asciiTheme="majorBidi" w:hAnsiTheme="majorBidi" w:cstheme="majorBidi"/>
                <w:color w:val="131413"/>
                <w:sz w:val="20"/>
                <w:szCs w:val="20"/>
                <w:lang w:val="en-GB"/>
              </w:rPr>
            </w:rPrChange>
          </w:rPr>
          <w:t xml:space="preserve">topographic </w:t>
        </w:r>
      </w:ins>
      <w:r w:rsidRPr="008E088B">
        <w:rPr>
          <w:rFonts w:ascii="Book Antiqua" w:hAnsi="Book Antiqua" w:cstheme="majorBidi"/>
          <w:color w:val="131413"/>
          <w:sz w:val="20"/>
          <w:szCs w:val="20"/>
          <w:lang w:val="en-GB"/>
          <w:rPrChange w:id="513" w:author="Donia Jendoubi" w:date="2019-05-21T18:26:00Z">
            <w:rPr>
              <w:rFonts w:asciiTheme="majorBidi" w:hAnsiTheme="majorBidi" w:cstheme="majorBidi"/>
              <w:color w:val="131413"/>
              <w:sz w:val="20"/>
              <w:szCs w:val="20"/>
              <w:lang w:val="en-GB"/>
            </w:rPr>
          </w:rPrChange>
        </w:rPr>
        <w:t xml:space="preserve">features is critical for assessing land use management planning (Kosmas et </w:t>
      </w:r>
      <w:r w:rsidR="0001459C" w:rsidRPr="008E088B">
        <w:rPr>
          <w:rFonts w:ascii="Book Antiqua" w:hAnsi="Book Antiqua" w:cstheme="majorBidi"/>
          <w:color w:val="131413"/>
          <w:sz w:val="20"/>
          <w:szCs w:val="20"/>
          <w:lang w:val="en-GB"/>
          <w:rPrChange w:id="514" w:author="Donia Jendoubi" w:date="2019-05-21T18:26:00Z">
            <w:rPr>
              <w:rFonts w:asciiTheme="majorBidi" w:hAnsiTheme="majorBidi" w:cstheme="majorBidi"/>
              <w:color w:val="131413"/>
              <w:sz w:val="20"/>
              <w:szCs w:val="20"/>
              <w:lang w:val="en-GB"/>
            </w:rPr>
          </w:rPrChange>
        </w:rPr>
        <w:t xml:space="preserve">al., 2000). SOC distribution </w:t>
      </w:r>
      <w:proofErr w:type="gramStart"/>
      <w:r w:rsidR="0001459C" w:rsidRPr="008E088B">
        <w:rPr>
          <w:rFonts w:ascii="Book Antiqua" w:hAnsi="Book Antiqua" w:cstheme="majorBidi"/>
          <w:color w:val="131413"/>
          <w:sz w:val="20"/>
          <w:szCs w:val="20"/>
          <w:lang w:val="en-GB"/>
          <w:rPrChange w:id="515" w:author="Donia Jendoubi" w:date="2019-05-21T18:26:00Z">
            <w:rPr>
              <w:rFonts w:asciiTheme="majorBidi" w:hAnsiTheme="majorBidi" w:cstheme="majorBidi"/>
              <w:color w:val="131413"/>
              <w:sz w:val="20"/>
              <w:szCs w:val="20"/>
              <w:lang w:val="en-GB"/>
            </w:rPr>
          </w:rPrChange>
        </w:rPr>
        <w:t xml:space="preserve">is </w:t>
      </w:r>
      <w:r w:rsidRPr="008E088B">
        <w:rPr>
          <w:rFonts w:ascii="Book Antiqua" w:hAnsi="Book Antiqua" w:cstheme="majorBidi"/>
          <w:color w:val="131413"/>
          <w:sz w:val="20"/>
          <w:szCs w:val="20"/>
          <w:lang w:val="en-GB"/>
          <w:rPrChange w:id="516" w:author="Donia Jendoubi" w:date="2019-05-21T18:26:00Z">
            <w:rPr>
              <w:rFonts w:asciiTheme="majorBidi" w:hAnsiTheme="majorBidi" w:cstheme="majorBidi"/>
              <w:color w:val="131413"/>
              <w:sz w:val="20"/>
              <w:szCs w:val="20"/>
              <w:lang w:val="en-GB"/>
            </w:rPr>
          </w:rPrChange>
        </w:rPr>
        <w:t>influenced</w:t>
      </w:r>
      <w:proofErr w:type="gramEnd"/>
      <w:r w:rsidRPr="008E088B">
        <w:rPr>
          <w:rFonts w:ascii="Book Antiqua" w:hAnsi="Book Antiqua" w:cstheme="majorBidi"/>
          <w:color w:val="131413"/>
          <w:sz w:val="20"/>
          <w:szCs w:val="20"/>
          <w:lang w:val="en-GB"/>
          <w:rPrChange w:id="517" w:author="Donia Jendoubi" w:date="2019-05-21T18:26:00Z">
            <w:rPr>
              <w:rFonts w:asciiTheme="majorBidi" w:hAnsiTheme="majorBidi" w:cstheme="majorBidi"/>
              <w:color w:val="131413"/>
              <w:sz w:val="20"/>
              <w:szCs w:val="20"/>
              <w:lang w:val="en-GB"/>
            </w:rPr>
          </w:rPrChange>
        </w:rPr>
        <w:t xml:space="preserve"> by topographic factors and climate variation, specifically temperature and water.</w:t>
      </w:r>
    </w:p>
    <w:p w:rsidR="00C275BC" w:rsidRPr="008E088B" w:rsidRDefault="00C275BC">
      <w:pPr>
        <w:autoSpaceDE w:val="0"/>
        <w:autoSpaceDN w:val="0"/>
        <w:adjustRightInd w:val="0"/>
        <w:spacing w:after="0"/>
        <w:jc w:val="both"/>
        <w:rPr>
          <w:ins w:id="518" w:author="Donia Jendoubi" w:date="2019-05-20T14:18:00Z"/>
          <w:rFonts w:ascii="Book Antiqua" w:hAnsi="Book Antiqua" w:cstheme="majorBidi"/>
          <w:color w:val="131413"/>
          <w:sz w:val="20"/>
          <w:szCs w:val="20"/>
          <w:lang w:val="en-GB"/>
          <w:rPrChange w:id="519" w:author="Donia Jendoubi" w:date="2019-05-21T18:26:00Z">
            <w:rPr>
              <w:ins w:id="520" w:author="Donia Jendoubi" w:date="2019-05-20T14:18:00Z"/>
              <w:rFonts w:asciiTheme="majorBidi" w:hAnsiTheme="majorBidi" w:cstheme="majorBidi"/>
              <w:color w:val="131413"/>
              <w:sz w:val="20"/>
              <w:szCs w:val="20"/>
              <w:lang w:val="en-GB"/>
            </w:rPr>
          </w:rPrChange>
        </w:rPr>
      </w:pPr>
      <w:ins w:id="521" w:author="Donia Jendoubi" w:date="2019-05-20T14:18:00Z">
        <w:r w:rsidRPr="008E088B">
          <w:rPr>
            <w:rFonts w:ascii="Book Antiqua" w:hAnsi="Book Antiqua" w:cstheme="majorBidi"/>
            <w:color w:val="131413"/>
            <w:sz w:val="20"/>
            <w:szCs w:val="20"/>
            <w:lang w:val="en-GB"/>
            <w:rPrChange w:id="522" w:author="Donia Jendoubi" w:date="2019-05-21T18:26:00Z">
              <w:rPr>
                <w:rFonts w:asciiTheme="majorBidi" w:hAnsiTheme="majorBidi" w:cstheme="majorBidi"/>
                <w:color w:val="131413"/>
                <w:sz w:val="20"/>
                <w:szCs w:val="20"/>
                <w:lang w:val="en-GB"/>
              </w:rPr>
            </w:rPrChange>
          </w:rPr>
          <w:t xml:space="preserve">Currently </w:t>
        </w:r>
      </w:ins>
      <w:ins w:id="523" w:author="Donia Jendoubi" w:date="2019-05-20T14:20:00Z">
        <w:r w:rsidRPr="008E088B">
          <w:rPr>
            <w:rFonts w:ascii="Book Antiqua" w:hAnsi="Book Antiqua" w:cstheme="majorBidi"/>
            <w:color w:val="131413"/>
            <w:sz w:val="20"/>
            <w:szCs w:val="20"/>
            <w:lang w:val="en-GB"/>
            <w:rPrChange w:id="524" w:author="Donia Jendoubi" w:date="2019-05-21T18:26:00Z">
              <w:rPr>
                <w:rFonts w:asciiTheme="majorBidi" w:hAnsiTheme="majorBidi" w:cstheme="majorBidi"/>
                <w:color w:val="131413"/>
                <w:sz w:val="20"/>
                <w:szCs w:val="20"/>
                <w:lang w:val="en-GB"/>
              </w:rPr>
            </w:rPrChange>
          </w:rPr>
          <w:t>the Northwest of Tunisia</w:t>
        </w:r>
      </w:ins>
      <w:ins w:id="525" w:author="Donia Jendoubi" w:date="2019-05-20T14:18:00Z">
        <w:r w:rsidRPr="008E088B">
          <w:rPr>
            <w:rFonts w:ascii="Book Antiqua" w:hAnsi="Book Antiqua" w:cstheme="majorBidi"/>
            <w:color w:val="131413"/>
            <w:sz w:val="20"/>
            <w:szCs w:val="20"/>
            <w:lang w:val="en-GB"/>
            <w:rPrChange w:id="526" w:author="Donia Jendoubi" w:date="2019-05-21T18:26:00Z">
              <w:rPr>
                <w:rFonts w:asciiTheme="majorBidi" w:hAnsiTheme="majorBidi" w:cstheme="majorBidi"/>
                <w:color w:val="131413"/>
                <w:sz w:val="20"/>
                <w:szCs w:val="20"/>
                <w:lang w:val="en-GB"/>
              </w:rPr>
            </w:rPrChange>
          </w:rPr>
          <w:t xml:space="preserve"> region is enduring extensive field crops monoculture and land degradation owing to population increases, inappropriate land management in addition to the rough topographic formations. Much of the cropped land is unsuitable for agriculture and degrades quickly. The impacts of agricultural practices and topography on nutrient cycling and ecological health, however, </w:t>
        </w:r>
        <w:proofErr w:type="gramStart"/>
        <w:r w:rsidRPr="008E088B">
          <w:rPr>
            <w:rFonts w:ascii="Book Antiqua" w:hAnsi="Book Antiqua" w:cstheme="majorBidi"/>
            <w:color w:val="131413"/>
            <w:sz w:val="20"/>
            <w:szCs w:val="20"/>
            <w:lang w:val="en-GB"/>
            <w:rPrChange w:id="527" w:author="Donia Jendoubi" w:date="2019-05-21T18:26:00Z">
              <w:rPr>
                <w:rFonts w:asciiTheme="majorBidi" w:hAnsiTheme="majorBidi" w:cstheme="majorBidi"/>
                <w:color w:val="131413"/>
                <w:sz w:val="20"/>
                <w:szCs w:val="20"/>
                <w:lang w:val="en-GB"/>
              </w:rPr>
            </w:rPrChange>
          </w:rPr>
          <w:t>have not been studied</w:t>
        </w:r>
        <w:proofErr w:type="gramEnd"/>
        <w:r w:rsidRPr="008E088B">
          <w:rPr>
            <w:rFonts w:ascii="Book Antiqua" w:hAnsi="Book Antiqua" w:cstheme="majorBidi"/>
            <w:color w:val="131413"/>
            <w:sz w:val="20"/>
            <w:szCs w:val="20"/>
            <w:lang w:val="en-GB"/>
            <w:rPrChange w:id="528" w:author="Donia Jendoubi" w:date="2019-05-21T18:26:00Z">
              <w:rPr>
                <w:rFonts w:asciiTheme="majorBidi" w:hAnsiTheme="majorBidi" w:cstheme="majorBidi"/>
                <w:color w:val="131413"/>
                <w:sz w:val="20"/>
                <w:szCs w:val="20"/>
                <w:lang w:val="en-GB"/>
              </w:rPr>
            </w:rPrChange>
          </w:rPr>
          <w:t xml:space="preserve"> extensively in the Tunisian Northwest Region.</w:t>
        </w:r>
      </w:ins>
    </w:p>
    <w:p w:rsidR="00F35EB9" w:rsidRPr="008E088B" w:rsidDel="00C275BC" w:rsidRDefault="00C275BC">
      <w:pPr>
        <w:autoSpaceDE w:val="0"/>
        <w:autoSpaceDN w:val="0"/>
        <w:adjustRightInd w:val="0"/>
        <w:spacing w:after="0"/>
        <w:jc w:val="both"/>
        <w:rPr>
          <w:del w:id="529" w:author="Donia Jendoubi" w:date="2019-05-20T14:18:00Z"/>
          <w:rFonts w:ascii="Book Antiqua" w:hAnsi="Book Antiqua" w:cstheme="majorBidi"/>
          <w:color w:val="131413"/>
          <w:sz w:val="20"/>
          <w:szCs w:val="20"/>
          <w:lang w:val="en-GB"/>
          <w:rPrChange w:id="530" w:author="Donia Jendoubi" w:date="2019-05-21T18:26:00Z">
            <w:rPr>
              <w:del w:id="531" w:author="Donia Jendoubi" w:date="2019-05-20T14:18:00Z"/>
              <w:rFonts w:asciiTheme="majorBidi" w:hAnsiTheme="majorBidi" w:cstheme="majorBidi"/>
              <w:color w:val="131413"/>
              <w:sz w:val="20"/>
              <w:szCs w:val="20"/>
              <w:lang w:val="en-GB"/>
            </w:rPr>
          </w:rPrChange>
        </w:rPr>
      </w:pPr>
      <w:ins w:id="532" w:author="Donia Jendoubi" w:date="2019-05-20T14:18:00Z">
        <w:r w:rsidRPr="008E088B">
          <w:rPr>
            <w:rFonts w:ascii="Book Antiqua" w:hAnsi="Book Antiqua" w:cstheme="majorBidi"/>
            <w:color w:val="131413"/>
            <w:sz w:val="20"/>
            <w:szCs w:val="20"/>
            <w:lang w:val="en-GB"/>
            <w:rPrChange w:id="533" w:author="Donia Jendoubi" w:date="2019-05-21T18:26:00Z">
              <w:rPr>
                <w:rFonts w:asciiTheme="majorBidi" w:hAnsiTheme="majorBidi" w:cstheme="majorBidi"/>
                <w:color w:val="131413"/>
                <w:sz w:val="20"/>
                <w:szCs w:val="20"/>
                <w:lang w:val="en-GB"/>
              </w:rPr>
            </w:rPrChange>
          </w:rPr>
          <w:t>Due to this dispute, soil carbon levels measured through time can establish the long-term productivity and possible sustainability of that land use system. In a nutrient poor system, soil organic carbon (SOC) can play an important role in the stability, quality, and fertility of the soil. Farmers and land use planners are therefore interested in land use management that will enhance soil carbon levels.</w:t>
        </w:r>
      </w:ins>
    </w:p>
    <w:p w:rsidR="00C275BC" w:rsidRPr="008E088B" w:rsidRDefault="00C275BC">
      <w:pPr>
        <w:autoSpaceDE w:val="0"/>
        <w:autoSpaceDN w:val="0"/>
        <w:adjustRightInd w:val="0"/>
        <w:spacing w:after="0"/>
        <w:jc w:val="both"/>
        <w:rPr>
          <w:ins w:id="534" w:author="Donia Jendoubi" w:date="2019-05-20T14:18:00Z"/>
          <w:rFonts w:ascii="Book Antiqua" w:hAnsi="Book Antiqua" w:cstheme="majorBidi"/>
          <w:color w:val="131413"/>
          <w:sz w:val="20"/>
          <w:szCs w:val="20"/>
          <w:lang w:val="en-GB"/>
          <w:rPrChange w:id="535" w:author="Donia Jendoubi" w:date="2019-05-21T18:26:00Z">
            <w:rPr>
              <w:ins w:id="536" w:author="Donia Jendoubi" w:date="2019-05-20T14:18:00Z"/>
              <w:rFonts w:asciiTheme="majorBidi" w:hAnsiTheme="majorBidi" w:cstheme="majorBidi"/>
              <w:color w:val="131413"/>
              <w:sz w:val="20"/>
              <w:szCs w:val="20"/>
              <w:lang w:val="en-GB"/>
            </w:rPr>
          </w:rPrChange>
        </w:rPr>
      </w:pPr>
    </w:p>
    <w:p w:rsidR="002C2816" w:rsidRPr="008E088B" w:rsidRDefault="008E4947">
      <w:pPr>
        <w:autoSpaceDE w:val="0"/>
        <w:autoSpaceDN w:val="0"/>
        <w:adjustRightInd w:val="0"/>
        <w:spacing w:after="0"/>
        <w:jc w:val="both"/>
        <w:rPr>
          <w:ins w:id="537" w:author="Donia Jendoubi" w:date="2019-05-20T14:56:00Z"/>
          <w:rFonts w:ascii="Book Antiqua" w:hAnsi="Book Antiqua" w:cstheme="majorBidi"/>
          <w:sz w:val="20"/>
          <w:szCs w:val="20"/>
          <w:lang w:val="en"/>
          <w:rPrChange w:id="538" w:author="Donia Jendoubi" w:date="2019-05-21T18:26:00Z">
            <w:rPr>
              <w:ins w:id="539" w:author="Donia Jendoubi" w:date="2019-05-20T14:56:00Z"/>
              <w:rFonts w:asciiTheme="majorBidi" w:hAnsiTheme="majorBidi" w:cstheme="majorBidi"/>
              <w:sz w:val="20"/>
              <w:szCs w:val="20"/>
              <w:lang w:val="en"/>
            </w:rPr>
          </w:rPrChange>
        </w:rPr>
      </w:pPr>
      <w:r w:rsidRPr="008E088B">
        <w:rPr>
          <w:rFonts w:ascii="Book Antiqua" w:hAnsi="Book Antiqua" w:cstheme="majorBidi"/>
          <w:sz w:val="20"/>
          <w:szCs w:val="20"/>
          <w:lang w:val="en"/>
          <w:rPrChange w:id="540" w:author="Donia Jendoubi" w:date="2019-05-21T18:26:00Z">
            <w:rPr>
              <w:rFonts w:asciiTheme="majorBidi" w:hAnsiTheme="majorBidi" w:cstheme="majorBidi"/>
              <w:sz w:val="20"/>
              <w:szCs w:val="20"/>
              <w:lang w:val="en"/>
            </w:rPr>
          </w:rPrChange>
        </w:rPr>
        <w:t xml:space="preserve">In this study, we explore SOC distribution according to </w:t>
      </w:r>
      <w:r w:rsidR="000F4C9A" w:rsidRPr="008E088B">
        <w:rPr>
          <w:rFonts w:ascii="Book Antiqua" w:hAnsi="Book Antiqua" w:cstheme="majorBidi"/>
          <w:sz w:val="20"/>
          <w:szCs w:val="20"/>
          <w:lang w:val="en"/>
          <w:rPrChange w:id="541" w:author="Donia Jendoubi" w:date="2019-05-21T18:26:00Z">
            <w:rPr>
              <w:rFonts w:asciiTheme="majorBidi" w:hAnsiTheme="majorBidi" w:cstheme="majorBidi"/>
              <w:sz w:val="20"/>
              <w:szCs w:val="20"/>
              <w:lang w:val="en"/>
            </w:rPr>
          </w:rPrChange>
        </w:rPr>
        <w:t>land use</w:t>
      </w:r>
      <w:ins w:id="542" w:author="Donia Jendoubi" w:date="2019-05-11T17:10:00Z">
        <w:r w:rsidR="00461FA6" w:rsidRPr="008E088B">
          <w:rPr>
            <w:rFonts w:ascii="Book Antiqua" w:hAnsi="Book Antiqua" w:cstheme="majorBidi"/>
            <w:sz w:val="20"/>
            <w:szCs w:val="20"/>
            <w:lang w:val="en"/>
            <w:rPrChange w:id="543" w:author="Donia Jendoubi" w:date="2019-05-21T18:26:00Z">
              <w:rPr>
                <w:rFonts w:asciiTheme="majorBidi" w:hAnsiTheme="majorBidi" w:cstheme="majorBidi"/>
                <w:sz w:val="20"/>
                <w:szCs w:val="20"/>
                <w:lang w:val="en"/>
              </w:rPr>
            </w:rPrChange>
          </w:rPr>
          <w:t xml:space="preserve">s </w:t>
        </w:r>
      </w:ins>
      <w:del w:id="544" w:author="Donia Jendoubi" w:date="2019-05-11T17:10:00Z">
        <w:r w:rsidR="000F4C9A" w:rsidRPr="008E088B" w:rsidDel="00461FA6">
          <w:rPr>
            <w:rFonts w:ascii="Book Antiqua" w:hAnsi="Book Antiqua" w:cstheme="majorBidi"/>
            <w:sz w:val="20"/>
            <w:szCs w:val="20"/>
            <w:lang w:val="en"/>
            <w:rPrChange w:id="545" w:author="Donia Jendoubi" w:date="2019-05-21T18:26:00Z">
              <w:rPr>
                <w:rFonts w:asciiTheme="majorBidi" w:hAnsiTheme="majorBidi" w:cstheme="majorBidi"/>
                <w:sz w:val="20"/>
                <w:szCs w:val="20"/>
                <w:lang w:val="en"/>
              </w:rPr>
            </w:rPrChange>
          </w:rPr>
          <w:delText xml:space="preserve"> systems</w:delText>
        </w:r>
        <w:r w:rsidRPr="008E088B" w:rsidDel="00461FA6">
          <w:rPr>
            <w:rFonts w:ascii="Book Antiqua" w:hAnsi="Book Antiqua" w:cstheme="majorBidi"/>
            <w:sz w:val="20"/>
            <w:szCs w:val="20"/>
            <w:lang w:val="en"/>
            <w:rPrChange w:id="546" w:author="Donia Jendoubi" w:date="2019-05-21T18:26:00Z">
              <w:rPr>
                <w:rFonts w:asciiTheme="majorBidi" w:hAnsiTheme="majorBidi" w:cstheme="majorBidi"/>
                <w:sz w:val="20"/>
                <w:szCs w:val="20"/>
                <w:lang w:val="en"/>
              </w:rPr>
            </w:rPrChange>
          </w:rPr>
          <w:delText xml:space="preserve"> and changes </w:delText>
        </w:r>
      </w:del>
      <w:r w:rsidRPr="008E088B">
        <w:rPr>
          <w:rFonts w:ascii="Book Antiqua" w:hAnsi="Book Antiqua" w:cstheme="majorBidi"/>
          <w:sz w:val="20"/>
          <w:szCs w:val="20"/>
          <w:lang w:val="en"/>
          <w:rPrChange w:id="547" w:author="Donia Jendoubi" w:date="2019-05-21T18:26:00Z">
            <w:rPr>
              <w:rFonts w:asciiTheme="majorBidi" w:hAnsiTheme="majorBidi" w:cstheme="majorBidi"/>
              <w:sz w:val="20"/>
              <w:szCs w:val="20"/>
              <w:lang w:val="en"/>
            </w:rPr>
          </w:rPrChange>
        </w:rPr>
        <w:t xml:space="preserve">across </w:t>
      </w:r>
      <w:del w:id="548" w:author="Donia Jendoubi" w:date="2019-05-11T17:10:00Z">
        <w:r w:rsidRPr="008E088B" w:rsidDel="00461FA6">
          <w:rPr>
            <w:rFonts w:ascii="Book Antiqua" w:hAnsi="Book Antiqua" w:cstheme="majorBidi"/>
            <w:sz w:val="20"/>
            <w:szCs w:val="20"/>
            <w:lang w:val="en"/>
            <w:rPrChange w:id="549" w:author="Donia Jendoubi" w:date="2019-05-21T18:26:00Z">
              <w:rPr>
                <w:rFonts w:asciiTheme="majorBidi" w:hAnsiTheme="majorBidi" w:cstheme="majorBidi"/>
                <w:sz w:val="20"/>
                <w:szCs w:val="20"/>
                <w:lang w:val="en"/>
              </w:rPr>
            </w:rPrChange>
          </w:rPr>
          <w:delText xml:space="preserve">landforms </w:delText>
        </w:r>
      </w:del>
      <w:ins w:id="550" w:author="Donia Jendoubi" w:date="2019-05-11T17:10:00Z">
        <w:r w:rsidR="00461FA6" w:rsidRPr="008E088B">
          <w:rPr>
            <w:rFonts w:ascii="Book Antiqua" w:hAnsi="Book Antiqua" w:cstheme="majorBidi"/>
            <w:sz w:val="20"/>
            <w:szCs w:val="20"/>
            <w:lang w:val="en"/>
            <w:rPrChange w:id="551" w:author="Donia Jendoubi" w:date="2019-05-21T18:26:00Z">
              <w:rPr>
                <w:rFonts w:asciiTheme="majorBidi" w:hAnsiTheme="majorBidi" w:cstheme="majorBidi"/>
                <w:sz w:val="20"/>
                <w:szCs w:val="20"/>
                <w:lang w:val="en"/>
              </w:rPr>
            </w:rPrChange>
          </w:rPr>
          <w:t xml:space="preserve">topography </w:t>
        </w:r>
      </w:ins>
      <w:r w:rsidRPr="008E088B">
        <w:rPr>
          <w:rFonts w:ascii="Book Antiqua" w:hAnsi="Book Antiqua" w:cstheme="majorBidi"/>
          <w:sz w:val="20"/>
          <w:szCs w:val="20"/>
          <w:lang w:val="en"/>
          <w:rPrChange w:id="552" w:author="Donia Jendoubi" w:date="2019-05-21T18:26:00Z">
            <w:rPr>
              <w:rFonts w:asciiTheme="majorBidi" w:hAnsiTheme="majorBidi" w:cstheme="majorBidi"/>
              <w:sz w:val="20"/>
              <w:szCs w:val="20"/>
              <w:lang w:val="en"/>
            </w:rPr>
          </w:rPrChange>
        </w:rPr>
        <w:t>(slopes and aspects).</w:t>
      </w:r>
      <w:r w:rsidRPr="008E088B">
        <w:rPr>
          <w:rFonts w:ascii="Book Antiqua" w:hAnsi="Book Antiqua" w:cstheme="majorBidi"/>
          <w:sz w:val="20"/>
          <w:szCs w:val="20"/>
          <w:lang w:val="en-GB"/>
          <w:rPrChange w:id="553" w:author="Donia Jendoubi" w:date="2019-05-21T18:26:00Z">
            <w:rPr>
              <w:rFonts w:asciiTheme="majorBidi" w:hAnsiTheme="majorBidi" w:cstheme="majorBidi"/>
              <w:lang w:val="en-GB"/>
            </w:rPr>
          </w:rPrChange>
        </w:rPr>
        <w:t xml:space="preserve"> </w:t>
      </w:r>
      <w:r w:rsidRPr="008E088B">
        <w:rPr>
          <w:rFonts w:ascii="Book Antiqua" w:hAnsi="Book Antiqua" w:cstheme="majorBidi"/>
          <w:sz w:val="20"/>
          <w:szCs w:val="20"/>
          <w:lang w:val="en"/>
          <w:rPrChange w:id="554" w:author="Donia Jendoubi" w:date="2019-05-21T18:26:00Z">
            <w:rPr>
              <w:rFonts w:asciiTheme="majorBidi" w:hAnsiTheme="majorBidi" w:cstheme="majorBidi"/>
              <w:sz w:val="20"/>
              <w:szCs w:val="20"/>
              <w:lang w:val="en"/>
            </w:rPr>
          </w:rPrChange>
        </w:rPr>
        <w:t xml:space="preserve">The aim of this study is to quantify SOC content and evaluate the factors that affect the </w:t>
      </w:r>
      <w:ins w:id="555" w:author="Donia Jendoubi" w:date="2019-05-15T09:46:00Z">
        <w:r w:rsidR="00BD124F" w:rsidRPr="008E088B">
          <w:rPr>
            <w:rFonts w:ascii="Book Antiqua" w:hAnsi="Book Antiqua" w:cstheme="majorBidi"/>
            <w:sz w:val="20"/>
            <w:szCs w:val="20"/>
            <w:lang w:val="en"/>
            <w:rPrChange w:id="556" w:author="Donia Jendoubi" w:date="2019-05-21T18:26:00Z">
              <w:rPr>
                <w:rFonts w:asciiTheme="majorBidi" w:hAnsiTheme="majorBidi" w:cstheme="majorBidi"/>
                <w:sz w:val="20"/>
                <w:szCs w:val="20"/>
                <w:lang w:val="en"/>
              </w:rPr>
            </w:rPrChange>
          </w:rPr>
          <w:t xml:space="preserve">SOC </w:t>
        </w:r>
      </w:ins>
      <w:r w:rsidRPr="008E088B">
        <w:rPr>
          <w:rFonts w:ascii="Book Antiqua" w:hAnsi="Book Antiqua" w:cstheme="majorBidi"/>
          <w:sz w:val="20"/>
          <w:szCs w:val="20"/>
          <w:lang w:val="en"/>
          <w:rPrChange w:id="557" w:author="Donia Jendoubi" w:date="2019-05-21T18:26:00Z">
            <w:rPr>
              <w:rFonts w:asciiTheme="majorBidi" w:hAnsiTheme="majorBidi" w:cstheme="majorBidi"/>
              <w:sz w:val="20"/>
              <w:szCs w:val="20"/>
              <w:lang w:val="en"/>
            </w:rPr>
          </w:rPrChange>
        </w:rPr>
        <w:t>variation</w:t>
      </w:r>
      <w:ins w:id="558" w:author="Donia Jendoubi" w:date="2019-05-15T09:46:00Z">
        <w:r w:rsidR="00BD124F" w:rsidRPr="008E088B">
          <w:rPr>
            <w:rFonts w:ascii="Book Antiqua" w:hAnsi="Book Antiqua" w:cstheme="majorBidi"/>
            <w:sz w:val="20"/>
            <w:szCs w:val="20"/>
            <w:lang w:val="en"/>
            <w:rPrChange w:id="559" w:author="Donia Jendoubi" w:date="2019-05-21T18:26:00Z">
              <w:rPr>
                <w:rFonts w:asciiTheme="majorBidi" w:hAnsiTheme="majorBidi" w:cstheme="majorBidi"/>
                <w:sz w:val="20"/>
                <w:szCs w:val="20"/>
                <w:lang w:val="en"/>
              </w:rPr>
            </w:rPrChange>
          </w:rPr>
          <w:t>,</w:t>
        </w:r>
      </w:ins>
      <w:del w:id="560" w:author="Donia Jendoubi" w:date="2019-05-15T09:46:00Z">
        <w:r w:rsidRPr="008E088B" w:rsidDel="00BD124F">
          <w:rPr>
            <w:rFonts w:ascii="Book Antiqua" w:hAnsi="Book Antiqua" w:cstheme="majorBidi"/>
            <w:sz w:val="20"/>
            <w:szCs w:val="20"/>
            <w:lang w:val="en"/>
            <w:rPrChange w:id="561" w:author="Donia Jendoubi" w:date="2019-05-21T18:26:00Z">
              <w:rPr>
                <w:rFonts w:asciiTheme="majorBidi" w:hAnsiTheme="majorBidi" w:cstheme="majorBidi"/>
                <w:sz w:val="20"/>
                <w:szCs w:val="20"/>
                <w:lang w:val="en"/>
              </w:rPr>
            </w:rPrChange>
          </w:rPr>
          <w:delText xml:space="preserve"> of these amounts,</w:delText>
        </w:r>
      </w:del>
      <w:r w:rsidRPr="008E088B">
        <w:rPr>
          <w:rFonts w:ascii="Book Antiqua" w:hAnsi="Book Antiqua" w:cstheme="majorBidi"/>
          <w:sz w:val="20"/>
          <w:szCs w:val="20"/>
          <w:lang w:val="en"/>
          <w:rPrChange w:id="562" w:author="Donia Jendoubi" w:date="2019-05-21T18:26:00Z">
            <w:rPr>
              <w:rFonts w:asciiTheme="majorBidi" w:hAnsiTheme="majorBidi" w:cstheme="majorBidi"/>
              <w:sz w:val="20"/>
              <w:szCs w:val="20"/>
              <w:lang w:val="en"/>
            </w:rPr>
          </w:rPrChange>
        </w:rPr>
        <w:t xml:space="preserve"> specifically, the mechanisms </w:t>
      </w:r>
      <w:r w:rsidR="000F4C9A" w:rsidRPr="008E088B">
        <w:rPr>
          <w:rFonts w:ascii="Book Antiqua" w:hAnsi="Book Antiqua" w:cstheme="majorBidi"/>
          <w:sz w:val="20"/>
          <w:szCs w:val="20"/>
          <w:lang w:val="en"/>
          <w:rPrChange w:id="563" w:author="Donia Jendoubi" w:date="2019-05-21T18:26:00Z">
            <w:rPr>
              <w:rFonts w:asciiTheme="majorBidi" w:hAnsiTheme="majorBidi" w:cstheme="majorBidi"/>
              <w:sz w:val="20"/>
              <w:szCs w:val="20"/>
              <w:lang w:val="en"/>
            </w:rPr>
          </w:rPrChange>
        </w:rPr>
        <w:t>affecting</w:t>
      </w:r>
      <w:r w:rsidRPr="008E088B">
        <w:rPr>
          <w:rFonts w:ascii="Book Antiqua" w:hAnsi="Book Antiqua" w:cstheme="majorBidi"/>
          <w:sz w:val="20"/>
          <w:szCs w:val="20"/>
          <w:lang w:val="en"/>
          <w:rPrChange w:id="564" w:author="Donia Jendoubi" w:date="2019-05-21T18:26:00Z">
            <w:rPr>
              <w:rFonts w:asciiTheme="majorBidi" w:hAnsiTheme="majorBidi" w:cstheme="majorBidi"/>
              <w:sz w:val="20"/>
              <w:szCs w:val="20"/>
              <w:lang w:val="en"/>
            </w:rPr>
          </w:rPrChange>
        </w:rPr>
        <w:t xml:space="preserve"> differences in SOC distribution patterns along different land use systems and </w:t>
      </w:r>
      <w:ins w:id="565" w:author="Donia Jendoubi" w:date="2019-05-11T17:13:00Z">
        <w:r w:rsidR="00461FA6" w:rsidRPr="008E088B">
          <w:rPr>
            <w:rFonts w:ascii="Book Antiqua" w:hAnsi="Book Antiqua" w:cstheme="majorBidi"/>
            <w:sz w:val="20"/>
            <w:szCs w:val="20"/>
            <w:lang w:val="en"/>
            <w:rPrChange w:id="566" w:author="Donia Jendoubi" w:date="2019-05-21T18:26:00Z">
              <w:rPr>
                <w:rFonts w:asciiTheme="majorBidi" w:hAnsiTheme="majorBidi" w:cstheme="majorBidi"/>
                <w:sz w:val="20"/>
                <w:szCs w:val="20"/>
                <w:lang w:val="en"/>
              </w:rPr>
            </w:rPrChange>
          </w:rPr>
          <w:t xml:space="preserve">topographic units (slope and aspect) </w:t>
        </w:r>
      </w:ins>
      <w:del w:id="567" w:author="Donia Jendoubi" w:date="2019-05-11T17:13:00Z">
        <w:r w:rsidRPr="008E088B" w:rsidDel="00461FA6">
          <w:rPr>
            <w:rFonts w:ascii="Book Antiqua" w:hAnsi="Book Antiqua" w:cstheme="majorBidi"/>
            <w:sz w:val="20"/>
            <w:szCs w:val="20"/>
            <w:lang w:val="en"/>
            <w:rPrChange w:id="568" w:author="Donia Jendoubi" w:date="2019-05-21T18:26:00Z">
              <w:rPr>
                <w:rFonts w:asciiTheme="majorBidi" w:hAnsiTheme="majorBidi" w:cstheme="majorBidi"/>
                <w:sz w:val="20"/>
                <w:szCs w:val="20"/>
                <w:lang w:val="en"/>
              </w:rPr>
            </w:rPrChange>
          </w:rPr>
          <w:delText xml:space="preserve">landscape forms </w:delText>
        </w:r>
      </w:del>
      <w:r w:rsidRPr="008E088B">
        <w:rPr>
          <w:rFonts w:ascii="Book Antiqua" w:hAnsi="Book Antiqua" w:cstheme="majorBidi"/>
          <w:sz w:val="20"/>
          <w:szCs w:val="20"/>
          <w:lang w:val="en"/>
          <w:rPrChange w:id="569" w:author="Donia Jendoubi" w:date="2019-05-21T18:26:00Z">
            <w:rPr>
              <w:rFonts w:asciiTheme="majorBidi" w:hAnsiTheme="majorBidi" w:cstheme="majorBidi"/>
              <w:sz w:val="20"/>
              <w:szCs w:val="20"/>
              <w:lang w:val="en"/>
            </w:rPr>
          </w:rPrChange>
        </w:rPr>
        <w:t xml:space="preserve">in a Mediterranean ecosystem dominated by agricultural activities. </w:t>
      </w:r>
    </w:p>
    <w:p w:rsidR="002C2816" w:rsidRPr="008E088B" w:rsidRDefault="002C2816">
      <w:pPr>
        <w:autoSpaceDE w:val="0"/>
        <w:autoSpaceDN w:val="0"/>
        <w:adjustRightInd w:val="0"/>
        <w:spacing w:after="0"/>
        <w:jc w:val="both"/>
        <w:rPr>
          <w:ins w:id="570" w:author="Donia Jendoubi" w:date="2019-05-20T14:57:00Z"/>
          <w:rFonts w:ascii="Book Antiqua" w:hAnsi="Book Antiqua" w:cstheme="majorBidi"/>
          <w:sz w:val="20"/>
          <w:szCs w:val="20"/>
          <w:lang w:val="en"/>
          <w:rPrChange w:id="571" w:author="Donia Jendoubi" w:date="2019-05-21T18:26:00Z">
            <w:rPr>
              <w:ins w:id="572" w:author="Donia Jendoubi" w:date="2019-05-20T14:57:00Z"/>
              <w:rFonts w:asciiTheme="majorBidi" w:hAnsiTheme="majorBidi" w:cstheme="majorBidi"/>
              <w:sz w:val="20"/>
              <w:szCs w:val="20"/>
              <w:lang w:val="en"/>
            </w:rPr>
          </w:rPrChange>
        </w:rPr>
      </w:pPr>
      <w:ins w:id="573" w:author="Donia Jendoubi" w:date="2019-05-20T14:57:00Z">
        <w:r w:rsidRPr="008E088B">
          <w:rPr>
            <w:rFonts w:ascii="Book Antiqua" w:hAnsi="Book Antiqua" w:cstheme="majorBidi"/>
            <w:sz w:val="20"/>
            <w:szCs w:val="20"/>
            <w:lang w:val="en"/>
            <w:rPrChange w:id="574" w:author="Donia Jendoubi" w:date="2019-05-21T18:26:00Z">
              <w:rPr>
                <w:rFonts w:asciiTheme="majorBidi" w:hAnsiTheme="majorBidi" w:cstheme="majorBidi"/>
                <w:sz w:val="20"/>
                <w:szCs w:val="20"/>
                <w:lang w:val="en"/>
              </w:rPr>
            </w:rPrChange>
          </w:rPr>
          <w:t xml:space="preserve">Information on soil quality is crucial to improve decision-making for efficient support of sustainable land management. Thus, methods </w:t>
        </w:r>
        <w:proofErr w:type="gramStart"/>
        <w:r w:rsidRPr="008E088B">
          <w:rPr>
            <w:rFonts w:ascii="Book Antiqua" w:hAnsi="Book Antiqua" w:cstheme="majorBidi"/>
            <w:sz w:val="20"/>
            <w:szCs w:val="20"/>
            <w:lang w:val="en"/>
            <w:rPrChange w:id="575" w:author="Donia Jendoubi" w:date="2019-05-21T18:26:00Z">
              <w:rPr>
                <w:rFonts w:asciiTheme="majorBidi" w:hAnsiTheme="majorBidi" w:cstheme="majorBidi"/>
                <w:sz w:val="20"/>
                <w:szCs w:val="20"/>
                <w:lang w:val="en"/>
              </w:rPr>
            </w:rPrChange>
          </w:rPr>
          <w:t>are needed</w:t>
        </w:r>
        <w:proofErr w:type="gramEnd"/>
        <w:r w:rsidRPr="008E088B">
          <w:rPr>
            <w:rFonts w:ascii="Book Antiqua" w:hAnsi="Book Antiqua" w:cstheme="majorBidi"/>
            <w:sz w:val="20"/>
            <w:szCs w:val="20"/>
            <w:lang w:val="en"/>
            <w:rPrChange w:id="576" w:author="Donia Jendoubi" w:date="2019-05-21T18:26:00Z">
              <w:rPr>
                <w:rFonts w:asciiTheme="majorBidi" w:hAnsiTheme="majorBidi" w:cstheme="majorBidi"/>
                <w:sz w:val="20"/>
                <w:szCs w:val="20"/>
                <w:lang w:val="en"/>
              </w:rPr>
            </w:rPrChange>
          </w:rPr>
          <w:t xml:space="preserve"> to allow fast and inexpensive prediction of important soil quality indicators such as SOC. The potential of diffuse reflectance spectroscopy in the visible and near infrared (VNIR) range for fast prediction of soil properties in a non-destructive and efficient way has been demonstrated in a number of studies (Amare et al., 2013, </w:t>
        </w:r>
        <w:proofErr w:type="spellStart"/>
        <w:r w:rsidRPr="008E088B">
          <w:rPr>
            <w:rFonts w:ascii="Book Antiqua" w:hAnsi="Book Antiqua" w:cstheme="majorBidi"/>
            <w:sz w:val="20"/>
            <w:szCs w:val="20"/>
            <w:lang w:val="en"/>
            <w:rPrChange w:id="577" w:author="Donia Jendoubi" w:date="2019-05-21T18:26:00Z">
              <w:rPr>
                <w:rFonts w:asciiTheme="majorBidi" w:hAnsiTheme="majorBidi" w:cstheme="majorBidi"/>
                <w:sz w:val="20"/>
                <w:szCs w:val="20"/>
                <w:lang w:val="en"/>
              </w:rPr>
            </w:rPrChange>
          </w:rPr>
          <w:t>Shiferaw</w:t>
        </w:r>
        <w:proofErr w:type="spellEnd"/>
        <w:r w:rsidRPr="008E088B">
          <w:rPr>
            <w:rFonts w:ascii="Book Antiqua" w:hAnsi="Book Antiqua" w:cstheme="majorBidi"/>
            <w:sz w:val="20"/>
            <w:szCs w:val="20"/>
            <w:lang w:val="en"/>
            <w:rPrChange w:id="578" w:author="Donia Jendoubi" w:date="2019-05-21T18:26:00Z">
              <w:rPr>
                <w:rFonts w:asciiTheme="majorBidi" w:hAnsiTheme="majorBidi" w:cstheme="majorBidi"/>
                <w:sz w:val="20"/>
                <w:szCs w:val="20"/>
                <w:lang w:val="en"/>
              </w:rPr>
            </w:rPrChange>
          </w:rPr>
          <w:t xml:space="preserve"> and </w:t>
        </w:r>
        <w:proofErr w:type="spellStart"/>
        <w:r w:rsidRPr="008E088B">
          <w:rPr>
            <w:rFonts w:ascii="Book Antiqua" w:hAnsi="Book Antiqua" w:cstheme="majorBidi"/>
            <w:sz w:val="20"/>
            <w:szCs w:val="20"/>
            <w:lang w:val="en"/>
            <w:rPrChange w:id="579" w:author="Donia Jendoubi" w:date="2019-05-21T18:26:00Z">
              <w:rPr>
                <w:rFonts w:asciiTheme="majorBidi" w:hAnsiTheme="majorBidi" w:cstheme="majorBidi"/>
                <w:sz w:val="20"/>
                <w:szCs w:val="20"/>
                <w:lang w:val="en"/>
              </w:rPr>
            </w:rPrChange>
          </w:rPr>
          <w:t>Hergarten</w:t>
        </w:r>
        <w:proofErr w:type="spellEnd"/>
        <w:r w:rsidRPr="008E088B">
          <w:rPr>
            <w:rFonts w:ascii="Book Antiqua" w:hAnsi="Book Antiqua" w:cstheme="majorBidi"/>
            <w:sz w:val="20"/>
            <w:szCs w:val="20"/>
            <w:lang w:val="en"/>
            <w:rPrChange w:id="580" w:author="Donia Jendoubi" w:date="2019-05-21T18:26:00Z">
              <w:rPr>
                <w:rFonts w:asciiTheme="majorBidi" w:hAnsiTheme="majorBidi" w:cstheme="majorBidi"/>
                <w:sz w:val="20"/>
                <w:szCs w:val="20"/>
                <w:lang w:val="en"/>
              </w:rPr>
            </w:rPrChange>
          </w:rPr>
          <w:t>, 2014, Shepherd and Walsh, 2002).</w:t>
        </w:r>
      </w:ins>
    </w:p>
    <w:p w:rsidR="008E4947" w:rsidRPr="008E088B" w:rsidRDefault="002C2816">
      <w:pPr>
        <w:autoSpaceDE w:val="0"/>
        <w:autoSpaceDN w:val="0"/>
        <w:adjustRightInd w:val="0"/>
        <w:spacing w:after="0"/>
        <w:jc w:val="both"/>
        <w:rPr>
          <w:rFonts w:ascii="Book Antiqua" w:hAnsi="Book Antiqua" w:cstheme="majorBidi"/>
          <w:sz w:val="20"/>
          <w:szCs w:val="20"/>
          <w:lang w:val="en"/>
          <w:rPrChange w:id="581" w:author="Donia Jendoubi" w:date="2019-05-21T18:26:00Z">
            <w:rPr>
              <w:rFonts w:asciiTheme="majorBidi" w:hAnsiTheme="majorBidi" w:cstheme="majorBidi"/>
              <w:sz w:val="20"/>
              <w:szCs w:val="20"/>
              <w:lang w:val="en"/>
            </w:rPr>
          </w:rPrChange>
        </w:rPr>
      </w:pPr>
      <w:moveToRangeStart w:id="582" w:author="Donia Jendoubi" w:date="2019-05-20T14:56:00Z" w:name="move9256576"/>
      <w:del w:id="583" w:author="Donia Jendoubi" w:date="2019-05-20T14:56:00Z">
        <w:r w:rsidRPr="008E088B" w:rsidDel="002C2816">
          <w:rPr>
            <w:rFonts w:ascii="Book Antiqua" w:hAnsi="Book Antiqua" w:cstheme="majorBidi"/>
            <w:sz w:val="20"/>
            <w:szCs w:val="20"/>
            <w:lang w:val="en"/>
            <w:rPrChange w:id="584" w:author="Donia Jendoubi" w:date="2019-05-21T18:26:00Z">
              <w:rPr>
                <w:rFonts w:asciiTheme="majorBidi" w:hAnsiTheme="majorBidi" w:cstheme="majorBidi"/>
                <w:sz w:val="20"/>
                <w:szCs w:val="20"/>
                <w:lang w:val="en"/>
              </w:rPr>
            </w:rPrChange>
          </w:rPr>
          <w:delText>Information on soil quality is crucial to improve decision-making for efficient support of sustainable land management. Thus, methods are needed to allow fast and inexpensive prediction of important soil quality indicators such as SOC. The potential of diffuse reflectance spectroscopy in the visible and near infrared (VNIR) range for fast prediction of soil properties in a non-destructive and efficient way has been demonstrated in a number of studies (Amare et al., 2013, Shiferaw and Hergarten, 2014, Shepherd and Walsh, 2002).</w:delText>
        </w:r>
      </w:del>
      <w:moveToRangeEnd w:id="582"/>
      <w:r w:rsidR="008E4947" w:rsidRPr="008E088B">
        <w:rPr>
          <w:rFonts w:ascii="Book Antiqua" w:hAnsi="Book Antiqua" w:cstheme="majorBidi"/>
          <w:sz w:val="20"/>
          <w:szCs w:val="20"/>
          <w:lang w:val="en"/>
          <w:rPrChange w:id="585" w:author="Donia Jendoubi" w:date="2019-05-21T18:26:00Z">
            <w:rPr>
              <w:rFonts w:asciiTheme="majorBidi" w:hAnsiTheme="majorBidi" w:cstheme="majorBidi"/>
              <w:sz w:val="20"/>
              <w:szCs w:val="20"/>
              <w:lang w:val="en"/>
            </w:rPr>
          </w:rPrChange>
        </w:rPr>
        <w:t xml:space="preserve">We are not aware of any study </w:t>
      </w:r>
      <w:r w:rsidR="000F4C9A" w:rsidRPr="008E088B">
        <w:rPr>
          <w:rFonts w:ascii="Book Antiqua" w:hAnsi="Book Antiqua" w:cstheme="majorBidi"/>
          <w:sz w:val="20"/>
          <w:szCs w:val="20"/>
          <w:lang w:val="en"/>
          <w:rPrChange w:id="586" w:author="Donia Jendoubi" w:date="2019-05-21T18:26:00Z">
            <w:rPr>
              <w:rFonts w:asciiTheme="majorBidi" w:hAnsiTheme="majorBidi" w:cstheme="majorBidi"/>
              <w:sz w:val="20"/>
              <w:szCs w:val="20"/>
              <w:lang w:val="en"/>
            </w:rPr>
          </w:rPrChange>
        </w:rPr>
        <w:t>evaluating</w:t>
      </w:r>
      <w:r w:rsidR="008E4947" w:rsidRPr="008E088B">
        <w:rPr>
          <w:rFonts w:ascii="Book Antiqua" w:hAnsi="Book Antiqua" w:cstheme="majorBidi"/>
          <w:sz w:val="20"/>
          <w:szCs w:val="20"/>
          <w:lang w:val="en"/>
          <w:rPrChange w:id="587" w:author="Donia Jendoubi" w:date="2019-05-21T18:26:00Z">
            <w:rPr>
              <w:rFonts w:asciiTheme="majorBidi" w:hAnsiTheme="majorBidi" w:cstheme="majorBidi"/>
              <w:sz w:val="20"/>
              <w:szCs w:val="20"/>
              <w:lang w:val="en"/>
            </w:rPr>
          </w:rPrChange>
        </w:rPr>
        <w:t xml:space="preserve"> the </w:t>
      </w:r>
      <w:r w:rsidR="000F4C9A" w:rsidRPr="008E088B">
        <w:rPr>
          <w:rFonts w:ascii="Book Antiqua" w:hAnsi="Book Antiqua" w:cstheme="majorBidi"/>
          <w:sz w:val="20"/>
          <w:szCs w:val="20"/>
          <w:lang w:val="en"/>
          <w:rPrChange w:id="588" w:author="Donia Jendoubi" w:date="2019-05-21T18:26:00Z">
            <w:rPr>
              <w:rFonts w:asciiTheme="majorBidi" w:hAnsiTheme="majorBidi" w:cstheme="majorBidi"/>
              <w:sz w:val="20"/>
              <w:szCs w:val="20"/>
              <w:lang w:val="en"/>
            </w:rPr>
          </w:rPrChange>
        </w:rPr>
        <w:t>impact</w:t>
      </w:r>
      <w:r w:rsidR="008E4947" w:rsidRPr="008E088B">
        <w:rPr>
          <w:rFonts w:ascii="Book Antiqua" w:hAnsi="Book Antiqua" w:cstheme="majorBidi"/>
          <w:sz w:val="20"/>
          <w:szCs w:val="20"/>
          <w:lang w:val="en"/>
          <w:rPrChange w:id="589" w:author="Donia Jendoubi" w:date="2019-05-21T18:26:00Z">
            <w:rPr>
              <w:rFonts w:asciiTheme="majorBidi" w:hAnsiTheme="majorBidi" w:cstheme="majorBidi"/>
              <w:sz w:val="20"/>
              <w:szCs w:val="20"/>
              <w:lang w:val="en"/>
            </w:rPr>
          </w:rPrChange>
        </w:rPr>
        <w:t xml:space="preserve">s of </w:t>
      </w:r>
      <w:del w:id="590" w:author="Donia Jendoubi" w:date="2019-05-11T17:16:00Z">
        <w:r w:rsidR="008E4947" w:rsidRPr="008E088B" w:rsidDel="00461FA6">
          <w:rPr>
            <w:rFonts w:ascii="Book Antiqua" w:hAnsi="Book Antiqua" w:cstheme="majorBidi"/>
            <w:sz w:val="20"/>
            <w:szCs w:val="20"/>
            <w:lang w:val="en"/>
            <w:rPrChange w:id="591" w:author="Donia Jendoubi" w:date="2019-05-21T18:26:00Z">
              <w:rPr>
                <w:rFonts w:asciiTheme="majorBidi" w:hAnsiTheme="majorBidi" w:cstheme="majorBidi"/>
                <w:sz w:val="20"/>
                <w:szCs w:val="20"/>
                <w:lang w:val="en"/>
              </w:rPr>
            </w:rPrChange>
          </w:rPr>
          <w:delText xml:space="preserve">environmental </w:delText>
        </w:r>
      </w:del>
      <w:ins w:id="592" w:author="Donia Jendoubi" w:date="2019-05-11T17:16:00Z">
        <w:r w:rsidR="00461FA6" w:rsidRPr="008E088B">
          <w:rPr>
            <w:rFonts w:ascii="Book Antiqua" w:hAnsi="Book Antiqua" w:cstheme="majorBidi"/>
            <w:sz w:val="20"/>
            <w:szCs w:val="20"/>
            <w:lang w:val="en"/>
            <w:rPrChange w:id="593" w:author="Donia Jendoubi" w:date="2019-05-21T18:26:00Z">
              <w:rPr>
                <w:rFonts w:asciiTheme="majorBidi" w:hAnsiTheme="majorBidi" w:cstheme="majorBidi"/>
                <w:sz w:val="20"/>
                <w:szCs w:val="20"/>
                <w:lang w:val="en"/>
              </w:rPr>
            </w:rPrChange>
          </w:rPr>
          <w:t xml:space="preserve">topographic </w:t>
        </w:r>
      </w:ins>
      <w:r w:rsidR="008E4947" w:rsidRPr="008E088B">
        <w:rPr>
          <w:rFonts w:ascii="Book Antiqua" w:hAnsi="Book Antiqua" w:cstheme="majorBidi"/>
          <w:sz w:val="20"/>
          <w:szCs w:val="20"/>
          <w:lang w:val="en"/>
          <w:rPrChange w:id="594" w:author="Donia Jendoubi" w:date="2019-05-21T18:26:00Z">
            <w:rPr>
              <w:rFonts w:asciiTheme="majorBidi" w:hAnsiTheme="majorBidi" w:cstheme="majorBidi"/>
              <w:sz w:val="20"/>
              <w:szCs w:val="20"/>
              <w:lang w:val="en"/>
            </w:rPr>
          </w:rPrChange>
        </w:rPr>
        <w:t>factors (slope and aspect) and existing land use systems on SOC dynamics in Mediterranean agricultural soils, specifically in Tunisia, based on an accurate and consistent database such as a soil spectral library.</w:t>
      </w:r>
    </w:p>
    <w:p w:rsidR="002C0FAC" w:rsidRPr="008E088B" w:rsidRDefault="002C0FAC">
      <w:pPr>
        <w:jc w:val="both"/>
        <w:rPr>
          <w:ins w:id="595" w:author="Donia Jendoubi" w:date="2019-05-15T10:03:00Z"/>
          <w:rFonts w:ascii="Book Antiqua" w:hAnsi="Book Antiqua" w:cstheme="majorBidi"/>
          <w:sz w:val="20"/>
          <w:szCs w:val="20"/>
          <w:lang w:val="en"/>
          <w:rPrChange w:id="596" w:author="Donia Jendoubi" w:date="2019-05-21T18:26:00Z">
            <w:rPr>
              <w:ins w:id="597" w:author="Donia Jendoubi" w:date="2019-05-15T10:03:00Z"/>
              <w:rFonts w:asciiTheme="majorBidi" w:hAnsiTheme="majorBidi" w:cstheme="majorBidi"/>
              <w:sz w:val="20"/>
              <w:szCs w:val="20"/>
              <w:lang w:val="en"/>
            </w:rPr>
          </w:rPrChange>
        </w:rPr>
      </w:pPr>
      <w:ins w:id="598" w:author="Donia Jendoubi" w:date="2019-05-15T10:02:00Z">
        <w:r w:rsidRPr="008E088B">
          <w:rPr>
            <w:rFonts w:ascii="Book Antiqua" w:hAnsi="Book Antiqua" w:cstheme="majorBidi"/>
            <w:sz w:val="20"/>
            <w:szCs w:val="20"/>
            <w:lang w:val="en"/>
            <w:rPrChange w:id="599" w:author="Donia Jendoubi" w:date="2019-05-21T18:26:00Z">
              <w:rPr>
                <w:rFonts w:asciiTheme="majorBidi" w:hAnsiTheme="majorBidi" w:cstheme="majorBidi"/>
                <w:sz w:val="20"/>
                <w:szCs w:val="20"/>
                <w:lang w:val="en"/>
              </w:rPr>
            </w:rPrChange>
          </w:rPr>
          <w:t xml:space="preserve">Most soils </w:t>
        </w:r>
        <w:proofErr w:type="gramStart"/>
        <w:r w:rsidRPr="008E088B">
          <w:rPr>
            <w:rFonts w:ascii="Book Antiqua" w:hAnsi="Book Antiqua" w:cstheme="majorBidi"/>
            <w:sz w:val="20"/>
            <w:szCs w:val="20"/>
            <w:lang w:val="en"/>
            <w:rPrChange w:id="600" w:author="Donia Jendoubi" w:date="2019-05-21T18:26:00Z">
              <w:rPr>
                <w:rFonts w:asciiTheme="majorBidi" w:hAnsiTheme="majorBidi" w:cstheme="majorBidi"/>
                <w:sz w:val="20"/>
                <w:szCs w:val="20"/>
                <w:lang w:val="en"/>
              </w:rPr>
            </w:rPrChange>
          </w:rPr>
          <w:t>are exposed</w:t>
        </w:r>
        <w:proofErr w:type="gramEnd"/>
        <w:r w:rsidRPr="008E088B">
          <w:rPr>
            <w:rFonts w:ascii="Book Antiqua" w:hAnsi="Book Antiqua" w:cstheme="majorBidi"/>
            <w:sz w:val="20"/>
            <w:szCs w:val="20"/>
            <w:lang w:val="en"/>
            <w:rPrChange w:id="601" w:author="Donia Jendoubi" w:date="2019-05-21T18:26:00Z">
              <w:rPr>
                <w:rFonts w:asciiTheme="majorBidi" w:hAnsiTheme="majorBidi" w:cstheme="majorBidi"/>
                <w:sz w:val="20"/>
                <w:szCs w:val="20"/>
                <w:lang w:val="en"/>
              </w:rPr>
            </w:rPrChange>
          </w:rPr>
          <w:t xml:space="preserve"> to water erosion, which is provoked by poor cover cultivation practices and the hilly topography.</w:t>
        </w:r>
      </w:ins>
      <w:ins w:id="602" w:author="Donia Jendoubi" w:date="2019-05-15T10:03:00Z">
        <w:r w:rsidRPr="008E088B">
          <w:rPr>
            <w:rFonts w:ascii="Book Antiqua" w:hAnsi="Book Antiqua"/>
            <w:sz w:val="20"/>
            <w:szCs w:val="20"/>
            <w:lang w:val="en-GB"/>
            <w:rPrChange w:id="603" w:author="Donia Jendoubi" w:date="2019-05-21T18:26:00Z">
              <w:rPr/>
            </w:rPrChange>
          </w:rPr>
          <w:t xml:space="preserve"> </w:t>
        </w:r>
        <w:proofErr w:type="spellStart"/>
        <w:r w:rsidRPr="008E088B">
          <w:rPr>
            <w:rFonts w:ascii="Book Antiqua" w:hAnsi="Book Antiqua" w:cstheme="majorBidi"/>
            <w:sz w:val="20"/>
            <w:szCs w:val="20"/>
            <w:lang w:val="en"/>
            <w:rPrChange w:id="604" w:author="Donia Jendoubi" w:date="2019-05-21T18:26:00Z">
              <w:rPr>
                <w:rFonts w:asciiTheme="majorBidi" w:hAnsiTheme="majorBidi" w:cstheme="majorBidi"/>
                <w:sz w:val="20"/>
                <w:szCs w:val="20"/>
                <w:lang w:val="en"/>
              </w:rPr>
            </w:rPrChange>
          </w:rPr>
          <w:t>Wadi</w:t>
        </w:r>
        <w:proofErr w:type="spellEnd"/>
        <w:r w:rsidRPr="008E088B">
          <w:rPr>
            <w:rFonts w:ascii="Book Antiqua" w:hAnsi="Book Antiqua" w:cstheme="majorBidi"/>
            <w:sz w:val="20"/>
            <w:szCs w:val="20"/>
            <w:lang w:val="en"/>
            <w:rPrChange w:id="605" w:author="Donia Jendoubi" w:date="2019-05-21T18:26:00Z">
              <w:rPr>
                <w:rFonts w:asciiTheme="majorBidi" w:hAnsiTheme="majorBidi" w:cstheme="majorBidi"/>
                <w:sz w:val="20"/>
                <w:szCs w:val="20"/>
                <w:lang w:val="en"/>
              </w:rPr>
            </w:rPrChange>
          </w:rPr>
          <w:t xml:space="preserve"> Beja watershed </w:t>
        </w:r>
        <w:proofErr w:type="gramStart"/>
        <w:r w:rsidRPr="008E088B">
          <w:rPr>
            <w:rFonts w:ascii="Book Antiqua" w:hAnsi="Book Antiqua" w:cstheme="majorBidi"/>
            <w:sz w:val="20"/>
            <w:szCs w:val="20"/>
            <w:lang w:val="en"/>
            <w:rPrChange w:id="606" w:author="Donia Jendoubi" w:date="2019-05-21T18:26:00Z">
              <w:rPr>
                <w:rFonts w:asciiTheme="majorBidi" w:hAnsiTheme="majorBidi" w:cstheme="majorBidi"/>
                <w:sz w:val="20"/>
                <w:szCs w:val="20"/>
                <w:lang w:val="en"/>
              </w:rPr>
            </w:rPrChange>
          </w:rPr>
          <w:t>was selected</w:t>
        </w:r>
        <w:proofErr w:type="gramEnd"/>
        <w:r w:rsidRPr="008E088B">
          <w:rPr>
            <w:rFonts w:ascii="Book Antiqua" w:hAnsi="Book Antiqua" w:cstheme="majorBidi"/>
            <w:sz w:val="20"/>
            <w:szCs w:val="20"/>
            <w:lang w:val="en"/>
            <w:rPrChange w:id="607" w:author="Donia Jendoubi" w:date="2019-05-21T18:26:00Z">
              <w:rPr>
                <w:rFonts w:asciiTheme="majorBidi" w:hAnsiTheme="majorBidi" w:cstheme="majorBidi"/>
                <w:sz w:val="20"/>
                <w:szCs w:val="20"/>
                <w:lang w:val="en"/>
              </w:rPr>
            </w:rPrChange>
          </w:rPr>
          <w:t xml:space="preserve"> because it comprises a variety of degraded areas</w:t>
        </w:r>
      </w:ins>
      <w:ins w:id="608" w:author="Donia Jendoubi" w:date="2019-05-15T10:18:00Z">
        <w:r w:rsidR="005C63F5" w:rsidRPr="008E088B">
          <w:rPr>
            <w:rFonts w:ascii="Book Antiqua" w:hAnsi="Book Antiqua" w:cstheme="majorBidi"/>
            <w:sz w:val="20"/>
            <w:szCs w:val="20"/>
            <w:lang w:val="en"/>
            <w:rPrChange w:id="609" w:author="Donia Jendoubi" w:date="2019-05-21T18:26:00Z">
              <w:rPr>
                <w:rFonts w:asciiTheme="majorBidi" w:hAnsiTheme="majorBidi" w:cstheme="majorBidi"/>
                <w:sz w:val="20"/>
                <w:szCs w:val="20"/>
                <w:lang w:val="en"/>
              </w:rPr>
            </w:rPrChange>
          </w:rPr>
          <w:t xml:space="preserve"> </w:t>
        </w:r>
        <w:r w:rsidR="005C63F5" w:rsidRPr="008E088B">
          <w:rPr>
            <w:rFonts w:ascii="Book Antiqua" w:hAnsi="Book Antiqua" w:cstheme="majorBidi"/>
            <w:sz w:val="20"/>
            <w:szCs w:val="20"/>
            <w:lang w:val="en"/>
            <w:rPrChange w:id="610" w:author="Donia Jendoubi" w:date="2019-05-21T18:26:00Z">
              <w:rPr>
                <w:rFonts w:asciiTheme="majorBidi" w:hAnsiTheme="majorBidi" w:cstheme="majorBidi"/>
                <w:sz w:val="20"/>
                <w:szCs w:val="20"/>
                <w:lang w:val="en"/>
              </w:rPr>
            </w:rPrChange>
          </w:rPr>
          <w:lastRenderedPageBreak/>
          <w:t>and areas where soil and water conservation</w:t>
        </w:r>
      </w:ins>
      <w:ins w:id="611" w:author="Donia Jendoubi" w:date="2019-05-15T10:20:00Z">
        <w:r w:rsidR="005C63F5" w:rsidRPr="008E088B">
          <w:rPr>
            <w:rFonts w:ascii="Book Antiqua" w:hAnsi="Book Antiqua" w:cstheme="majorBidi"/>
            <w:sz w:val="20"/>
            <w:szCs w:val="20"/>
            <w:lang w:val="en"/>
            <w:rPrChange w:id="612" w:author="Donia Jendoubi" w:date="2019-05-21T18:26:00Z">
              <w:rPr>
                <w:rFonts w:asciiTheme="majorBidi" w:hAnsiTheme="majorBidi" w:cstheme="majorBidi"/>
                <w:sz w:val="20"/>
                <w:szCs w:val="20"/>
                <w:lang w:val="en"/>
              </w:rPr>
            </w:rPrChange>
          </w:rPr>
          <w:t xml:space="preserve"> practices</w:t>
        </w:r>
      </w:ins>
      <w:ins w:id="613" w:author="Donia Jendoubi" w:date="2019-05-15T10:18:00Z">
        <w:r w:rsidR="005C63F5" w:rsidRPr="008E088B">
          <w:rPr>
            <w:rFonts w:ascii="Book Antiqua" w:hAnsi="Book Antiqua" w:cstheme="majorBidi"/>
            <w:sz w:val="20"/>
            <w:szCs w:val="20"/>
            <w:lang w:val="en"/>
            <w:rPrChange w:id="614" w:author="Donia Jendoubi" w:date="2019-05-21T18:26:00Z">
              <w:rPr>
                <w:rFonts w:asciiTheme="majorBidi" w:hAnsiTheme="majorBidi" w:cstheme="majorBidi"/>
                <w:sz w:val="20"/>
                <w:szCs w:val="20"/>
                <w:lang w:val="en"/>
              </w:rPr>
            </w:rPrChange>
          </w:rPr>
          <w:t xml:space="preserve"> (</w:t>
        </w:r>
      </w:ins>
      <w:ins w:id="615" w:author="Donia Jendoubi" w:date="2019-05-15T10:19:00Z">
        <w:r w:rsidR="005C63F5" w:rsidRPr="008E088B">
          <w:rPr>
            <w:rFonts w:ascii="Book Antiqua" w:hAnsi="Book Antiqua" w:cstheme="majorBidi"/>
            <w:sz w:val="20"/>
            <w:szCs w:val="20"/>
            <w:lang w:val="en"/>
            <w:rPrChange w:id="616" w:author="Donia Jendoubi" w:date="2019-05-21T18:26:00Z">
              <w:rPr>
                <w:rFonts w:asciiTheme="majorBidi" w:hAnsiTheme="majorBidi" w:cstheme="majorBidi"/>
                <w:sz w:val="20"/>
                <w:szCs w:val="20"/>
                <w:lang w:val="en"/>
              </w:rPr>
            </w:rPrChange>
          </w:rPr>
          <w:t>SWC) were applied</w:t>
        </w:r>
      </w:ins>
      <w:ins w:id="617" w:author="Donia Jendoubi" w:date="2019-05-15T10:03:00Z">
        <w:r w:rsidRPr="008E088B">
          <w:rPr>
            <w:rFonts w:ascii="Book Antiqua" w:hAnsi="Book Antiqua" w:cstheme="majorBidi"/>
            <w:sz w:val="20"/>
            <w:szCs w:val="20"/>
            <w:lang w:val="en"/>
            <w:rPrChange w:id="618" w:author="Donia Jendoubi" w:date="2019-05-21T18:26:00Z">
              <w:rPr>
                <w:rFonts w:asciiTheme="majorBidi" w:hAnsiTheme="majorBidi" w:cstheme="majorBidi"/>
                <w:sz w:val="20"/>
                <w:szCs w:val="20"/>
                <w:lang w:val="en"/>
              </w:rPr>
            </w:rPrChange>
          </w:rPr>
          <w:t xml:space="preserve">. It is the most productive and extended cereal area in Tunisia, and faces serious risks associated with monoculture production of field crops under inappropriate land management practices. Some new practices, such as agroforestry, </w:t>
        </w:r>
        <w:proofErr w:type="gramStart"/>
        <w:r w:rsidRPr="008E088B">
          <w:rPr>
            <w:rFonts w:ascii="Book Antiqua" w:hAnsi="Book Antiqua" w:cstheme="majorBidi"/>
            <w:sz w:val="20"/>
            <w:szCs w:val="20"/>
            <w:lang w:val="en"/>
            <w:rPrChange w:id="619" w:author="Donia Jendoubi" w:date="2019-05-21T18:26:00Z">
              <w:rPr>
                <w:rFonts w:asciiTheme="majorBidi" w:hAnsiTheme="majorBidi" w:cstheme="majorBidi"/>
                <w:sz w:val="20"/>
                <w:szCs w:val="20"/>
                <w:lang w:val="en"/>
              </w:rPr>
            </w:rPrChange>
          </w:rPr>
          <w:t>were introduced</w:t>
        </w:r>
        <w:proofErr w:type="gramEnd"/>
        <w:r w:rsidRPr="008E088B">
          <w:rPr>
            <w:rFonts w:ascii="Book Antiqua" w:hAnsi="Book Antiqua" w:cstheme="majorBidi"/>
            <w:sz w:val="20"/>
            <w:szCs w:val="20"/>
            <w:lang w:val="en"/>
            <w:rPrChange w:id="620" w:author="Donia Jendoubi" w:date="2019-05-21T18:26:00Z">
              <w:rPr>
                <w:rFonts w:asciiTheme="majorBidi" w:hAnsiTheme="majorBidi" w:cstheme="majorBidi"/>
                <w:sz w:val="20"/>
                <w:szCs w:val="20"/>
                <w:lang w:val="en"/>
              </w:rPr>
            </w:rPrChange>
          </w:rPr>
          <w:t xml:space="preserve"> into the region in the 1980s, along with permanent crops such as olive and almond trees.</w:t>
        </w:r>
        <w:r w:rsidRPr="008E088B" w:rsidDel="00120FD1">
          <w:rPr>
            <w:rFonts w:ascii="Book Antiqua" w:hAnsi="Book Antiqua" w:cstheme="majorBidi"/>
            <w:sz w:val="20"/>
            <w:szCs w:val="20"/>
            <w:lang w:val="en"/>
            <w:rPrChange w:id="621" w:author="Donia Jendoubi" w:date="2019-05-21T18:26:00Z">
              <w:rPr>
                <w:rFonts w:asciiTheme="majorBidi" w:hAnsiTheme="majorBidi" w:cstheme="majorBidi"/>
                <w:sz w:val="20"/>
                <w:szCs w:val="20"/>
                <w:lang w:val="en"/>
              </w:rPr>
            </w:rPrChange>
          </w:rPr>
          <w:t xml:space="preserve"> </w:t>
        </w:r>
      </w:ins>
    </w:p>
    <w:p w:rsidR="008E4947" w:rsidRPr="008E088B" w:rsidDel="002C0FAC" w:rsidRDefault="002C0FAC">
      <w:pPr>
        <w:autoSpaceDE w:val="0"/>
        <w:autoSpaceDN w:val="0"/>
        <w:adjustRightInd w:val="0"/>
        <w:spacing w:after="0"/>
        <w:jc w:val="both"/>
        <w:rPr>
          <w:del w:id="622" w:author="Donia Jendoubi" w:date="2019-05-15T10:02:00Z"/>
          <w:rFonts w:ascii="Book Antiqua" w:hAnsi="Book Antiqua" w:cstheme="majorBidi"/>
          <w:sz w:val="20"/>
          <w:szCs w:val="20"/>
          <w:lang w:val="en"/>
          <w:rPrChange w:id="623" w:author="Donia Jendoubi" w:date="2019-05-21T18:26:00Z">
            <w:rPr>
              <w:del w:id="624" w:author="Donia Jendoubi" w:date="2019-05-15T10:02:00Z"/>
              <w:rFonts w:asciiTheme="majorBidi" w:hAnsiTheme="majorBidi" w:cstheme="majorBidi"/>
              <w:sz w:val="20"/>
              <w:szCs w:val="20"/>
              <w:lang w:val="en"/>
            </w:rPr>
          </w:rPrChange>
        </w:rPr>
      </w:pPr>
      <w:del w:id="625" w:author="Donia Jendoubi" w:date="2019-05-15T10:03:00Z">
        <w:r w:rsidRPr="008E088B" w:rsidDel="002C0FAC">
          <w:rPr>
            <w:rFonts w:ascii="Book Antiqua" w:hAnsi="Book Antiqua" w:cstheme="majorBidi"/>
            <w:sz w:val="20"/>
            <w:szCs w:val="20"/>
            <w:lang w:val="en"/>
            <w:rPrChange w:id="626" w:author="Donia Jendoubi" w:date="2019-05-21T18:26:00Z">
              <w:rPr>
                <w:rFonts w:asciiTheme="majorBidi" w:hAnsiTheme="majorBidi" w:cstheme="majorBidi"/>
                <w:sz w:val="20"/>
                <w:szCs w:val="20"/>
                <w:lang w:val="en"/>
              </w:rPr>
            </w:rPrChange>
          </w:rPr>
          <w:delText xml:space="preserve">Wadi Beja watershed was selected because it comprises a variety of conserved and degraded areas. It is the most productive and extended cereal area in Tunisia, and faces serious risks associated with monoculture production of field crops under inappropriate land </w:delText>
        </w:r>
        <w:moveToRangeStart w:id="627" w:author="Donia Jendoubi" w:date="2019-05-15T10:03:00Z" w:name="move8807016"/>
        <w:r w:rsidRPr="008E088B" w:rsidDel="002C0FAC">
          <w:rPr>
            <w:rFonts w:ascii="Book Antiqua" w:hAnsi="Book Antiqua" w:cstheme="majorBidi"/>
            <w:sz w:val="20"/>
            <w:szCs w:val="20"/>
            <w:lang w:val="en"/>
            <w:rPrChange w:id="628" w:author="Donia Jendoubi" w:date="2019-05-21T18:26:00Z">
              <w:rPr>
                <w:rFonts w:asciiTheme="majorBidi" w:hAnsiTheme="majorBidi" w:cstheme="majorBidi"/>
                <w:sz w:val="20"/>
                <w:szCs w:val="20"/>
                <w:lang w:val="en"/>
              </w:rPr>
            </w:rPrChange>
          </w:rPr>
          <w:delText>management practices. Some new practices, such as agroforestry, were introduced into the region in the 1980s, along with permanent crops such as olive and almond trees.</w:delText>
        </w:r>
      </w:del>
      <w:moveToRangeStart w:id="629" w:author="Donia Jendoubi" w:date="2019-05-15T10:02:00Z" w:name="move8806948"/>
      <w:moveToRangeEnd w:id="627"/>
      <w:del w:id="630" w:author="Donia Jendoubi" w:date="2019-05-15T10:02:00Z">
        <w:r w:rsidRPr="008E088B" w:rsidDel="002C0FAC">
          <w:rPr>
            <w:rFonts w:ascii="Book Antiqua" w:hAnsi="Book Antiqua" w:cstheme="majorBidi"/>
            <w:sz w:val="20"/>
            <w:szCs w:val="20"/>
            <w:lang w:val="en"/>
            <w:rPrChange w:id="631" w:author="Donia Jendoubi" w:date="2019-05-21T18:26:00Z">
              <w:rPr>
                <w:rFonts w:asciiTheme="majorBidi" w:hAnsiTheme="majorBidi" w:cstheme="majorBidi"/>
                <w:sz w:val="20"/>
                <w:szCs w:val="20"/>
                <w:lang w:val="en"/>
              </w:rPr>
            </w:rPrChange>
          </w:rPr>
          <w:delText>Most soils are exposed to water erosion, which is provoked by poor cover cultivation practices and the hilly topography.</w:delText>
        </w:r>
        <w:moveToRangeEnd w:id="629"/>
      </w:del>
    </w:p>
    <w:p w:rsidR="008E4947" w:rsidRPr="008E088B" w:rsidRDefault="008E4947">
      <w:pPr>
        <w:autoSpaceDE w:val="0"/>
        <w:autoSpaceDN w:val="0"/>
        <w:adjustRightInd w:val="0"/>
        <w:spacing w:after="0"/>
        <w:jc w:val="both"/>
        <w:rPr>
          <w:rFonts w:ascii="Book Antiqua" w:hAnsi="Book Antiqua" w:cstheme="majorBidi"/>
          <w:b/>
          <w:bCs/>
          <w:sz w:val="20"/>
          <w:szCs w:val="20"/>
          <w:lang w:val="en"/>
          <w:rPrChange w:id="632" w:author="Donia Jendoubi" w:date="2019-05-21T18:26:00Z">
            <w:rPr>
              <w:rFonts w:asciiTheme="majorBidi" w:hAnsiTheme="majorBidi" w:cstheme="majorBidi"/>
              <w:b/>
              <w:bCs/>
              <w:sz w:val="20"/>
              <w:szCs w:val="20"/>
              <w:lang w:val="en"/>
            </w:rPr>
          </w:rPrChange>
        </w:rPr>
      </w:pPr>
      <w:r w:rsidRPr="008E088B">
        <w:rPr>
          <w:rFonts w:ascii="Book Antiqua" w:hAnsi="Book Antiqua" w:cstheme="majorBidi"/>
          <w:sz w:val="20"/>
          <w:szCs w:val="20"/>
          <w:lang w:val="en"/>
          <w:rPrChange w:id="633" w:author="Donia Jendoubi" w:date="2019-05-21T18:26:00Z">
            <w:rPr>
              <w:rFonts w:asciiTheme="majorBidi" w:hAnsiTheme="majorBidi" w:cstheme="majorBidi"/>
              <w:sz w:val="20"/>
              <w:szCs w:val="20"/>
              <w:lang w:val="en"/>
            </w:rPr>
          </w:rPrChange>
        </w:rPr>
        <w:t xml:space="preserve">The first research objective was to build a soil spectral library in order to apply it in the </w:t>
      </w:r>
      <w:proofErr w:type="spellStart"/>
      <w:r w:rsidRPr="008E088B">
        <w:rPr>
          <w:rFonts w:ascii="Book Antiqua" w:hAnsi="Book Antiqua" w:cstheme="majorBidi"/>
          <w:sz w:val="20"/>
          <w:szCs w:val="20"/>
          <w:lang w:val="en"/>
          <w:rPrChange w:id="634" w:author="Donia Jendoubi" w:date="2019-05-21T18:26:00Z">
            <w:rPr>
              <w:rFonts w:asciiTheme="majorBidi" w:hAnsiTheme="majorBidi" w:cstheme="majorBidi"/>
              <w:sz w:val="20"/>
              <w:szCs w:val="20"/>
              <w:lang w:val="en"/>
            </w:rPr>
          </w:rPrChange>
        </w:rPr>
        <w:t>Wadi</w:t>
      </w:r>
      <w:proofErr w:type="spellEnd"/>
      <w:r w:rsidRPr="008E088B">
        <w:rPr>
          <w:rFonts w:ascii="Book Antiqua" w:hAnsi="Book Antiqua" w:cstheme="majorBidi"/>
          <w:sz w:val="20"/>
          <w:szCs w:val="20"/>
          <w:lang w:val="en"/>
          <w:rPrChange w:id="635" w:author="Donia Jendoubi" w:date="2019-05-21T18:26:00Z">
            <w:rPr>
              <w:rFonts w:asciiTheme="majorBidi" w:hAnsiTheme="majorBidi" w:cstheme="majorBidi"/>
              <w:sz w:val="20"/>
              <w:szCs w:val="20"/>
              <w:lang w:val="en"/>
            </w:rPr>
          </w:rPrChange>
        </w:rPr>
        <w:t xml:space="preserve"> Beja watershed, as there was no accurate or valid soil database in the studied region or even in the whole country. The second objective was to examine the distribution of SOC under the different slopes, aspects, and land use systems. The third objective was to investigate, specifically, </w:t>
      </w:r>
      <w:r w:rsidRPr="008E088B">
        <w:rPr>
          <w:rFonts w:ascii="Book Antiqua" w:hAnsi="Book Antiqua" w:cstheme="majorBidi"/>
          <w:sz w:val="20"/>
          <w:szCs w:val="20"/>
          <w:lang w:val="en-GB"/>
          <w:rPrChange w:id="636" w:author="Donia Jendoubi" w:date="2019-05-21T18:26:00Z">
            <w:rPr>
              <w:rFonts w:asciiTheme="majorBidi" w:hAnsiTheme="majorBidi" w:cstheme="majorBidi"/>
              <w:sz w:val="20"/>
              <w:szCs w:val="20"/>
              <w:lang w:val="en-GB"/>
            </w:rPr>
          </w:rPrChange>
        </w:rPr>
        <w:t>three research questions</w:t>
      </w:r>
      <w:r w:rsidRPr="008E088B">
        <w:rPr>
          <w:rFonts w:ascii="Book Antiqua" w:hAnsi="Book Antiqua" w:cstheme="majorBidi"/>
          <w:sz w:val="20"/>
          <w:szCs w:val="20"/>
          <w:lang w:val="en"/>
          <w:rPrChange w:id="637" w:author="Donia Jendoubi" w:date="2019-05-21T18:26:00Z">
            <w:rPr>
              <w:rFonts w:asciiTheme="majorBidi" w:hAnsiTheme="majorBidi" w:cstheme="majorBidi"/>
              <w:sz w:val="20"/>
              <w:szCs w:val="20"/>
              <w:lang w:val="en"/>
            </w:rPr>
          </w:rPrChange>
        </w:rPr>
        <w:t>: (1) How does SOC vary under cereal monoculture and then after inter</w:t>
      </w:r>
      <w:ins w:id="638" w:author="Donia Jendoubi" w:date="2019-05-21T15:55:00Z">
        <w:r w:rsidR="001C7F9E" w:rsidRPr="008E088B">
          <w:rPr>
            <w:rFonts w:ascii="Book Antiqua" w:hAnsi="Book Antiqua" w:cstheme="majorBidi"/>
            <w:sz w:val="20"/>
            <w:szCs w:val="20"/>
            <w:lang w:val="en"/>
            <w:rPrChange w:id="639" w:author="Donia Jendoubi" w:date="2019-05-21T18:26:00Z">
              <w:rPr>
                <w:rFonts w:asciiTheme="majorBidi" w:hAnsiTheme="majorBidi" w:cstheme="majorBidi"/>
                <w:sz w:val="20"/>
                <w:szCs w:val="20"/>
                <w:lang w:val="en"/>
              </w:rPr>
            </w:rPrChange>
          </w:rPr>
          <w:t>-</w:t>
        </w:r>
      </w:ins>
      <w:r w:rsidRPr="008E088B">
        <w:rPr>
          <w:rFonts w:ascii="Book Antiqua" w:hAnsi="Book Antiqua" w:cstheme="majorBidi"/>
          <w:sz w:val="20"/>
          <w:szCs w:val="20"/>
          <w:lang w:val="en"/>
          <w:rPrChange w:id="640" w:author="Donia Jendoubi" w:date="2019-05-21T18:26:00Z">
            <w:rPr>
              <w:rFonts w:asciiTheme="majorBidi" w:hAnsiTheme="majorBidi" w:cstheme="majorBidi"/>
              <w:sz w:val="20"/>
              <w:szCs w:val="20"/>
              <w:lang w:val="en"/>
            </w:rPr>
          </w:rPrChange>
        </w:rPr>
        <w:t xml:space="preserve">plantation of permanent crops? (2) How and why are ecosystems more sensitive to soil degradation (SOC loss) on steep and south-facing slopes than on gentle and north-facing slopes? (3) How can land management practices under different abiotic factors (e.g. topography) influence the soil organic carbon (SOC) variation and what practices </w:t>
      </w:r>
      <w:proofErr w:type="gramStart"/>
      <w:r w:rsidRPr="008E088B">
        <w:rPr>
          <w:rFonts w:ascii="Book Antiqua" w:hAnsi="Book Antiqua" w:cstheme="majorBidi"/>
          <w:sz w:val="20"/>
          <w:szCs w:val="20"/>
          <w:lang w:val="en"/>
          <w:rPrChange w:id="641" w:author="Donia Jendoubi" w:date="2019-05-21T18:26:00Z">
            <w:rPr>
              <w:rFonts w:asciiTheme="majorBidi" w:hAnsiTheme="majorBidi" w:cstheme="majorBidi"/>
              <w:sz w:val="20"/>
              <w:szCs w:val="20"/>
              <w:lang w:val="en"/>
            </w:rPr>
          </w:rPrChange>
        </w:rPr>
        <w:t>are recommended</w:t>
      </w:r>
      <w:proofErr w:type="gramEnd"/>
      <w:r w:rsidRPr="008E088B">
        <w:rPr>
          <w:rFonts w:ascii="Book Antiqua" w:hAnsi="Book Antiqua" w:cstheme="majorBidi"/>
          <w:sz w:val="20"/>
          <w:szCs w:val="20"/>
          <w:lang w:val="en"/>
          <w:rPrChange w:id="642" w:author="Donia Jendoubi" w:date="2019-05-21T18:26:00Z">
            <w:rPr>
              <w:rFonts w:asciiTheme="majorBidi" w:hAnsiTheme="majorBidi" w:cstheme="majorBidi"/>
              <w:sz w:val="20"/>
              <w:szCs w:val="20"/>
              <w:lang w:val="en"/>
            </w:rPr>
          </w:rPrChange>
        </w:rPr>
        <w:t xml:space="preserve"> in this case study? </w:t>
      </w:r>
    </w:p>
    <w:p w:rsidR="008E4947" w:rsidRPr="008E088B" w:rsidRDefault="008E4947">
      <w:pPr>
        <w:autoSpaceDE w:val="0"/>
        <w:autoSpaceDN w:val="0"/>
        <w:adjustRightInd w:val="0"/>
        <w:spacing w:after="0"/>
        <w:jc w:val="both"/>
        <w:rPr>
          <w:rFonts w:ascii="Book Antiqua" w:hAnsi="Book Antiqua" w:cstheme="minorHAnsi"/>
          <w:b/>
          <w:bCs/>
          <w:sz w:val="20"/>
          <w:szCs w:val="20"/>
          <w:lang w:val="en"/>
          <w:rPrChange w:id="643" w:author="Donia Jendoubi" w:date="2019-05-21T18:26:00Z">
            <w:rPr>
              <w:rFonts w:cstheme="minorHAnsi"/>
              <w:b/>
              <w:bCs/>
              <w:sz w:val="20"/>
              <w:szCs w:val="20"/>
              <w:lang w:val="en"/>
            </w:rPr>
          </w:rPrChange>
        </w:rPr>
      </w:pPr>
    </w:p>
    <w:p w:rsidR="008E4947" w:rsidRPr="008E088B" w:rsidRDefault="008A184E">
      <w:pPr>
        <w:pStyle w:val="Heading1"/>
        <w:jc w:val="both"/>
        <w:rPr>
          <w:rFonts w:ascii="Book Antiqua" w:hAnsi="Book Antiqua"/>
          <w:szCs w:val="20"/>
          <w:rPrChange w:id="644" w:author="Donia Jendoubi" w:date="2019-05-21T18:26:00Z">
            <w:rPr>
              <w:szCs w:val="20"/>
            </w:rPr>
          </w:rPrChange>
        </w:rPr>
        <w:pPrChange w:id="645" w:author="Donia Jendoubi" w:date="2019-05-21T18:26:00Z">
          <w:pPr>
            <w:pStyle w:val="Heading1"/>
          </w:pPr>
        </w:pPrChange>
      </w:pPr>
      <w:r w:rsidRPr="008E088B">
        <w:rPr>
          <w:rFonts w:ascii="Book Antiqua" w:hAnsi="Book Antiqua"/>
          <w:szCs w:val="20"/>
          <w:rPrChange w:id="646" w:author="Donia Jendoubi" w:date="2019-05-21T18:26:00Z">
            <w:rPr>
              <w:szCs w:val="20"/>
            </w:rPr>
          </w:rPrChange>
        </w:rPr>
        <w:t xml:space="preserve">2. </w:t>
      </w:r>
      <w:r w:rsidR="008E4947" w:rsidRPr="008E088B">
        <w:rPr>
          <w:rFonts w:ascii="Book Antiqua" w:hAnsi="Book Antiqua"/>
          <w:szCs w:val="20"/>
          <w:rPrChange w:id="647" w:author="Donia Jendoubi" w:date="2019-05-21T18:26:00Z">
            <w:rPr>
              <w:szCs w:val="20"/>
            </w:rPr>
          </w:rPrChange>
        </w:rPr>
        <w:t>Materials and Methods:</w:t>
      </w:r>
    </w:p>
    <w:p w:rsidR="008E4947" w:rsidRPr="008E088B" w:rsidRDefault="008A184E">
      <w:pPr>
        <w:pStyle w:val="Heading2"/>
        <w:jc w:val="both"/>
        <w:rPr>
          <w:rFonts w:ascii="Book Antiqua" w:hAnsi="Book Antiqua"/>
          <w:szCs w:val="20"/>
          <w:lang w:val="en-GB"/>
          <w:rPrChange w:id="648" w:author="Donia Jendoubi" w:date="2019-05-21T18:26:00Z">
            <w:rPr>
              <w:lang w:val="en-GB"/>
            </w:rPr>
          </w:rPrChange>
        </w:rPr>
        <w:pPrChange w:id="649" w:author="Donia Jendoubi" w:date="2019-05-21T18:26:00Z">
          <w:pPr>
            <w:pStyle w:val="Heading2"/>
          </w:pPr>
        </w:pPrChange>
      </w:pPr>
      <w:r w:rsidRPr="008E088B">
        <w:rPr>
          <w:rFonts w:ascii="Book Antiqua" w:hAnsi="Book Antiqua"/>
          <w:szCs w:val="20"/>
          <w:lang w:val="en-GB"/>
          <w:rPrChange w:id="650" w:author="Donia Jendoubi" w:date="2019-05-21T18:26:00Z">
            <w:rPr>
              <w:lang w:val="en-GB"/>
            </w:rPr>
          </w:rPrChange>
        </w:rPr>
        <w:t xml:space="preserve">2.1. </w:t>
      </w:r>
      <w:r w:rsidR="008E4947" w:rsidRPr="008E088B">
        <w:rPr>
          <w:rFonts w:ascii="Book Antiqua" w:hAnsi="Book Antiqua"/>
          <w:szCs w:val="20"/>
          <w:lang w:val="en-GB"/>
          <w:rPrChange w:id="651" w:author="Donia Jendoubi" w:date="2019-05-21T18:26:00Z">
            <w:rPr>
              <w:lang w:val="en-GB"/>
            </w:rPr>
          </w:rPrChange>
        </w:rPr>
        <w:t>Study area</w:t>
      </w:r>
    </w:p>
    <w:p w:rsidR="00103B03" w:rsidRPr="008E088B" w:rsidRDefault="008E4947" w:rsidP="008E088B">
      <w:pPr>
        <w:jc w:val="both"/>
        <w:rPr>
          <w:rFonts w:ascii="Book Antiqua" w:hAnsi="Book Antiqua" w:cstheme="majorBidi"/>
          <w:sz w:val="20"/>
          <w:szCs w:val="20"/>
          <w:lang w:val="en"/>
          <w:rPrChange w:id="652"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653" w:author="Donia Jendoubi" w:date="2019-05-21T18:26:00Z">
            <w:rPr>
              <w:rFonts w:asciiTheme="majorBidi" w:hAnsiTheme="majorBidi" w:cstheme="majorBidi"/>
              <w:sz w:val="20"/>
              <w:szCs w:val="20"/>
              <w:lang w:val="en"/>
            </w:rPr>
          </w:rPrChange>
        </w:rPr>
        <w:t xml:space="preserve">The study area, </w:t>
      </w:r>
      <w:proofErr w:type="spellStart"/>
      <w:r w:rsidRPr="008E088B">
        <w:rPr>
          <w:rFonts w:ascii="Book Antiqua" w:hAnsi="Book Antiqua" w:cstheme="majorBidi"/>
          <w:sz w:val="20"/>
          <w:szCs w:val="20"/>
          <w:lang w:val="en"/>
          <w:rPrChange w:id="654" w:author="Donia Jendoubi" w:date="2019-05-21T18:26:00Z">
            <w:rPr>
              <w:rFonts w:asciiTheme="majorBidi" w:hAnsiTheme="majorBidi" w:cstheme="majorBidi"/>
              <w:sz w:val="20"/>
              <w:szCs w:val="20"/>
              <w:lang w:val="en"/>
            </w:rPr>
          </w:rPrChange>
        </w:rPr>
        <w:t>Wadi</w:t>
      </w:r>
      <w:proofErr w:type="spellEnd"/>
      <w:r w:rsidRPr="008E088B">
        <w:rPr>
          <w:rFonts w:ascii="Book Antiqua" w:hAnsi="Book Antiqua" w:cstheme="majorBidi"/>
          <w:sz w:val="20"/>
          <w:szCs w:val="20"/>
          <w:lang w:val="en"/>
          <w:rPrChange w:id="655" w:author="Donia Jendoubi" w:date="2019-05-21T18:26:00Z">
            <w:rPr>
              <w:rFonts w:asciiTheme="majorBidi" w:hAnsiTheme="majorBidi" w:cstheme="majorBidi"/>
              <w:sz w:val="20"/>
              <w:szCs w:val="20"/>
              <w:lang w:val="en"/>
            </w:rPr>
          </w:rPrChange>
        </w:rPr>
        <w:t xml:space="preserve"> Beja watershed, lies between 36°37'60" N and 9°13'60" E, in </w:t>
      </w:r>
      <w:proofErr w:type="gramStart"/>
      <w:r w:rsidRPr="008E088B">
        <w:rPr>
          <w:rFonts w:ascii="Book Antiqua" w:hAnsi="Book Antiqua" w:cstheme="majorBidi"/>
          <w:sz w:val="20"/>
          <w:szCs w:val="20"/>
          <w:lang w:val="en"/>
          <w:rPrChange w:id="656" w:author="Donia Jendoubi" w:date="2019-05-21T18:26:00Z">
            <w:rPr>
              <w:rFonts w:asciiTheme="majorBidi" w:hAnsiTheme="majorBidi" w:cstheme="majorBidi"/>
              <w:sz w:val="20"/>
              <w:szCs w:val="20"/>
              <w:lang w:val="en"/>
            </w:rPr>
          </w:rPrChange>
        </w:rPr>
        <w:t>north-western</w:t>
      </w:r>
      <w:proofErr w:type="gramEnd"/>
      <w:r w:rsidRPr="008E088B">
        <w:rPr>
          <w:rFonts w:ascii="Book Antiqua" w:hAnsi="Book Antiqua" w:cstheme="majorBidi"/>
          <w:sz w:val="20"/>
          <w:szCs w:val="20"/>
          <w:lang w:val="en"/>
          <w:rPrChange w:id="657" w:author="Donia Jendoubi" w:date="2019-05-21T18:26:00Z">
            <w:rPr>
              <w:rFonts w:asciiTheme="majorBidi" w:hAnsiTheme="majorBidi" w:cstheme="majorBidi"/>
              <w:sz w:val="20"/>
              <w:szCs w:val="20"/>
              <w:lang w:val="en"/>
            </w:rPr>
          </w:rPrChange>
        </w:rPr>
        <w:t xml:space="preserve"> Tunisia. Upstream of </w:t>
      </w:r>
      <w:proofErr w:type="spellStart"/>
      <w:r w:rsidRPr="008E088B">
        <w:rPr>
          <w:rFonts w:ascii="Book Antiqua" w:hAnsi="Book Antiqua" w:cstheme="majorBidi"/>
          <w:sz w:val="20"/>
          <w:szCs w:val="20"/>
          <w:lang w:val="en"/>
          <w:rPrChange w:id="658" w:author="Donia Jendoubi" w:date="2019-05-21T18:26:00Z">
            <w:rPr>
              <w:rFonts w:asciiTheme="majorBidi" w:hAnsiTheme="majorBidi" w:cstheme="majorBidi"/>
              <w:sz w:val="20"/>
              <w:szCs w:val="20"/>
              <w:lang w:val="en"/>
            </w:rPr>
          </w:rPrChange>
        </w:rPr>
        <w:t>Wadi</w:t>
      </w:r>
      <w:proofErr w:type="spellEnd"/>
      <w:r w:rsidRPr="008E088B">
        <w:rPr>
          <w:rFonts w:ascii="Book Antiqua" w:hAnsi="Book Antiqua" w:cstheme="majorBidi"/>
          <w:sz w:val="20"/>
          <w:szCs w:val="20"/>
          <w:lang w:val="en"/>
          <w:rPrChange w:id="659" w:author="Donia Jendoubi" w:date="2019-05-21T18:26:00Z">
            <w:rPr>
              <w:rFonts w:asciiTheme="majorBidi" w:hAnsiTheme="majorBidi" w:cstheme="majorBidi"/>
              <w:sz w:val="20"/>
              <w:szCs w:val="20"/>
              <w:lang w:val="en"/>
            </w:rPr>
          </w:rPrChange>
        </w:rPr>
        <w:t xml:space="preserve"> Beja is the </w:t>
      </w:r>
      <w:proofErr w:type="spellStart"/>
      <w:r w:rsidRPr="008E088B">
        <w:rPr>
          <w:rFonts w:ascii="Book Antiqua" w:hAnsi="Book Antiqua" w:cstheme="majorBidi"/>
          <w:sz w:val="20"/>
          <w:szCs w:val="20"/>
          <w:lang w:val="en"/>
          <w:rPrChange w:id="660" w:author="Donia Jendoubi" w:date="2019-05-21T18:26:00Z">
            <w:rPr>
              <w:rFonts w:asciiTheme="majorBidi" w:hAnsiTheme="majorBidi" w:cstheme="majorBidi"/>
              <w:sz w:val="20"/>
              <w:szCs w:val="20"/>
              <w:lang w:val="en"/>
            </w:rPr>
          </w:rPrChange>
        </w:rPr>
        <w:t>Amdoun</w:t>
      </w:r>
      <w:proofErr w:type="spellEnd"/>
      <w:r w:rsidRPr="008E088B">
        <w:rPr>
          <w:rFonts w:ascii="Book Antiqua" w:hAnsi="Book Antiqua" w:cstheme="majorBidi"/>
          <w:sz w:val="20"/>
          <w:szCs w:val="20"/>
          <w:lang w:val="en"/>
          <w:rPrChange w:id="661" w:author="Donia Jendoubi" w:date="2019-05-21T18:26:00Z">
            <w:rPr>
              <w:rFonts w:asciiTheme="majorBidi" w:hAnsiTheme="majorBidi" w:cstheme="majorBidi"/>
              <w:sz w:val="20"/>
              <w:szCs w:val="20"/>
              <w:lang w:val="en"/>
            </w:rPr>
          </w:rPrChange>
        </w:rPr>
        <w:t xml:space="preserve"> region and downstream the junction with </w:t>
      </w:r>
      <w:proofErr w:type="spellStart"/>
      <w:r w:rsidRPr="008E088B">
        <w:rPr>
          <w:rFonts w:ascii="Book Antiqua" w:hAnsi="Book Antiqua" w:cstheme="majorBidi"/>
          <w:sz w:val="20"/>
          <w:szCs w:val="20"/>
          <w:lang w:val="en"/>
          <w:rPrChange w:id="662" w:author="Donia Jendoubi" w:date="2019-05-21T18:26:00Z">
            <w:rPr>
              <w:rFonts w:asciiTheme="majorBidi" w:hAnsiTheme="majorBidi" w:cstheme="majorBidi"/>
              <w:sz w:val="20"/>
              <w:szCs w:val="20"/>
              <w:lang w:val="en"/>
            </w:rPr>
          </w:rPrChange>
        </w:rPr>
        <w:t>Wadi</w:t>
      </w:r>
      <w:proofErr w:type="spellEnd"/>
      <w:r w:rsidRPr="008E088B">
        <w:rPr>
          <w:rFonts w:ascii="Book Antiqua" w:hAnsi="Book Antiqua" w:cstheme="majorBidi"/>
          <w:sz w:val="20"/>
          <w:szCs w:val="20"/>
          <w:lang w:val="en"/>
          <w:rPrChange w:id="663" w:author="Donia Jendoubi" w:date="2019-05-21T18:26:00Z">
            <w:rPr>
              <w:rFonts w:asciiTheme="majorBidi" w:hAnsiTheme="majorBidi" w:cstheme="majorBidi"/>
              <w:sz w:val="20"/>
              <w:szCs w:val="20"/>
              <w:lang w:val="en"/>
            </w:rPr>
          </w:rPrChange>
        </w:rPr>
        <w:t xml:space="preserve"> </w:t>
      </w:r>
      <w:proofErr w:type="spellStart"/>
      <w:r w:rsidRPr="008E088B">
        <w:rPr>
          <w:rFonts w:ascii="Book Antiqua" w:hAnsi="Book Antiqua" w:cstheme="majorBidi"/>
          <w:sz w:val="20"/>
          <w:szCs w:val="20"/>
          <w:lang w:val="en"/>
          <w:rPrChange w:id="664" w:author="Donia Jendoubi" w:date="2019-05-21T18:26:00Z">
            <w:rPr>
              <w:rFonts w:asciiTheme="majorBidi" w:hAnsiTheme="majorBidi" w:cstheme="majorBidi"/>
              <w:sz w:val="20"/>
              <w:szCs w:val="20"/>
              <w:lang w:val="en"/>
            </w:rPr>
          </w:rPrChange>
        </w:rPr>
        <w:t>Medjerdah</w:t>
      </w:r>
      <w:proofErr w:type="spellEnd"/>
      <w:r w:rsidRPr="008E088B">
        <w:rPr>
          <w:rFonts w:ascii="Book Antiqua" w:hAnsi="Book Antiqua" w:cstheme="majorBidi"/>
          <w:sz w:val="20"/>
          <w:szCs w:val="20"/>
          <w:lang w:val="en"/>
          <w:rPrChange w:id="665" w:author="Donia Jendoubi" w:date="2019-05-21T18:26:00Z">
            <w:rPr>
              <w:rFonts w:asciiTheme="majorBidi" w:hAnsiTheme="majorBidi" w:cstheme="majorBidi"/>
              <w:sz w:val="20"/>
              <w:szCs w:val="20"/>
              <w:lang w:val="en"/>
            </w:rPr>
          </w:rPrChange>
        </w:rPr>
        <w:t xml:space="preserve"> in the </w:t>
      </w:r>
      <w:proofErr w:type="spellStart"/>
      <w:r w:rsidRPr="008E088B">
        <w:rPr>
          <w:rFonts w:ascii="Book Antiqua" w:hAnsi="Book Antiqua" w:cstheme="majorBidi"/>
          <w:sz w:val="20"/>
          <w:szCs w:val="20"/>
          <w:lang w:val="en"/>
          <w:rPrChange w:id="666" w:author="Donia Jendoubi" w:date="2019-05-21T18:26:00Z">
            <w:rPr>
              <w:rFonts w:asciiTheme="majorBidi" w:hAnsiTheme="majorBidi" w:cstheme="majorBidi"/>
              <w:sz w:val="20"/>
              <w:szCs w:val="20"/>
              <w:lang w:val="en"/>
            </w:rPr>
          </w:rPrChange>
        </w:rPr>
        <w:t>Mastutah</w:t>
      </w:r>
      <w:proofErr w:type="spellEnd"/>
      <w:r w:rsidRPr="008E088B">
        <w:rPr>
          <w:rFonts w:ascii="Book Antiqua" w:hAnsi="Book Antiqua" w:cstheme="majorBidi"/>
          <w:sz w:val="20"/>
          <w:szCs w:val="20"/>
          <w:lang w:val="en"/>
          <w:rPrChange w:id="667" w:author="Donia Jendoubi" w:date="2019-05-21T18:26:00Z">
            <w:rPr>
              <w:rFonts w:asciiTheme="majorBidi" w:hAnsiTheme="majorBidi" w:cstheme="majorBidi"/>
              <w:sz w:val="20"/>
              <w:szCs w:val="20"/>
              <w:lang w:val="en"/>
            </w:rPr>
          </w:rPrChange>
        </w:rPr>
        <w:t xml:space="preserve"> region. </w:t>
      </w:r>
      <w:proofErr w:type="spellStart"/>
      <w:r w:rsidRPr="008E088B">
        <w:rPr>
          <w:rFonts w:ascii="Book Antiqua" w:hAnsi="Book Antiqua" w:cstheme="majorBidi"/>
          <w:sz w:val="20"/>
          <w:szCs w:val="20"/>
          <w:lang w:val="en"/>
          <w:rPrChange w:id="668" w:author="Donia Jendoubi" w:date="2019-05-21T18:26:00Z">
            <w:rPr>
              <w:rFonts w:asciiTheme="majorBidi" w:hAnsiTheme="majorBidi" w:cstheme="majorBidi"/>
              <w:sz w:val="20"/>
              <w:szCs w:val="20"/>
              <w:lang w:val="en"/>
            </w:rPr>
          </w:rPrChange>
        </w:rPr>
        <w:t>Wadi</w:t>
      </w:r>
      <w:proofErr w:type="spellEnd"/>
      <w:r w:rsidRPr="008E088B">
        <w:rPr>
          <w:rFonts w:ascii="Book Antiqua" w:hAnsi="Book Antiqua" w:cstheme="majorBidi"/>
          <w:sz w:val="20"/>
          <w:szCs w:val="20"/>
          <w:lang w:val="en"/>
          <w:rPrChange w:id="669" w:author="Donia Jendoubi" w:date="2019-05-21T18:26:00Z">
            <w:rPr>
              <w:rFonts w:asciiTheme="majorBidi" w:hAnsiTheme="majorBidi" w:cstheme="majorBidi"/>
              <w:sz w:val="20"/>
              <w:szCs w:val="20"/>
              <w:lang w:val="en"/>
            </w:rPr>
          </w:rPrChange>
        </w:rPr>
        <w:t xml:space="preserve"> Beja is a tributary of the </w:t>
      </w:r>
      <w:proofErr w:type="spellStart"/>
      <w:r w:rsidRPr="008E088B">
        <w:rPr>
          <w:rFonts w:ascii="Book Antiqua" w:hAnsi="Book Antiqua" w:cstheme="majorBidi"/>
          <w:sz w:val="20"/>
          <w:szCs w:val="20"/>
          <w:lang w:val="en"/>
          <w:rPrChange w:id="670" w:author="Donia Jendoubi" w:date="2019-05-21T18:26:00Z">
            <w:rPr>
              <w:rFonts w:asciiTheme="majorBidi" w:hAnsiTheme="majorBidi" w:cstheme="majorBidi"/>
              <w:sz w:val="20"/>
              <w:szCs w:val="20"/>
              <w:lang w:val="en"/>
            </w:rPr>
          </w:rPrChange>
        </w:rPr>
        <w:t>Wadi</w:t>
      </w:r>
      <w:proofErr w:type="spellEnd"/>
      <w:r w:rsidRPr="008E088B">
        <w:rPr>
          <w:rFonts w:ascii="Book Antiqua" w:hAnsi="Book Antiqua" w:cstheme="majorBidi"/>
          <w:sz w:val="20"/>
          <w:szCs w:val="20"/>
          <w:lang w:val="en"/>
          <w:rPrChange w:id="671" w:author="Donia Jendoubi" w:date="2019-05-21T18:26:00Z">
            <w:rPr>
              <w:rFonts w:asciiTheme="majorBidi" w:hAnsiTheme="majorBidi" w:cstheme="majorBidi"/>
              <w:sz w:val="20"/>
              <w:szCs w:val="20"/>
              <w:lang w:val="en"/>
            </w:rPr>
          </w:rPrChange>
        </w:rPr>
        <w:t xml:space="preserve"> </w:t>
      </w:r>
      <w:proofErr w:type="spellStart"/>
      <w:r w:rsidRPr="008E088B">
        <w:rPr>
          <w:rFonts w:ascii="Book Antiqua" w:hAnsi="Book Antiqua" w:cstheme="majorBidi"/>
          <w:sz w:val="20"/>
          <w:szCs w:val="20"/>
          <w:lang w:val="en"/>
          <w:rPrChange w:id="672" w:author="Donia Jendoubi" w:date="2019-05-21T18:26:00Z">
            <w:rPr>
              <w:rFonts w:asciiTheme="majorBidi" w:hAnsiTheme="majorBidi" w:cstheme="majorBidi"/>
              <w:sz w:val="20"/>
              <w:szCs w:val="20"/>
              <w:lang w:val="en"/>
            </w:rPr>
          </w:rPrChange>
        </w:rPr>
        <w:t>Majerdah</w:t>
      </w:r>
      <w:proofErr w:type="spellEnd"/>
      <w:r w:rsidRPr="008E088B">
        <w:rPr>
          <w:rFonts w:ascii="Book Antiqua" w:hAnsi="Book Antiqua" w:cstheme="majorBidi"/>
          <w:sz w:val="20"/>
          <w:szCs w:val="20"/>
          <w:lang w:val="en"/>
          <w:rPrChange w:id="673" w:author="Donia Jendoubi" w:date="2019-05-21T18:26:00Z">
            <w:rPr>
              <w:rFonts w:asciiTheme="majorBidi" w:hAnsiTheme="majorBidi" w:cstheme="majorBidi"/>
              <w:sz w:val="20"/>
              <w:szCs w:val="20"/>
              <w:lang w:val="en"/>
            </w:rPr>
          </w:rPrChange>
        </w:rPr>
        <w:t xml:space="preserve">, the most important river in Tunisia (figure 1). </w:t>
      </w:r>
    </w:p>
    <w:p w:rsidR="00103B03" w:rsidRPr="008E088B" w:rsidRDefault="00103B03">
      <w:pPr>
        <w:jc w:val="both"/>
        <w:rPr>
          <w:rStyle w:val="alt-edited"/>
          <w:rFonts w:ascii="Book Antiqua" w:hAnsi="Book Antiqua"/>
          <w:b/>
          <w:bCs/>
          <w:sz w:val="20"/>
          <w:szCs w:val="20"/>
          <w:lang w:val="en-GB"/>
          <w:rPrChange w:id="674" w:author="Donia Jendoubi" w:date="2019-05-21T18:26:00Z">
            <w:rPr>
              <w:rStyle w:val="alt-edited"/>
              <w:b/>
              <w:bCs/>
              <w:lang w:val="en-GB"/>
            </w:rPr>
          </w:rPrChange>
        </w:rPr>
        <w:pPrChange w:id="675" w:author="Donia Jendoubi" w:date="2019-05-21T18:26:00Z">
          <w:pPr/>
        </w:pPrChange>
      </w:pPr>
    </w:p>
    <w:p w:rsidR="00103B03" w:rsidRPr="008E088B" w:rsidRDefault="002124A9" w:rsidP="00950ED1">
      <w:pPr>
        <w:jc w:val="center"/>
        <w:rPr>
          <w:rStyle w:val="alt-edited"/>
          <w:rFonts w:ascii="Book Antiqua" w:hAnsi="Book Antiqua" w:cstheme="minorHAnsi"/>
          <w:sz w:val="20"/>
          <w:szCs w:val="20"/>
          <w:lang w:val="en"/>
          <w:rPrChange w:id="676" w:author="Donia Jendoubi" w:date="2019-05-21T18:26:00Z">
            <w:rPr>
              <w:rStyle w:val="alt-edited"/>
              <w:rFonts w:cstheme="minorHAnsi"/>
              <w:sz w:val="20"/>
              <w:szCs w:val="20"/>
              <w:lang w:val="en"/>
            </w:rPr>
          </w:rPrChange>
        </w:rPr>
      </w:pPr>
      <w:ins w:id="677" w:author="Donia Jendoubi" w:date="2019-05-17T15:23:00Z">
        <w:r w:rsidRPr="008E088B">
          <w:rPr>
            <w:rFonts w:ascii="Book Antiqua" w:hAnsi="Book Antiqua"/>
            <w:noProof/>
            <w:sz w:val="20"/>
            <w:szCs w:val="20"/>
            <w:lang w:val="en-GB" w:eastAsia="en-GB"/>
            <w:rPrChange w:id="678" w:author="Donia Jendoubi" w:date="2019-05-21T18:26:00Z">
              <w:rPr>
                <w:noProof/>
                <w:lang w:val="en-GB" w:eastAsia="en-GB"/>
              </w:rPr>
            </w:rPrChange>
          </w:rPr>
          <w:lastRenderedPageBreak/>
          <w:drawing>
            <wp:inline distT="0" distB="0" distL="0" distR="0" wp14:anchorId="2E236C88" wp14:editId="6114A95E">
              <wp:extent cx="4505315" cy="3905126"/>
              <wp:effectExtent l="0" t="0" r="0" b="63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512983" cy="3911773"/>
                      </a:xfrm>
                      <a:prstGeom prst="rect">
                        <a:avLst/>
                      </a:prstGeom>
                    </pic:spPr>
                  </pic:pic>
                </a:graphicData>
              </a:graphic>
            </wp:inline>
          </w:drawing>
        </w:r>
      </w:ins>
      <w:del w:id="679" w:author="Donia Jendoubi" w:date="2019-05-17T15:23:00Z">
        <w:r w:rsidR="00103B03" w:rsidRPr="008E088B" w:rsidDel="002124A9">
          <w:rPr>
            <w:rFonts w:ascii="Book Antiqua" w:hAnsi="Book Antiqua" w:cstheme="minorHAnsi"/>
            <w:noProof/>
            <w:sz w:val="20"/>
            <w:szCs w:val="20"/>
            <w:lang w:val="en-GB" w:eastAsia="en-GB"/>
            <w:rPrChange w:id="680" w:author="Donia Jendoubi" w:date="2019-05-21T18:26:00Z">
              <w:rPr>
                <w:rFonts w:cstheme="minorHAnsi"/>
                <w:noProof/>
                <w:sz w:val="20"/>
                <w:szCs w:val="20"/>
                <w:lang w:val="en-GB" w:eastAsia="en-GB"/>
              </w:rPr>
            </w:rPrChange>
          </w:rPr>
          <w:drawing>
            <wp:inline distT="0" distB="0" distL="0" distR="0" wp14:anchorId="34945E72" wp14:editId="3AF8025F">
              <wp:extent cx="3847388" cy="3408607"/>
              <wp:effectExtent l="0" t="0" r="1270" b="190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18793" t="24677" r="51149" b="28246"/>
                      <a:stretch>
                        <a:fillRect/>
                      </a:stretch>
                    </pic:blipFill>
                    <pic:spPr bwMode="auto">
                      <a:xfrm>
                        <a:off x="0" y="0"/>
                        <a:ext cx="3891855" cy="3448002"/>
                      </a:xfrm>
                      <a:prstGeom prst="rect">
                        <a:avLst/>
                      </a:prstGeom>
                      <a:noFill/>
                      <a:ln>
                        <a:noFill/>
                      </a:ln>
                    </pic:spPr>
                  </pic:pic>
                </a:graphicData>
              </a:graphic>
            </wp:inline>
          </w:drawing>
        </w:r>
      </w:del>
    </w:p>
    <w:p w:rsidR="00103B03" w:rsidRPr="008E088B" w:rsidRDefault="00103B03">
      <w:pPr>
        <w:jc w:val="center"/>
        <w:rPr>
          <w:rFonts w:ascii="Book Antiqua" w:hAnsi="Book Antiqua" w:cstheme="majorBidi"/>
          <w:b/>
          <w:bCs/>
          <w:color w:val="131413"/>
          <w:sz w:val="20"/>
          <w:szCs w:val="20"/>
          <w:lang w:val="en-GB"/>
          <w:rPrChange w:id="681" w:author="Donia Jendoubi" w:date="2019-05-21T18:26:00Z">
            <w:rPr>
              <w:rFonts w:asciiTheme="majorBidi" w:hAnsiTheme="majorBidi" w:cstheme="majorBidi"/>
              <w:b/>
              <w:bCs/>
              <w:color w:val="131413"/>
              <w:sz w:val="20"/>
              <w:szCs w:val="20"/>
              <w:lang w:val="en-GB"/>
            </w:rPr>
          </w:rPrChange>
        </w:rPr>
        <w:pPrChange w:id="682" w:author="Donia Jendoubi" w:date="2019-05-21T18:54:00Z">
          <w:pPr/>
        </w:pPrChange>
      </w:pPr>
      <w:r w:rsidRPr="008E088B">
        <w:rPr>
          <w:rFonts w:ascii="Book Antiqua" w:hAnsi="Book Antiqua" w:cstheme="majorBidi"/>
          <w:b/>
          <w:bCs/>
          <w:sz w:val="20"/>
          <w:szCs w:val="20"/>
          <w:lang w:val="en-GB"/>
          <w:rPrChange w:id="683" w:author="Donia Jendoubi" w:date="2019-05-21T18:26:00Z">
            <w:rPr>
              <w:rFonts w:asciiTheme="majorBidi" w:hAnsiTheme="majorBidi" w:cstheme="majorBidi"/>
              <w:b/>
              <w:bCs/>
              <w:sz w:val="20"/>
              <w:szCs w:val="20"/>
              <w:lang w:val="en-GB"/>
            </w:rPr>
          </w:rPrChange>
        </w:rPr>
        <w:t>Figure 1.</w:t>
      </w:r>
      <w:r w:rsidRPr="008E088B">
        <w:rPr>
          <w:rFonts w:ascii="Book Antiqua" w:hAnsi="Book Antiqua" w:cstheme="majorBidi"/>
          <w:sz w:val="20"/>
          <w:szCs w:val="20"/>
          <w:lang w:val="en-GB"/>
          <w:rPrChange w:id="684" w:author="Donia Jendoubi" w:date="2019-05-21T18:26:00Z">
            <w:rPr>
              <w:rFonts w:asciiTheme="majorBidi" w:hAnsiTheme="majorBidi" w:cstheme="majorBidi"/>
              <w:sz w:val="20"/>
              <w:szCs w:val="20"/>
              <w:lang w:val="en-GB"/>
            </w:rPr>
          </w:rPrChange>
        </w:rPr>
        <w:t xml:space="preserve"> </w:t>
      </w:r>
      <w:ins w:id="685" w:author="Donia Jendoubi" w:date="2019-05-17T15:25:00Z">
        <w:r w:rsidR="002124A9" w:rsidRPr="008E088B">
          <w:rPr>
            <w:rFonts w:ascii="Book Antiqua" w:hAnsi="Book Antiqua" w:cstheme="majorBidi"/>
            <w:sz w:val="20"/>
            <w:szCs w:val="20"/>
            <w:lang w:val="en-GB"/>
            <w:rPrChange w:id="686" w:author="Donia Jendoubi" w:date="2019-05-21T18:26:00Z">
              <w:rPr>
                <w:rFonts w:asciiTheme="majorBidi" w:hAnsiTheme="majorBidi" w:cstheme="majorBidi"/>
                <w:sz w:val="20"/>
                <w:szCs w:val="20"/>
                <w:lang w:val="en-GB"/>
              </w:rPr>
            </w:rPrChange>
          </w:rPr>
          <w:t>Characterization of household income, l</w:t>
        </w:r>
      </w:ins>
      <w:del w:id="687" w:author="Donia Jendoubi" w:date="2019-05-17T15:25:00Z">
        <w:r w:rsidRPr="008E088B" w:rsidDel="002124A9">
          <w:rPr>
            <w:rFonts w:ascii="Book Antiqua" w:hAnsi="Book Antiqua" w:cstheme="majorBidi"/>
            <w:sz w:val="20"/>
            <w:szCs w:val="20"/>
            <w:lang w:val="en-GB"/>
            <w:rPrChange w:id="688" w:author="Donia Jendoubi" w:date="2019-05-21T18:26:00Z">
              <w:rPr>
                <w:rFonts w:asciiTheme="majorBidi" w:hAnsiTheme="majorBidi" w:cstheme="majorBidi"/>
                <w:sz w:val="20"/>
                <w:szCs w:val="20"/>
                <w:lang w:val="en-GB"/>
              </w:rPr>
            </w:rPrChange>
          </w:rPr>
          <w:delText>L</w:delText>
        </w:r>
      </w:del>
      <w:r w:rsidRPr="008E088B">
        <w:rPr>
          <w:rFonts w:ascii="Book Antiqua" w:hAnsi="Book Antiqua" w:cstheme="majorBidi"/>
          <w:sz w:val="20"/>
          <w:szCs w:val="20"/>
          <w:lang w:val="en-GB"/>
          <w:rPrChange w:id="689" w:author="Donia Jendoubi" w:date="2019-05-21T18:26:00Z">
            <w:rPr>
              <w:rFonts w:asciiTheme="majorBidi" w:hAnsiTheme="majorBidi" w:cstheme="majorBidi"/>
              <w:sz w:val="20"/>
              <w:szCs w:val="20"/>
              <w:lang w:val="en-GB"/>
            </w:rPr>
          </w:rPrChange>
        </w:rPr>
        <w:t>ocation</w:t>
      </w:r>
      <w:ins w:id="690" w:author="Donia Jendoubi" w:date="2019-05-17T15:25:00Z">
        <w:r w:rsidR="002124A9" w:rsidRPr="008E088B">
          <w:rPr>
            <w:rFonts w:ascii="Book Antiqua" w:hAnsi="Book Antiqua" w:cstheme="majorBidi"/>
            <w:sz w:val="20"/>
            <w:szCs w:val="20"/>
            <w:lang w:val="en-GB"/>
            <w:rPrChange w:id="691" w:author="Donia Jendoubi" w:date="2019-05-21T18:26:00Z">
              <w:rPr>
                <w:rFonts w:asciiTheme="majorBidi" w:hAnsiTheme="majorBidi" w:cstheme="majorBidi"/>
                <w:sz w:val="20"/>
                <w:szCs w:val="20"/>
                <w:lang w:val="en-GB"/>
              </w:rPr>
            </w:rPrChange>
          </w:rPr>
          <w:t xml:space="preserve"> and </w:t>
        </w:r>
      </w:ins>
      <w:ins w:id="692" w:author="Donia Jendoubi" w:date="2019-05-17T15:24:00Z">
        <w:r w:rsidR="002124A9" w:rsidRPr="008E088B">
          <w:rPr>
            <w:rFonts w:ascii="Book Antiqua" w:hAnsi="Book Antiqua" w:cstheme="majorBidi"/>
            <w:sz w:val="20"/>
            <w:szCs w:val="20"/>
            <w:lang w:val="en-GB"/>
            <w:rPrChange w:id="693" w:author="Donia Jendoubi" w:date="2019-05-21T18:26:00Z">
              <w:rPr>
                <w:rFonts w:asciiTheme="majorBidi" w:hAnsiTheme="majorBidi" w:cstheme="majorBidi"/>
                <w:sz w:val="20"/>
                <w:szCs w:val="20"/>
                <w:lang w:val="en-GB"/>
              </w:rPr>
            </w:rPrChange>
          </w:rPr>
          <w:t>land use</w:t>
        </w:r>
      </w:ins>
      <w:ins w:id="694" w:author="Donia Jendoubi" w:date="2019-05-21T15:56:00Z">
        <w:r w:rsidR="001C7F9E" w:rsidRPr="008E088B">
          <w:rPr>
            <w:rFonts w:ascii="Book Antiqua" w:hAnsi="Book Antiqua" w:cstheme="majorBidi"/>
            <w:sz w:val="20"/>
            <w:szCs w:val="20"/>
            <w:lang w:val="en-GB"/>
            <w:rPrChange w:id="695" w:author="Donia Jendoubi" w:date="2019-05-21T18:26:00Z">
              <w:rPr>
                <w:rFonts w:asciiTheme="majorBidi" w:hAnsiTheme="majorBidi" w:cstheme="majorBidi"/>
                <w:sz w:val="20"/>
                <w:szCs w:val="20"/>
                <w:lang w:val="en-GB"/>
              </w:rPr>
            </w:rPrChange>
          </w:rPr>
          <w:t>s</w:t>
        </w:r>
      </w:ins>
      <w:r w:rsidRPr="008E088B">
        <w:rPr>
          <w:rFonts w:ascii="Book Antiqua" w:hAnsi="Book Antiqua" w:cstheme="majorBidi"/>
          <w:sz w:val="20"/>
          <w:szCs w:val="20"/>
          <w:lang w:val="en-GB"/>
          <w:rPrChange w:id="696" w:author="Donia Jendoubi" w:date="2019-05-21T18:26:00Z">
            <w:rPr>
              <w:rFonts w:asciiTheme="majorBidi" w:hAnsiTheme="majorBidi" w:cstheme="majorBidi"/>
              <w:sz w:val="20"/>
              <w:szCs w:val="20"/>
              <w:lang w:val="en-GB"/>
            </w:rPr>
          </w:rPrChange>
        </w:rPr>
        <w:t xml:space="preserve"> </w:t>
      </w:r>
      <w:del w:id="697" w:author="Donia Jendoubi" w:date="2019-05-17T15:25:00Z">
        <w:r w:rsidRPr="008E088B" w:rsidDel="002124A9">
          <w:rPr>
            <w:rFonts w:ascii="Book Antiqua" w:hAnsi="Book Antiqua" w:cstheme="majorBidi"/>
            <w:sz w:val="20"/>
            <w:szCs w:val="20"/>
            <w:lang w:val="en-GB"/>
            <w:rPrChange w:id="698" w:author="Donia Jendoubi" w:date="2019-05-21T18:26:00Z">
              <w:rPr>
                <w:rFonts w:asciiTheme="majorBidi" w:hAnsiTheme="majorBidi" w:cstheme="majorBidi"/>
                <w:sz w:val="20"/>
                <w:szCs w:val="20"/>
                <w:lang w:val="en-GB"/>
              </w:rPr>
            </w:rPrChange>
          </w:rPr>
          <w:delText xml:space="preserve">and characterization of household income </w:delText>
        </w:r>
      </w:del>
      <w:r w:rsidRPr="008E088B">
        <w:rPr>
          <w:rFonts w:ascii="Book Antiqua" w:hAnsi="Book Antiqua" w:cstheme="majorBidi"/>
          <w:sz w:val="20"/>
          <w:szCs w:val="20"/>
          <w:lang w:val="en-GB"/>
          <w:rPrChange w:id="699" w:author="Donia Jendoubi" w:date="2019-05-21T18:26:00Z">
            <w:rPr>
              <w:rFonts w:asciiTheme="majorBidi" w:hAnsiTheme="majorBidi" w:cstheme="majorBidi"/>
              <w:sz w:val="20"/>
              <w:szCs w:val="20"/>
              <w:lang w:val="en-GB"/>
            </w:rPr>
          </w:rPrChange>
        </w:rPr>
        <w:t xml:space="preserve">of the study area, </w:t>
      </w:r>
      <w:proofErr w:type="spellStart"/>
      <w:r w:rsidRPr="008E088B">
        <w:rPr>
          <w:rFonts w:ascii="Book Antiqua" w:hAnsi="Book Antiqua" w:cstheme="majorBidi"/>
          <w:sz w:val="20"/>
          <w:szCs w:val="20"/>
          <w:lang w:val="en-GB"/>
          <w:rPrChange w:id="700" w:author="Donia Jendoubi" w:date="2019-05-21T18:26:00Z">
            <w:rPr>
              <w:rFonts w:asciiTheme="majorBidi" w:hAnsiTheme="majorBidi" w:cstheme="majorBidi"/>
              <w:sz w:val="20"/>
              <w:szCs w:val="20"/>
              <w:lang w:val="en-GB"/>
            </w:rPr>
          </w:rPrChange>
        </w:rPr>
        <w:t>Wadi</w:t>
      </w:r>
      <w:proofErr w:type="spellEnd"/>
      <w:r w:rsidRPr="008E088B">
        <w:rPr>
          <w:rFonts w:ascii="Book Antiqua" w:hAnsi="Book Antiqua" w:cstheme="majorBidi"/>
          <w:sz w:val="20"/>
          <w:szCs w:val="20"/>
          <w:lang w:val="en-GB"/>
          <w:rPrChange w:id="701" w:author="Donia Jendoubi" w:date="2019-05-21T18:26:00Z">
            <w:rPr>
              <w:rFonts w:asciiTheme="majorBidi" w:hAnsiTheme="majorBidi" w:cstheme="majorBidi"/>
              <w:sz w:val="20"/>
              <w:szCs w:val="20"/>
              <w:lang w:val="en-GB"/>
            </w:rPr>
          </w:rPrChange>
        </w:rPr>
        <w:t xml:space="preserve"> Beja watershed, </w:t>
      </w:r>
      <w:proofErr w:type="gramStart"/>
      <w:r w:rsidRPr="008E088B">
        <w:rPr>
          <w:rFonts w:ascii="Book Antiqua" w:hAnsi="Book Antiqua" w:cstheme="majorBidi"/>
          <w:sz w:val="20"/>
          <w:szCs w:val="20"/>
          <w:lang w:val="en-GB"/>
          <w:rPrChange w:id="702" w:author="Donia Jendoubi" w:date="2019-05-21T18:26:00Z">
            <w:rPr>
              <w:rFonts w:asciiTheme="majorBidi" w:hAnsiTheme="majorBidi" w:cstheme="majorBidi"/>
              <w:sz w:val="20"/>
              <w:szCs w:val="20"/>
              <w:lang w:val="en-GB"/>
            </w:rPr>
          </w:rPrChange>
        </w:rPr>
        <w:t>north-western</w:t>
      </w:r>
      <w:proofErr w:type="gramEnd"/>
      <w:r w:rsidRPr="008E088B">
        <w:rPr>
          <w:rFonts w:ascii="Book Antiqua" w:hAnsi="Book Antiqua" w:cstheme="majorBidi"/>
          <w:sz w:val="20"/>
          <w:szCs w:val="20"/>
          <w:lang w:val="en-GB"/>
          <w:rPrChange w:id="703" w:author="Donia Jendoubi" w:date="2019-05-21T18:26:00Z">
            <w:rPr>
              <w:rFonts w:asciiTheme="majorBidi" w:hAnsiTheme="majorBidi" w:cstheme="majorBidi"/>
              <w:sz w:val="20"/>
              <w:szCs w:val="20"/>
              <w:lang w:val="en-GB"/>
            </w:rPr>
          </w:rPrChange>
        </w:rPr>
        <w:t xml:space="preserve"> Tunisia. Source: Jendoubi et al. 2019</w:t>
      </w:r>
    </w:p>
    <w:p w:rsidR="00A8189B" w:rsidRPr="008E088B" w:rsidRDefault="008E4947" w:rsidP="008E088B">
      <w:pPr>
        <w:jc w:val="both"/>
        <w:rPr>
          <w:ins w:id="704" w:author="Donia Jendoubi" w:date="2019-05-15T10:25:00Z"/>
          <w:rFonts w:ascii="Book Antiqua" w:hAnsi="Book Antiqua" w:cstheme="majorBidi"/>
          <w:sz w:val="20"/>
          <w:szCs w:val="20"/>
          <w:lang w:val="en"/>
          <w:rPrChange w:id="705" w:author="Donia Jendoubi" w:date="2019-05-21T18:26:00Z">
            <w:rPr>
              <w:ins w:id="706" w:author="Donia Jendoubi" w:date="2019-05-15T10:25:00Z"/>
              <w:rFonts w:asciiTheme="majorBidi" w:hAnsiTheme="majorBidi" w:cstheme="majorBidi"/>
              <w:sz w:val="20"/>
              <w:szCs w:val="20"/>
              <w:lang w:val="en"/>
            </w:rPr>
          </w:rPrChange>
        </w:rPr>
      </w:pPr>
      <w:r w:rsidRPr="008E088B">
        <w:rPr>
          <w:rFonts w:ascii="Book Antiqua" w:hAnsi="Book Antiqua" w:cstheme="majorBidi"/>
          <w:sz w:val="20"/>
          <w:szCs w:val="20"/>
          <w:lang w:val="en"/>
          <w:rPrChange w:id="707" w:author="Donia Jendoubi" w:date="2019-05-21T18:26:00Z">
            <w:rPr>
              <w:rFonts w:asciiTheme="majorBidi" w:hAnsiTheme="majorBidi" w:cstheme="majorBidi"/>
              <w:sz w:val="20"/>
              <w:szCs w:val="20"/>
              <w:lang w:val="en"/>
            </w:rPr>
          </w:rPrChange>
        </w:rPr>
        <w:t xml:space="preserve">The watershed (about 338 km2) </w:t>
      </w:r>
      <w:r w:rsidR="000F4C9A" w:rsidRPr="008E088B">
        <w:rPr>
          <w:rFonts w:ascii="Book Antiqua" w:hAnsi="Book Antiqua" w:cstheme="majorBidi"/>
          <w:sz w:val="20"/>
          <w:szCs w:val="20"/>
          <w:lang w:val="en"/>
          <w:rPrChange w:id="708" w:author="Donia Jendoubi" w:date="2019-05-21T18:26:00Z">
            <w:rPr>
              <w:rFonts w:asciiTheme="majorBidi" w:hAnsiTheme="majorBidi" w:cstheme="majorBidi"/>
              <w:sz w:val="20"/>
              <w:szCs w:val="20"/>
              <w:lang w:val="en"/>
            </w:rPr>
          </w:rPrChange>
        </w:rPr>
        <w:t>covers</w:t>
      </w:r>
      <w:r w:rsidRPr="008E088B">
        <w:rPr>
          <w:rFonts w:ascii="Book Antiqua" w:hAnsi="Book Antiqua" w:cstheme="majorBidi"/>
          <w:sz w:val="20"/>
          <w:szCs w:val="20"/>
          <w:lang w:val="en"/>
          <w:rPrChange w:id="709" w:author="Donia Jendoubi" w:date="2019-05-21T18:26:00Z">
            <w:rPr>
              <w:rFonts w:asciiTheme="majorBidi" w:hAnsiTheme="majorBidi" w:cstheme="majorBidi"/>
              <w:sz w:val="20"/>
              <w:szCs w:val="20"/>
              <w:lang w:val="en"/>
            </w:rPr>
          </w:rPrChange>
        </w:rPr>
        <w:t xml:space="preserve"> diverse topographic </w:t>
      </w:r>
      <w:r w:rsidR="000F4C9A" w:rsidRPr="008E088B">
        <w:rPr>
          <w:rFonts w:ascii="Book Antiqua" w:hAnsi="Book Antiqua" w:cstheme="majorBidi"/>
          <w:sz w:val="20"/>
          <w:szCs w:val="20"/>
          <w:lang w:val="en"/>
          <w:rPrChange w:id="710" w:author="Donia Jendoubi" w:date="2019-05-21T18:26:00Z">
            <w:rPr>
              <w:rFonts w:asciiTheme="majorBidi" w:hAnsiTheme="majorBidi" w:cstheme="majorBidi"/>
              <w:sz w:val="20"/>
              <w:szCs w:val="20"/>
              <w:lang w:val="en"/>
            </w:rPr>
          </w:rPrChange>
        </w:rPr>
        <w:t>environments</w:t>
      </w:r>
      <w:r w:rsidRPr="008E088B">
        <w:rPr>
          <w:rFonts w:ascii="Book Antiqua" w:hAnsi="Book Antiqua" w:cstheme="majorBidi"/>
          <w:sz w:val="20"/>
          <w:szCs w:val="20"/>
          <w:lang w:val="en"/>
          <w:rPrChange w:id="711" w:author="Donia Jendoubi" w:date="2019-05-21T18:26:00Z">
            <w:rPr>
              <w:rFonts w:asciiTheme="majorBidi" w:hAnsiTheme="majorBidi" w:cstheme="majorBidi"/>
              <w:sz w:val="20"/>
              <w:szCs w:val="20"/>
              <w:lang w:val="en"/>
            </w:rPr>
          </w:rPrChange>
        </w:rPr>
        <w:t xml:space="preserve"> with an elevation ranging from 110 m </w:t>
      </w:r>
      <w:proofErr w:type="spellStart"/>
      <w:ins w:id="712" w:author="Donia Jendoubi" w:date="2019-05-15T10:14:00Z">
        <w:r w:rsidR="005C63F5" w:rsidRPr="008E088B">
          <w:rPr>
            <w:rFonts w:ascii="Book Antiqua" w:hAnsi="Book Antiqua" w:cstheme="majorBidi"/>
            <w:sz w:val="20"/>
            <w:szCs w:val="20"/>
            <w:lang w:val="en"/>
            <w:rPrChange w:id="713" w:author="Donia Jendoubi" w:date="2019-05-21T18:26:00Z">
              <w:rPr>
                <w:rFonts w:asciiTheme="majorBidi" w:hAnsiTheme="majorBidi" w:cstheme="majorBidi"/>
                <w:sz w:val="20"/>
                <w:szCs w:val="20"/>
                <w:lang w:val="en"/>
              </w:rPr>
            </w:rPrChange>
          </w:rPr>
          <w:t>a.s.l</w:t>
        </w:r>
        <w:proofErr w:type="spellEnd"/>
        <w:r w:rsidR="005C63F5" w:rsidRPr="008E088B">
          <w:rPr>
            <w:rFonts w:ascii="Book Antiqua" w:hAnsi="Book Antiqua" w:cstheme="majorBidi"/>
            <w:sz w:val="20"/>
            <w:szCs w:val="20"/>
            <w:lang w:val="en"/>
            <w:rPrChange w:id="714" w:author="Donia Jendoubi" w:date="2019-05-21T18:26:00Z">
              <w:rPr>
                <w:rFonts w:asciiTheme="majorBidi" w:hAnsiTheme="majorBidi" w:cstheme="majorBidi"/>
                <w:sz w:val="20"/>
                <w:szCs w:val="20"/>
                <w:lang w:val="en"/>
              </w:rPr>
            </w:rPrChange>
          </w:rPr>
          <w:t xml:space="preserve"> </w:t>
        </w:r>
      </w:ins>
      <w:r w:rsidRPr="008E088B">
        <w:rPr>
          <w:rFonts w:ascii="Book Antiqua" w:hAnsi="Book Antiqua" w:cstheme="majorBidi"/>
          <w:sz w:val="20"/>
          <w:szCs w:val="20"/>
          <w:lang w:val="en"/>
          <w:rPrChange w:id="715" w:author="Donia Jendoubi" w:date="2019-05-21T18:26:00Z">
            <w:rPr>
              <w:rFonts w:asciiTheme="majorBidi" w:hAnsiTheme="majorBidi" w:cstheme="majorBidi"/>
              <w:sz w:val="20"/>
              <w:szCs w:val="20"/>
              <w:lang w:val="en"/>
            </w:rPr>
          </w:rPrChange>
        </w:rPr>
        <w:t>to nearly 750 m</w:t>
      </w:r>
      <w:ins w:id="716" w:author="Donia Jendoubi" w:date="2019-05-15T10:14:00Z">
        <w:r w:rsidR="005C63F5" w:rsidRPr="008E088B">
          <w:rPr>
            <w:rFonts w:ascii="Book Antiqua" w:hAnsi="Book Antiqua" w:cstheme="majorBidi"/>
            <w:sz w:val="20"/>
            <w:szCs w:val="20"/>
            <w:lang w:val="en"/>
            <w:rPrChange w:id="717" w:author="Donia Jendoubi" w:date="2019-05-21T18:26:00Z">
              <w:rPr>
                <w:rFonts w:asciiTheme="majorBidi" w:hAnsiTheme="majorBidi" w:cstheme="majorBidi"/>
                <w:sz w:val="20"/>
                <w:szCs w:val="20"/>
                <w:lang w:val="en"/>
              </w:rPr>
            </w:rPrChange>
          </w:rPr>
          <w:t xml:space="preserve"> </w:t>
        </w:r>
        <w:proofErr w:type="spellStart"/>
        <w:r w:rsidR="005C63F5" w:rsidRPr="008E088B">
          <w:rPr>
            <w:rFonts w:ascii="Book Antiqua" w:hAnsi="Book Antiqua" w:cstheme="majorBidi"/>
            <w:sz w:val="20"/>
            <w:szCs w:val="20"/>
            <w:lang w:val="en"/>
            <w:rPrChange w:id="718" w:author="Donia Jendoubi" w:date="2019-05-21T18:26:00Z">
              <w:rPr>
                <w:rFonts w:asciiTheme="majorBidi" w:hAnsiTheme="majorBidi" w:cstheme="majorBidi"/>
                <w:sz w:val="20"/>
                <w:szCs w:val="20"/>
                <w:lang w:val="en"/>
              </w:rPr>
            </w:rPrChange>
          </w:rPr>
          <w:t>a.s.l</w:t>
        </w:r>
      </w:ins>
      <w:proofErr w:type="spellEnd"/>
      <w:r w:rsidRPr="008E088B">
        <w:rPr>
          <w:rFonts w:ascii="Book Antiqua" w:hAnsi="Book Antiqua" w:cstheme="majorBidi"/>
          <w:sz w:val="20"/>
          <w:szCs w:val="20"/>
          <w:lang w:val="en"/>
          <w:rPrChange w:id="719" w:author="Donia Jendoubi" w:date="2019-05-21T18:26:00Z">
            <w:rPr>
              <w:rFonts w:asciiTheme="majorBidi" w:hAnsiTheme="majorBidi" w:cstheme="majorBidi"/>
              <w:sz w:val="20"/>
              <w:szCs w:val="20"/>
              <w:lang w:val="en"/>
            </w:rPr>
          </w:rPrChange>
        </w:rPr>
        <w:t xml:space="preserve">; 64% of the surface has a high to steep slope and 36% has a moderate slope. Annual rainfall is irregular and varies from 200 mm to 800 mm. Early October to the end of April (late autumn to early spring) are considered the rainy seasons </w:t>
      </w:r>
      <w:r w:rsidRPr="008E088B">
        <w:rPr>
          <w:rFonts w:ascii="Book Antiqua" w:hAnsi="Book Antiqua" w:cstheme="majorBidi"/>
          <w:sz w:val="20"/>
          <w:szCs w:val="20"/>
          <w:lang w:val="en"/>
          <w:rPrChange w:id="720"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721" w:author="Donia Jendoubi" w:date="2019-05-21T18:26:00Z">
            <w:rPr>
              <w:rFonts w:asciiTheme="majorBidi" w:hAnsiTheme="majorBidi" w:cstheme="majorBidi"/>
              <w:sz w:val="20"/>
              <w:szCs w:val="20"/>
              <w:lang w:val="en"/>
            </w:rPr>
          </w:rPrChange>
        </w:rPr>
        <w:instrText xml:space="preserve"> ADDIN EN.CITE &lt;EndNote&gt;&lt;Cite&gt;&lt;Author&gt;(AVFA)&lt;/Author&gt;&lt;Year&gt;2016&lt;/Year&gt;&lt;RecNum&gt;19&lt;/RecNum&gt;&lt;DisplayText&gt;((AVFA), 2016)&lt;/DisplayText&gt;&lt;record&gt;&lt;rec-number&gt;19&lt;/rec-number&gt;&lt;foreign-keys&gt;&lt;key app="EN" db-id="sstevav21redwreppryvzv2dse02drr0wpws" timestamp="1503315253"&gt;19&lt;/key&gt;&lt;/foreign-keys&gt;&lt;ref-type name="Online Database"&gt;45&lt;/ref-type&gt;&lt;contributors&gt;&lt;authors&gt;&lt;author&gt;Agence de la Vulgarisation et de la Formation Agricoles (AVFA)&lt;/author&gt;&lt;/authors&gt;&lt;/contributors&gt;&lt;titles&gt;&lt;title&gt;Agence de la Vulgarisation et de la Formation Agricoles (AVFA)&amp;#xD;Informations Régionales &amp;gt; Beja. L. A. d. l. V. e. d. l. F. Agricoles. Tunisie, Ministère de l’Agriculture des ressources hydrauliques et de la pêche.&lt;/title&gt;&lt;/titles&gt;&lt;dates&gt;&lt;year&gt;2016&lt;/year&gt;&lt;/dates&gt;&lt;pub-location&gt;http://www.avfa.agrinet.tn/fr/detail_region.php?code=15&lt;/pub-location&gt;&lt;urls&gt;&lt;/urls&gt;&lt;/record&gt;&lt;/Cite&gt;&lt;/EndNote&gt;</w:instrText>
      </w:r>
      <w:r w:rsidRPr="008E088B">
        <w:rPr>
          <w:rFonts w:ascii="Book Antiqua" w:hAnsi="Book Antiqua" w:cstheme="majorBidi"/>
          <w:sz w:val="20"/>
          <w:szCs w:val="20"/>
          <w:lang w:val="en"/>
          <w:rPrChange w:id="722"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723" w:author="Donia Jendoubi" w:date="2019-05-21T18:26:00Z">
            <w:rPr>
              <w:rFonts w:asciiTheme="majorBidi" w:hAnsiTheme="majorBidi" w:cstheme="majorBidi"/>
              <w:sz w:val="20"/>
              <w:szCs w:val="20"/>
              <w:lang w:val="en"/>
            </w:rPr>
          </w:rPrChange>
        </w:rPr>
        <w:t>(AVFA, 2016)</w:t>
      </w:r>
      <w:r w:rsidRPr="008E088B">
        <w:rPr>
          <w:rFonts w:ascii="Book Antiqua" w:hAnsi="Book Antiqua" w:cstheme="majorBidi"/>
          <w:sz w:val="20"/>
          <w:szCs w:val="20"/>
          <w:lang w:val="en"/>
          <w:rPrChange w:id="724"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725" w:author="Donia Jendoubi" w:date="2019-05-21T18:26:00Z">
            <w:rPr>
              <w:rFonts w:asciiTheme="majorBidi" w:hAnsiTheme="majorBidi" w:cstheme="majorBidi"/>
              <w:sz w:val="20"/>
              <w:szCs w:val="20"/>
              <w:lang w:val="en"/>
            </w:rPr>
          </w:rPrChange>
        </w:rPr>
        <w:t xml:space="preserve">. During the </w:t>
      </w:r>
      <w:proofErr w:type="gramStart"/>
      <w:r w:rsidRPr="008E088B">
        <w:rPr>
          <w:rFonts w:ascii="Book Antiqua" w:hAnsi="Book Antiqua" w:cstheme="majorBidi"/>
          <w:sz w:val="20"/>
          <w:szCs w:val="20"/>
          <w:lang w:val="en"/>
          <w:rPrChange w:id="726" w:author="Donia Jendoubi" w:date="2019-05-21T18:26:00Z">
            <w:rPr>
              <w:rFonts w:asciiTheme="majorBidi" w:hAnsiTheme="majorBidi" w:cstheme="majorBidi"/>
              <w:sz w:val="20"/>
              <w:szCs w:val="20"/>
              <w:lang w:val="en"/>
            </w:rPr>
          </w:rPrChange>
        </w:rPr>
        <w:t>summer</w:t>
      </w:r>
      <w:proofErr w:type="gramEnd"/>
      <w:r w:rsidRPr="008E088B">
        <w:rPr>
          <w:rFonts w:ascii="Book Antiqua" w:hAnsi="Book Antiqua" w:cstheme="majorBidi"/>
          <w:sz w:val="20"/>
          <w:szCs w:val="20"/>
          <w:lang w:val="en"/>
          <w:rPrChange w:id="727" w:author="Donia Jendoubi" w:date="2019-05-21T18:26:00Z">
            <w:rPr>
              <w:rFonts w:asciiTheme="majorBidi" w:hAnsiTheme="majorBidi" w:cstheme="majorBidi"/>
              <w:sz w:val="20"/>
              <w:szCs w:val="20"/>
              <w:lang w:val="en"/>
            </w:rPr>
          </w:rPrChange>
        </w:rPr>
        <w:t xml:space="preserve"> it is very dry and hot. The maximum temperatures </w:t>
      </w:r>
      <w:proofErr w:type="gramStart"/>
      <w:r w:rsidRPr="008E088B">
        <w:rPr>
          <w:rFonts w:ascii="Book Antiqua" w:hAnsi="Book Antiqua" w:cstheme="majorBidi"/>
          <w:sz w:val="20"/>
          <w:szCs w:val="20"/>
          <w:lang w:val="en"/>
          <w:rPrChange w:id="728" w:author="Donia Jendoubi" w:date="2019-05-21T18:26:00Z">
            <w:rPr>
              <w:rFonts w:asciiTheme="majorBidi" w:hAnsiTheme="majorBidi" w:cstheme="majorBidi"/>
              <w:sz w:val="20"/>
              <w:szCs w:val="20"/>
              <w:lang w:val="en"/>
            </w:rPr>
          </w:rPrChange>
        </w:rPr>
        <w:t>are recorded</w:t>
      </w:r>
      <w:proofErr w:type="gramEnd"/>
      <w:r w:rsidRPr="008E088B">
        <w:rPr>
          <w:rFonts w:ascii="Book Antiqua" w:hAnsi="Book Antiqua" w:cstheme="majorBidi"/>
          <w:sz w:val="20"/>
          <w:szCs w:val="20"/>
          <w:lang w:val="en"/>
          <w:rPrChange w:id="729" w:author="Donia Jendoubi" w:date="2019-05-21T18:26:00Z">
            <w:rPr>
              <w:rFonts w:asciiTheme="majorBidi" w:hAnsiTheme="majorBidi" w:cstheme="majorBidi"/>
              <w:sz w:val="20"/>
              <w:szCs w:val="20"/>
              <w:lang w:val="en"/>
            </w:rPr>
          </w:rPrChange>
        </w:rPr>
        <w:t xml:space="preserve"> at the end of July, when they range from 38°C to 44°C. Minimum temperatures are recorded at the end of December, when they are between 6°C and 8°C </w:t>
      </w:r>
      <w:r w:rsidRPr="008E088B">
        <w:rPr>
          <w:rFonts w:ascii="Book Antiqua" w:hAnsi="Book Antiqua" w:cstheme="majorBidi"/>
          <w:sz w:val="20"/>
          <w:szCs w:val="20"/>
          <w:lang w:val="en"/>
          <w:rPrChange w:id="730"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731" w:author="Donia Jendoubi" w:date="2019-05-21T18:26:00Z">
            <w:rPr>
              <w:rFonts w:asciiTheme="majorBidi" w:hAnsiTheme="majorBidi" w:cstheme="majorBidi"/>
              <w:sz w:val="20"/>
              <w:szCs w:val="20"/>
              <w:lang w:val="en"/>
            </w:rPr>
          </w:rPrChange>
        </w:rPr>
        <w:instrText xml:space="preserve"> ADDIN EN.CITE &lt;EndNote&gt;&lt;Cite&gt;&lt;Author&gt;(AVFA)&lt;/Author&gt;&lt;Year&gt;2016&lt;/Year&gt;&lt;RecNum&gt;19&lt;/RecNum&gt;&lt;DisplayText&gt;((AVFA), 2016)&lt;/DisplayText&gt;&lt;record&gt;&lt;rec-number&gt;19&lt;/rec-number&gt;&lt;foreign-keys&gt;&lt;key app="EN" db-id="sstevav21redwreppryvzv2dse02drr0wpws" timestamp="1503315253"&gt;19&lt;/key&gt;&lt;/foreign-keys&gt;&lt;ref-type name="Online Database"&gt;45&lt;/ref-type&gt;&lt;contributors&gt;&lt;authors&gt;&lt;author&gt;Agence de la Vulgarisation et de la Formation Agricoles (AVFA)&lt;/author&gt;&lt;/authors&gt;&lt;/contributors&gt;&lt;titles&gt;&lt;title&gt;Agence de la Vulgarisation et de la Formation Agricoles (AVFA)&amp;#xD;Informations Régionales &amp;gt; Beja. L. A. d. l. V. e. d. l. F. Agricoles. Tunisie, Ministère de l’Agriculture des ressources hydrauliques et de la pêche.&lt;/title&gt;&lt;/titles&gt;&lt;dates&gt;&lt;year&gt;2016&lt;/year&gt;&lt;/dates&gt;&lt;pub-location&gt;http://www.avfa.agrinet.tn/fr/detail_region.php?code=15&lt;/pub-location&gt;&lt;urls&gt;&lt;/urls&gt;&lt;/record&gt;&lt;/Cite&gt;&lt;/EndNote&gt;</w:instrText>
      </w:r>
      <w:r w:rsidRPr="008E088B">
        <w:rPr>
          <w:rFonts w:ascii="Book Antiqua" w:hAnsi="Book Antiqua" w:cstheme="majorBidi"/>
          <w:sz w:val="20"/>
          <w:szCs w:val="20"/>
          <w:lang w:val="en"/>
          <w:rPrChange w:id="732"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733" w:author="Donia Jendoubi" w:date="2019-05-21T18:26:00Z">
            <w:rPr>
              <w:rFonts w:asciiTheme="majorBidi" w:hAnsiTheme="majorBidi" w:cstheme="majorBidi"/>
              <w:sz w:val="20"/>
              <w:szCs w:val="20"/>
              <w:lang w:val="en"/>
            </w:rPr>
          </w:rPrChange>
        </w:rPr>
        <w:t>(AVFA, 2016)</w:t>
      </w:r>
      <w:r w:rsidRPr="008E088B">
        <w:rPr>
          <w:rFonts w:ascii="Book Antiqua" w:hAnsi="Book Antiqua" w:cstheme="majorBidi"/>
          <w:sz w:val="20"/>
          <w:szCs w:val="20"/>
          <w:lang w:val="en"/>
          <w:rPrChange w:id="734"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735" w:author="Donia Jendoubi" w:date="2019-05-21T18:26:00Z">
            <w:rPr>
              <w:rFonts w:asciiTheme="majorBidi" w:hAnsiTheme="majorBidi" w:cstheme="majorBidi"/>
              <w:sz w:val="20"/>
              <w:szCs w:val="20"/>
              <w:lang w:val="en"/>
            </w:rPr>
          </w:rPrChange>
        </w:rPr>
        <w:t xml:space="preserve">. </w:t>
      </w:r>
      <w:moveFromRangeStart w:id="736" w:author="Donia Jendoubi" w:date="2019-05-15T10:02:00Z" w:name="move8806948"/>
      <w:moveFrom w:id="737" w:author="Donia Jendoubi" w:date="2019-05-15T10:02:00Z">
        <w:r w:rsidRPr="008E088B" w:rsidDel="002C0FAC">
          <w:rPr>
            <w:rFonts w:ascii="Book Antiqua" w:hAnsi="Book Antiqua" w:cstheme="majorBidi"/>
            <w:sz w:val="20"/>
            <w:szCs w:val="20"/>
            <w:lang w:val="en"/>
            <w:rPrChange w:id="738" w:author="Donia Jendoubi" w:date="2019-05-21T18:26:00Z">
              <w:rPr>
                <w:rFonts w:asciiTheme="majorBidi" w:hAnsiTheme="majorBidi" w:cstheme="majorBidi"/>
                <w:sz w:val="20"/>
                <w:szCs w:val="20"/>
                <w:lang w:val="en"/>
              </w:rPr>
            </w:rPrChange>
          </w:rPr>
          <w:t xml:space="preserve">Most soils are exposed to water erosion, which is provoked by poor cover cultivation practices and the hilly topography. </w:t>
        </w:r>
      </w:moveFrom>
      <w:moveFromRangeEnd w:id="736"/>
      <w:r w:rsidRPr="008E088B">
        <w:rPr>
          <w:rFonts w:ascii="Book Antiqua" w:hAnsi="Book Antiqua" w:cstheme="majorBidi"/>
          <w:sz w:val="20"/>
          <w:szCs w:val="20"/>
          <w:lang w:val="en"/>
          <w:rPrChange w:id="739" w:author="Donia Jendoubi" w:date="2019-05-21T18:26:00Z">
            <w:rPr>
              <w:rFonts w:asciiTheme="majorBidi" w:hAnsiTheme="majorBidi" w:cstheme="majorBidi"/>
              <w:sz w:val="20"/>
              <w:szCs w:val="20"/>
              <w:lang w:val="en"/>
            </w:rPr>
          </w:rPrChange>
        </w:rPr>
        <w:t xml:space="preserve">In Beja region, the population is mainly rural (56%), with 48.5% active in the agricultural sector. Agriculture remains the main source of household income (55%, including livestock) (figure 1). Nearly 78% of rural households live entirely from their farms </w:t>
      </w:r>
      <w:r w:rsidRPr="008E088B">
        <w:rPr>
          <w:rFonts w:ascii="Book Antiqua" w:hAnsi="Book Antiqua" w:cstheme="majorBidi"/>
          <w:sz w:val="20"/>
          <w:szCs w:val="20"/>
          <w:lang w:val="en"/>
          <w:rPrChange w:id="740"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741" w:author="Donia Jendoubi" w:date="2019-05-21T18:26:00Z">
            <w:rPr>
              <w:rFonts w:asciiTheme="majorBidi" w:hAnsiTheme="majorBidi" w:cstheme="majorBidi"/>
              <w:sz w:val="20"/>
              <w:szCs w:val="20"/>
              <w:lang w:val="en"/>
            </w:rPr>
          </w:rPrChange>
        </w:rPr>
        <w:instrText xml:space="preserve"> ADDIN EN.CITE &lt;EndNote&gt;&lt;Cite&gt;&lt;Author&gt;(AVFA)&lt;/Author&gt;&lt;Year&gt;2016&lt;/Year&gt;&lt;RecNum&gt;19&lt;/RecNum&gt;&lt;DisplayText&gt;((AVFA), 2016)&lt;/DisplayText&gt;&lt;record&gt;&lt;rec-number&gt;19&lt;/rec-number&gt;&lt;foreign-keys&gt;&lt;key app="EN" db-id="sstevav21redwreppryvzv2dse02drr0wpws" timestamp="1503315253"&gt;19&lt;/key&gt;&lt;/foreign-keys&gt;&lt;ref-type name="Online Database"&gt;45&lt;/ref-type&gt;&lt;contributors&gt;&lt;authors&gt;&lt;author&gt;Agence de la Vulgarisation et de la Formation Agricoles (AVFA)&lt;/author&gt;&lt;/authors&gt;&lt;/contributors&gt;&lt;titles&gt;&lt;title&gt;Agence de la Vulgarisation et de la Formation Agricoles (AVFA)&amp;#xD;Informations Régionales &amp;gt; Beja. L. A. d. l. V. e. d. l. F. Agricoles. Tunisie, Ministère de l’Agriculture des ressources hydrauliques et de la pêche.&lt;/title&gt;&lt;/titles&gt;&lt;dates&gt;&lt;year&gt;2016&lt;/year&gt;&lt;/dates&gt;&lt;pub-location&gt;http://www.avfa.agrinet.tn/fr/detail_region.php?code=15&lt;/pub-location&gt;&lt;urls&gt;&lt;/urls&gt;&lt;/record&gt;&lt;/Cite&gt;&lt;/EndNote&gt;</w:instrText>
      </w:r>
      <w:r w:rsidRPr="008E088B">
        <w:rPr>
          <w:rFonts w:ascii="Book Antiqua" w:hAnsi="Book Antiqua" w:cstheme="majorBidi"/>
          <w:sz w:val="20"/>
          <w:szCs w:val="20"/>
          <w:lang w:val="en"/>
          <w:rPrChange w:id="742"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743" w:author="Donia Jendoubi" w:date="2019-05-21T18:26:00Z">
            <w:rPr>
              <w:rFonts w:asciiTheme="majorBidi" w:hAnsiTheme="majorBidi" w:cstheme="majorBidi"/>
              <w:sz w:val="20"/>
              <w:szCs w:val="20"/>
              <w:lang w:val="en"/>
            </w:rPr>
          </w:rPrChange>
        </w:rPr>
        <w:t>(AVFA, 2016)</w:t>
      </w:r>
      <w:r w:rsidRPr="008E088B">
        <w:rPr>
          <w:rFonts w:ascii="Book Antiqua" w:hAnsi="Book Antiqua" w:cstheme="majorBidi"/>
          <w:sz w:val="20"/>
          <w:szCs w:val="20"/>
          <w:lang w:val="en"/>
          <w:rPrChange w:id="744"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745" w:author="Donia Jendoubi" w:date="2019-05-21T18:26:00Z">
            <w:rPr>
              <w:rFonts w:asciiTheme="majorBidi" w:hAnsiTheme="majorBidi" w:cstheme="majorBidi"/>
              <w:sz w:val="20"/>
              <w:szCs w:val="20"/>
              <w:lang w:val="en"/>
            </w:rPr>
          </w:rPrChange>
        </w:rPr>
        <w:t xml:space="preserve">. There are three types of farming systems: extensive (83%), intensive (6%), and mixed (11%). Five different land use systems (LUS) </w:t>
      </w:r>
      <w:proofErr w:type="gramStart"/>
      <w:r w:rsidRPr="008E088B">
        <w:rPr>
          <w:rFonts w:ascii="Book Antiqua" w:hAnsi="Book Antiqua" w:cstheme="majorBidi"/>
          <w:sz w:val="20"/>
          <w:szCs w:val="20"/>
          <w:lang w:val="en"/>
          <w:rPrChange w:id="746" w:author="Donia Jendoubi" w:date="2019-05-21T18:26:00Z">
            <w:rPr>
              <w:rFonts w:asciiTheme="majorBidi" w:hAnsiTheme="majorBidi" w:cstheme="majorBidi"/>
              <w:sz w:val="20"/>
              <w:szCs w:val="20"/>
              <w:lang w:val="en"/>
            </w:rPr>
          </w:rPrChange>
        </w:rPr>
        <w:t>were defined</w:t>
      </w:r>
      <w:proofErr w:type="gramEnd"/>
      <w:r w:rsidRPr="008E088B">
        <w:rPr>
          <w:rFonts w:ascii="Book Antiqua" w:hAnsi="Book Antiqua" w:cstheme="majorBidi"/>
          <w:sz w:val="20"/>
          <w:szCs w:val="20"/>
          <w:lang w:val="en"/>
          <w:rPrChange w:id="747" w:author="Donia Jendoubi" w:date="2019-05-21T18:26:00Z">
            <w:rPr>
              <w:rFonts w:asciiTheme="majorBidi" w:hAnsiTheme="majorBidi" w:cstheme="majorBidi"/>
              <w:sz w:val="20"/>
              <w:szCs w:val="20"/>
              <w:lang w:val="en"/>
            </w:rPr>
          </w:rPrChange>
        </w:rPr>
        <w:t xml:space="preserve">: field crops (71%), grazing lands (10%), forest (9%), permanent crops (7%), and built-up areas (3%). </w:t>
      </w:r>
    </w:p>
    <w:p w:rsidR="00EE48D7" w:rsidRPr="008E088B" w:rsidRDefault="00A8189B">
      <w:pPr>
        <w:autoSpaceDE w:val="0"/>
        <w:autoSpaceDN w:val="0"/>
        <w:adjustRightInd w:val="0"/>
        <w:spacing w:after="0"/>
        <w:jc w:val="both"/>
        <w:rPr>
          <w:ins w:id="748" w:author="Donia Jendoubi" w:date="2019-05-20T19:21:00Z"/>
          <w:rFonts w:ascii="Book Antiqua" w:hAnsi="Book Antiqua" w:cstheme="minorHAnsi"/>
          <w:iCs/>
          <w:color w:val="131413"/>
          <w:sz w:val="20"/>
          <w:szCs w:val="20"/>
          <w:lang w:val="en-GB"/>
          <w:rPrChange w:id="749" w:author="Donia Jendoubi" w:date="2019-05-21T18:26:00Z">
            <w:rPr>
              <w:ins w:id="750" w:author="Donia Jendoubi" w:date="2019-05-20T19:21:00Z"/>
              <w:rFonts w:cstheme="minorHAnsi"/>
              <w:iCs/>
              <w:color w:val="131413"/>
              <w:sz w:val="20"/>
              <w:szCs w:val="20"/>
              <w:lang w:val="en-GB"/>
            </w:rPr>
          </w:rPrChange>
        </w:rPr>
        <w:pPrChange w:id="751" w:author="Donia Jendoubi" w:date="2019-05-21T18:26:00Z">
          <w:pPr>
            <w:jc w:val="both"/>
          </w:pPr>
        </w:pPrChange>
      </w:pPr>
      <w:ins w:id="752" w:author="Donia Jendoubi" w:date="2019-05-15T10:25:00Z">
        <w:r w:rsidRPr="008E088B">
          <w:rPr>
            <w:rFonts w:ascii="Book Antiqua" w:hAnsi="Book Antiqua" w:cstheme="minorHAnsi"/>
            <w:iCs/>
            <w:color w:val="131413"/>
            <w:sz w:val="20"/>
            <w:szCs w:val="20"/>
            <w:lang w:val="en-GB"/>
            <w:rPrChange w:id="753" w:author="Donia Jendoubi" w:date="2019-05-21T18:26:00Z">
              <w:rPr>
                <w:rFonts w:cstheme="minorHAnsi"/>
                <w:iCs/>
                <w:color w:val="131413"/>
                <w:sz w:val="20"/>
                <w:szCs w:val="20"/>
                <w:lang w:val="en-GB"/>
              </w:rPr>
            </w:rPrChange>
          </w:rPr>
          <w:lastRenderedPageBreak/>
          <w:t xml:space="preserve">The </w:t>
        </w:r>
      </w:ins>
      <w:ins w:id="754" w:author="Donia Jendoubi" w:date="2019-05-15T10:29:00Z">
        <w:r w:rsidRPr="008E088B">
          <w:rPr>
            <w:rFonts w:ascii="Book Antiqua" w:hAnsi="Book Antiqua" w:cstheme="minorHAnsi"/>
            <w:iCs/>
            <w:color w:val="131413"/>
            <w:sz w:val="20"/>
            <w:szCs w:val="20"/>
            <w:lang w:val="en-GB"/>
            <w:rPrChange w:id="755" w:author="Donia Jendoubi" w:date="2019-05-21T18:26:00Z">
              <w:rPr>
                <w:rFonts w:cstheme="minorHAnsi"/>
                <w:iCs/>
                <w:color w:val="131413"/>
                <w:sz w:val="20"/>
                <w:szCs w:val="20"/>
                <w:lang w:val="en-GB"/>
              </w:rPr>
            </w:rPrChange>
          </w:rPr>
          <w:t>current</w:t>
        </w:r>
      </w:ins>
      <w:ins w:id="756" w:author="Donia Jendoubi" w:date="2019-05-15T10:25:00Z">
        <w:r w:rsidRPr="008E088B">
          <w:rPr>
            <w:rFonts w:ascii="Book Antiqua" w:hAnsi="Book Antiqua" w:cstheme="minorHAnsi"/>
            <w:iCs/>
            <w:color w:val="131413"/>
            <w:sz w:val="20"/>
            <w:szCs w:val="20"/>
            <w:lang w:val="en-GB"/>
            <w:rPrChange w:id="757" w:author="Donia Jendoubi" w:date="2019-05-21T18:26:00Z">
              <w:rPr>
                <w:rFonts w:cstheme="minorHAnsi"/>
                <w:iCs/>
                <w:color w:val="131413"/>
                <w:sz w:val="20"/>
                <w:szCs w:val="20"/>
                <w:lang w:val="en-GB"/>
              </w:rPr>
            </w:rPrChange>
          </w:rPr>
          <w:t xml:space="preserve"> soil types</w:t>
        </w:r>
      </w:ins>
      <w:ins w:id="758" w:author="Donia Jendoubi" w:date="2019-05-15T10:30:00Z">
        <w:r w:rsidRPr="008E088B">
          <w:rPr>
            <w:rFonts w:ascii="Book Antiqua" w:hAnsi="Book Antiqua" w:cstheme="minorHAnsi"/>
            <w:iCs/>
            <w:color w:val="131413"/>
            <w:sz w:val="20"/>
            <w:szCs w:val="20"/>
            <w:lang w:val="en-GB"/>
            <w:rPrChange w:id="759" w:author="Donia Jendoubi" w:date="2019-05-21T18:26:00Z">
              <w:rPr>
                <w:rFonts w:cstheme="minorHAnsi"/>
                <w:iCs/>
                <w:color w:val="131413"/>
                <w:sz w:val="20"/>
                <w:szCs w:val="20"/>
                <w:lang w:val="en-GB"/>
              </w:rPr>
            </w:rPrChange>
          </w:rPr>
          <w:t xml:space="preserve"> in the study area</w:t>
        </w:r>
      </w:ins>
      <w:ins w:id="760" w:author="Donia Jendoubi" w:date="2019-05-15T10:25:00Z">
        <w:r w:rsidRPr="008E088B">
          <w:rPr>
            <w:rFonts w:ascii="Book Antiqua" w:hAnsi="Book Antiqua" w:cstheme="minorHAnsi"/>
            <w:iCs/>
            <w:color w:val="131413"/>
            <w:sz w:val="20"/>
            <w:szCs w:val="20"/>
            <w:lang w:val="en-GB"/>
            <w:rPrChange w:id="761" w:author="Donia Jendoubi" w:date="2019-05-21T18:26:00Z">
              <w:rPr>
                <w:rFonts w:cstheme="minorHAnsi"/>
                <w:iCs/>
                <w:color w:val="131413"/>
                <w:sz w:val="20"/>
                <w:szCs w:val="20"/>
                <w:lang w:val="en-GB"/>
              </w:rPr>
            </w:rPrChange>
          </w:rPr>
          <w:t xml:space="preserve"> were </w:t>
        </w:r>
      </w:ins>
      <w:proofErr w:type="spellStart"/>
      <w:ins w:id="762" w:author="Donia Jendoubi" w:date="2019-05-15T10:26:00Z">
        <w:r w:rsidRPr="008E088B">
          <w:rPr>
            <w:rFonts w:ascii="Book Antiqua" w:hAnsi="Book Antiqua" w:cstheme="minorHAnsi"/>
            <w:iCs/>
            <w:color w:val="131413"/>
            <w:sz w:val="20"/>
            <w:szCs w:val="20"/>
            <w:lang w:val="en-GB"/>
            <w:rPrChange w:id="763" w:author="Donia Jendoubi" w:date="2019-05-21T18:26:00Z">
              <w:rPr>
                <w:rFonts w:cstheme="minorHAnsi"/>
                <w:iCs/>
                <w:color w:val="131413"/>
                <w:sz w:val="20"/>
                <w:szCs w:val="20"/>
                <w:lang w:val="en-GB"/>
              </w:rPr>
            </w:rPrChange>
          </w:rPr>
          <w:t>Vertisols</w:t>
        </w:r>
        <w:proofErr w:type="spellEnd"/>
        <w:r w:rsidRPr="008E088B">
          <w:rPr>
            <w:rFonts w:ascii="Book Antiqua" w:hAnsi="Book Antiqua" w:cstheme="minorHAnsi"/>
            <w:iCs/>
            <w:color w:val="131413"/>
            <w:sz w:val="20"/>
            <w:szCs w:val="20"/>
            <w:lang w:val="en-GB"/>
            <w:rPrChange w:id="764" w:author="Donia Jendoubi" w:date="2019-05-21T18:26:00Z">
              <w:rPr>
                <w:rFonts w:cstheme="minorHAnsi"/>
                <w:iCs/>
                <w:color w:val="131413"/>
                <w:sz w:val="20"/>
                <w:szCs w:val="20"/>
                <w:lang w:val="en-GB"/>
              </w:rPr>
            </w:rPrChange>
          </w:rPr>
          <w:t>, which</w:t>
        </w:r>
      </w:ins>
      <w:ins w:id="765" w:author="Donia Jendoubi" w:date="2019-05-15T10:25:00Z">
        <w:r w:rsidRPr="008E088B">
          <w:rPr>
            <w:rFonts w:ascii="Book Antiqua" w:hAnsi="Book Antiqua" w:cstheme="minorHAnsi"/>
            <w:iCs/>
            <w:color w:val="131413"/>
            <w:sz w:val="20"/>
            <w:szCs w:val="20"/>
            <w:lang w:val="en-GB"/>
            <w:rPrChange w:id="766" w:author="Donia Jendoubi" w:date="2019-05-21T18:26:00Z">
              <w:rPr>
                <w:rFonts w:cstheme="minorHAnsi"/>
                <w:iCs/>
                <w:color w:val="131413"/>
                <w:sz w:val="20"/>
                <w:szCs w:val="20"/>
                <w:lang w:val="en-GB"/>
              </w:rPr>
            </w:rPrChange>
          </w:rPr>
          <w:t xml:space="preserve"> cover 46 % of the total area, </w:t>
        </w:r>
        <w:proofErr w:type="spellStart"/>
        <w:r w:rsidRPr="008E088B">
          <w:rPr>
            <w:rFonts w:ascii="Book Antiqua" w:hAnsi="Book Antiqua" w:cstheme="minorHAnsi"/>
            <w:iCs/>
            <w:color w:val="131413"/>
            <w:sz w:val="20"/>
            <w:szCs w:val="20"/>
            <w:lang w:val="en-GB"/>
            <w:rPrChange w:id="767" w:author="Donia Jendoubi" w:date="2019-05-21T18:26:00Z">
              <w:rPr>
                <w:rFonts w:cstheme="minorHAnsi"/>
                <w:iCs/>
                <w:color w:val="131413"/>
                <w:sz w:val="20"/>
                <w:szCs w:val="20"/>
                <w:lang w:val="en-GB"/>
              </w:rPr>
            </w:rPrChange>
          </w:rPr>
          <w:t>Isohumic</w:t>
        </w:r>
        <w:proofErr w:type="spellEnd"/>
        <w:r w:rsidRPr="008E088B">
          <w:rPr>
            <w:rFonts w:ascii="Book Antiqua" w:hAnsi="Book Antiqua" w:cstheme="minorHAnsi"/>
            <w:iCs/>
            <w:color w:val="131413"/>
            <w:sz w:val="20"/>
            <w:szCs w:val="20"/>
            <w:lang w:val="en-GB"/>
            <w:rPrChange w:id="768" w:author="Donia Jendoubi" w:date="2019-05-21T18:26:00Z">
              <w:rPr>
                <w:rFonts w:cstheme="minorHAnsi"/>
                <w:iCs/>
                <w:color w:val="131413"/>
                <w:sz w:val="20"/>
                <w:szCs w:val="20"/>
                <w:lang w:val="en-GB"/>
              </w:rPr>
            </w:rPrChange>
          </w:rPr>
          <w:t xml:space="preserve"> soils (23%), Brown calcareous soils (12%) and </w:t>
        </w:r>
        <w:proofErr w:type="spellStart"/>
        <w:r w:rsidRPr="008E088B">
          <w:rPr>
            <w:rFonts w:ascii="Book Antiqua" w:hAnsi="Book Antiqua" w:cstheme="minorHAnsi"/>
            <w:iCs/>
            <w:color w:val="131413"/>
            <w:sz w:val="20"/>
            <w:szCs w:val="20"/>
            <w:lang w:val="en-GB"/>
            <w:rPrChange w:id="769" w:author="Donia Jendoubi" w:date="2019-05-21T18:26:00Z">
              <w:rPr>
                <w:rFonts w:cstheme="minorHAnsi"/>
                <w:iCs/>
                <w:color w:val="131413"/>
                <w:sz w:val="20"/>
                <w:szCs w:val="20"/>
                <w:lang w:val="en-GB"/>
              </w:rPr>
            </w:rPrChange>
          </w:rPr>
          <w:t>Regosols</w:t>
        </w:r>
        <w:proofErr w:type="spellEnd"/>
        <w:r w:rsidRPr="008E088B">
          <w:rPr>
            <w:rFonts w:ascii="Book Antiqua" w:hAnsi="Book Antiqua" w:cstheme="minorHAnsi"/>
            <w:iCs/>
            <w:color w:val="131413"/>
            <w:sz w:val="20"/>
            <w:szCs w:val="20"/>
            <w:lang w:val="en-GB"/>
            <w:rPrChange w:id="770" w:author="Donia Jendoubi" w:date="2019-05-21T18:26:00Z">
              <w:rPr>
                <w:rFonts w:cstheme="minorHAnsi"/>
                <w:iCs/>
                <w:color w:val="131413"/>
                <w:sz w:val="20"/>
                <w:szCs w:val="20"/>
                <w:lang w:val="en-GB"/>
              </w:rPr>
            </w:rPrChange>
          </w:rPr>
          <w:t xml:space="preserve"> (10%). </w:t>
        </w:r>
        <w:proofErr w:type="spellStart"/>
        <w:r w:rsidRPr="008E088B">
          <w:rPr>
            <w:rFonts w:ascii="Book Antiqua" w:hAnsi="Book Antiqua" w:cstheme="minorHAnsi"/>
            <w:iCs/>
            <w:color w:val="131413"/>
            <w:sz w:val="20"/>
            <w:szCs w:val="20"/>
            <w:lang w:val="en-GB"/>
            <w:rPrChange w:id="771" w:author="Donia Jendoubi" w:date="2019-05-21T18:26:00Z">
              <w:rPr>
                <w:rFonts w:cstheme="minorHAnsi"/>
                <w:iCs/>
                <w:color w:val="131413"/>
                <w:sz w:val="20"/>
                <w:szCs w:val="20"/>
                <w:lang w:val="en-GB"/>
              </w:rPr>
            </w:rPrChange>
          </w:rPr>
          <w:t>Rendzinas</w:t>
        </w:r>
        <w:proofErr w:type="spellEnd"/>
        <w:r w:rsidRPr="008E088B">
          <w:rPr>
            <w:rFonts w:ascii="Book Antiqua" w:hAnsi="Book Antiqua" w:cstheme="minorHAnsi"/>
            <w:iCs/>
            <w:color w:val="131413"/>
            <w:sz w:val="20"/>
            <w:szCs w:val="20"/>
            <w:lang w:val="en-GB"/>
            <w:rPrChange w:id="772" w:author="Donia Jendoubi" w:date="2019-05-21T18:26:00Z">
              <w:rPr>
                <w:rFonts w:cstheme="minorHAnsi"/>
                <w:iCs/>
                <w:color w:val="131413"/>
                <w:sz w:val="20"/>
                <w:szCs w:val="20"/>
                <w:lang w:val="en-GB"/>
              </w:rPr>
            </w:rPrChange>
          </w:rPr>
          <w:t xml:space="preserve"> soils, </w:t>
        </w:r>
        <w:proofErr w:type="spellStart"/>
        <w:r w:rsidRPr="008E088B">
          <w:rPr>
            <w:rFonts w:ascii="Book Antiqua" w:hAnsi="Book Antiqua" w:cstheme="minorHAnsi"/>
            <w:iCs/>
            <w:color w:val="131413"/>
            <w:sz w:val="20"/>
            <w:szCs w:val="20"/>
            <w:lang w:val="en-GB"/>
            <w:rPrChange w:id="773" w:author="Donia Jendoubi" w:date="2019-05-21T18:26:00Z">
              <w:rPr>
                <w:rFonts w:cstheme="minorHAnsi"/>
                <w:iCs/>
                <w:color w:val="131413"/>
                <w:sz w:val="20"/>
                <w:szCs w:val="20"/>
                <w:lang w:val="en-GB"/>
              </w:rPr>
            </w:rPrChange>
          </w:rPr>
          <w:t>lithosoils</w:t>
        </w:r>
        <w:proofErr w:type="spellEnd"/>
        <w:r w:rsidRPr="008E088B">
          <w:rPr>
            <w:rFonts w:ascii="Book Antiqua" w:hAnsi="Book Antiqua" w:cstheme="minorHAnsi"/>
            <w:iCs/>
            <w:color w:val="131413"/>
            <w:sz w:val="20"/>
            <w:szCs w:val="20"/>
            <w:lang w:val="en-GB"/>
            <w:rPrChange w:id="774" w:author="Donia Jendoubi" w:date="2019-05-21T18:26:00Z">
              <w:rPr>
                <w:rFonts w:cstheme="minorHAnsi"/>
                <w:iCs/>
                <w:color w:val="131413"/>
                <w:sz w:val="20"/>
                <w:szCs w:val="20"/>
                <w:lang w:val="en-GB"/>
              </w:rPr>
            </w:rPrChange>
          </w:rPr>
          <w:t xml:space="preserve">, hydromorphic soils and Fersiallitic soils exist </w:t>
        </w:r>
      </w:ins>
      <w:ins w:id="775" w:author="Donia Jendoubi" w:date="2019-05-15T10:30:00Z">
        <w:r w:rsidRPr="008E088B">
          <w:rPr>
            <w:rFonts w:ascii="Book Antiqua" w:hAnsi="Book Antiqua" w:cstheme="minorHAnsi"/>
            <w:iCs/>
            <w:color w:val="131413"/>
            <w:sz w:val="20"/>
            <w:szCs w:val="20"/>
            <w:lang w:val="en-GB"/>
            <w:rPrChange w:id="776" w:author="Donia Jendoubi" w:date="2019-05-21T18:26:00Z">
              <w:rPr>
                <w:rFonts w:cstheme="minorHAnsi"/>
                <w:iCs/>
                <w:color w:val="131413"/>
                <w:sz w:val="20"/>
                <w:szCs w:val="20"/>
                <w:lang w:val="en-GB"/>
              </w:rPr>
            </w:rPrChange>
          </w:rPr>
          <w:t>and</w:t>
        </w:r>
      </w:ins>
      <w:ins w:id="777" w:author="Donia Jendoubi" w:date="2019-05-15T10:25:00Z">
        <w:r w:rsidRPr="008E088B">
          <w:rPr>
            <w:rFonts w:ascii="Book Antiqua" w:hAnsi="Book Antiqua" w:cstheme="minorHAnsi"/>
            <w:iCs/>
            <w:color w:val="131413"/>
            <w:sz w:val="20"/>
            <w:szCs w:val="20"/>
            <w:lang w:val="en-GB"/>
            <w:rPrChange w:id="778" w:author="Donia Jendoubi" w:date="2019-05-21T18:26:00Z">
              <w:rPr>
                <w:rFonts w:cstheme="minorHAnsi"/>
                <w:iCs/>
                <w:color w:val="131413"/>
                <w:sz w:val="20"/>
                <w:szCs w:val="20"/>
                <w:lang w:val="en-GB"/>
              </w:rPr>
            </w:rPrChange>
          </w:rPr>
          <w:t xml:space="preserve"> they all cover small areas added up to less than 9 % according to the Agricultural map database of Tunisia. </w:t>
        </w:r>
      </w:ins>
    </w:p>
    <w:p w:rsidR="00EE48D7" w:rsidRPr="008E088B" w:rsidRDefault="00EE48D7" w:rsidP="008E088B">
      <w:pPr>
        <w:jc w:val="both"/>
        <w:rPr>
          <w:ins w:id="779" w:author="Donia Jendoubi" w:date="2019-05-20T19:21:00Z"/>
          <w:rFonts w:ascii="Book Antiqua" w:hAnsi="Book Antiqua" w:cstheme="majorBidi"/>
          <w:sz w:val="20"/>
          <w:szCs w:val="20"/>
          <w:lang w:val="en-GB"/>
          <w:rPrChange w:id="780" w:author="Donia Jendoubi" w:date="2019-05-21T18:26:00Z">
            <w:rPr>
              <w:ins w:id="781" w:author="Donia Jendoubi" w:date="2019-05-20T19:21:00Z"/>
              <w:rFonts w:asciiTheme="majorBidi" w:hAnsiTheme="majorBidi" w:cstheme="majorBidi"/>
              <w:sz w:val="20"/>
              <w:szCs w:val="20"/>
              <w:lang w:val="en-GB"/>
            </w:rPr>
          </w:rPrChange>
        </w:rPr>
      </w:pPr>
      <w:ins w:id="782" w:author="Donia Jendoubi" w:date="2019-05-20T19:21:00Z">
        <w:r w:rsidRPr="008E088B">
          <w:rPr>
            <w:rFonts w:ascii="Book Antiqua" w:hAnsi="Book Antiqua" w:cstheme="majorBidi"/>
            <w:sz w:val="20"/>
            <w:szCs w:val="20"/>
            <w:lang w:val="en-GB"/>
            <w:rPrChange w:id="783" w:author="Donia Jendoubi" w:date="2019-05-21T18:26:00Z">
              <w:rPr>
                <w:rFonts w:asciiTheme="majorBidi" w:hAnsiTheme="majorBidi" w:cstheme="majorBidi"/>
                <w:sz w:val="20"/>
                <w:szCs w:val="20"/>
                <w:lang w:val="en-GB"/>
              </w:rPr>
            </w:rPrChange>
          </w:rPr>
          <w:t xml:space="preserve">Land management in the study area is similar in relation to land preparation, organic amendments, crop rotation, and mulching (stubble, roots). Mineral fertilizers </w:t>
        </w:r>
        <w:proofErr w:type="gramStart"/>
        <w:r w:rsidRPr="008E088B">
          <w:rPr>
            <w:rFonts w:ascii="Book Antiqua" w:hAnsi="Book Antiqua" w:cstheme="majorBidi"/>
            <w:sz w:val="20"/>
            <w:szCs w:val="20"/>
            <w:lang w:val="en-GB"/>
            <w:rPrChange w:id="784" w:author="Donia Jendoubi" w:date="2019-05-21T18:26:00Z">
              <w:rPr>
                <w:rFonts w:asciiTheme="majorBidi" w:hAnsiTheme="majorBidi" w:cstheme="majorBidi"/>
                <w:sz w:val="20"/>
                <w:szCs w:val="20"/>
                <w:lang w:val="en-GB"/>
              </w:rPr>
            </w:rPrChange>
          </w:rPr>
          <w:t>have been applied</w:t>
        </w:r>
        <w:proofErr w:type="gramEnd"/>
        <w:r w:rsidRPr="008E088B">
          <w:rPr>
            <w:rFonts w:ascii="Book Antiqua" w:hAnsi="Book Antiqua" w:cstheme="majorBidi"/>
            <w:sz w:val="20"/>
            <w:szCs w:val="20"/>
            <w:lang w:val="en-GB"/>
            <w:rPrChange w:id="785" w:author="Donia Jendoubi" w:date="2019-05-21T18:26:00Z">
              <w:rPr>
                <w:rFonts w:asciiTheme="majorBidi" w:hAnsiTheme="majorBidi" w:cstheme="majorBidi"/>
                <w:sz w:val="20"/>
                <w:szCs w:val="20"/>
                <w:lang w:val="en-GB"/>
              </w:rPr>
            </w:rPrChange>
          </w:rPr>
          <w:t xml:space="preserve"> for several decades and cropland – the major land use – has been used as monoculture of cereal crops such as wheat and barley. </w:t>
        </w:r>
      </w:ins>
    </w:p>
    <w:p w:rsidR="008E4947" w:rsidRPr="008E088B" w:rsidRDefault="008E4947">
      <w:pPr>
        <w:autoSpaceDE w:val="0"/>
        <w:autoSpaceDN w:val="0"/>
        <w:adjustRightInd w:val="0"/>
        <w:spacing w:after="0"/>
        <w:jc w:val="both"/>
        <w:rPr>
          <w:rFonts w:ascii="Book Antiqua" w:hAnsi="Book Antiqua" w:cstheme="majorBidi"/>
          <w:sz w:val="20"/>
          <w:szCs w:val="20"/>
          <w:lang w:val="en"/>
          <w:rPrChange w:id="786" w:author="Donia Jendoubi" w:date="2019-05-21T18:26:00Z">
            <w:rPr>
              <w:rFonts w:asciiTheme="majorBidi" w:hAnsiTheme="majorBidi" w:cstheme="majorBidi"/>
              <w:sz w:val="20"/>
              <w:szCs w:val="20"/>
              <w:lang w:val="en"/>
            </w:rPr>
          </w:rPrChange>
        </w:rPr>
        <w:pPrChange w:id="787" w:author="Donia Jendoubi" w:date="2019-05-21T18:26:00Z">
          <w:pPr>
            <w:jc w:val="both"/>
          </w:pPr>
        </w:pPrChange>
      </w:pPr>
      <w:moveFromRangeStart w:id="788" w:author="Donia Jendoubi" w:date="2019-05-15T10:03:00Z" w:name="move8807016"/>
      <w:moveFrom w:id="789" w:author="Donia Jendoubi" w:date="2019-05-15T10:03:00Z">
        <w:r w:rsidRPr="008E088B" w:rsidDel="002C0FAC">
          <w:rPr>
            <w:rFonts w:ascii="Book Antiqua" w:hAnsi="Book Antiqua" w:cstheme="majorBidi"/>
            <w:sz w:val="20"/>
            <w:szCs w:val="20"/>
            <w:lang w:val="en"/>
            <w:rPrChange w:id="790" w:author="Donia Jendoubi" w:date="2019-05-21T18:26:00Z">
              <w:rPr>
                <w:rFonts w:asciiTheme="majorBidi" w:hAnsiTheme="majorBidi" w:cstheme="majorBidi"/>
                <w:sz w:val="20"/>
                <w:szCs w:val="20"/>
                <w:lang w:val="en"/>
              </w:rPr>
            </w:rPrChange>
          </w:rPr>
          <w:t xml:space="preserve">Wadi Beja watershed was selected because it comprises a variety of conserved and degraded areas. It is the most productive and extended cereal area in Tunisia, and faces serious risks associated with monoculture production of field crops under inappropriate land management practices. Some new practices, such as agroforestry, were introduced into the region in the 1980s, along with permanent crops such as olive and almond trees. </w:t>
        </w:r>
      </w:moveFrom>
      <w:moveFromRangeEnd w:id="788"/>
    </w:p>
    <w:p w:rsidR="008A184E" w:rsidRPr="008E088B" w:rsidRDefault="008A184E">
      <w:pPr>
        <w:pStyle w:val="Heading2"/>
        <w:jc w:val="both"/>
        <w:rPr>
          <w:rFonts w:ascii="Book Antiqua" w:hAnsi="Book Antiqua"/>
          <w:szCs w:val="20"/>
          <w:lang w:val="en"/>
          <w:rPrChange w:id="791" w:author="Donia Jendoubi" w:date="2019-05-21T18:26:00Z">
            <w:rPr>
              <w:lang w:val="en"/>
            </w:rPr>
          </w:rPrChange>
        </w:rPr>
        <w:pPrChange w:id="792" w:author="Donia Jendoubi" w:date="2019-05-21T18:26:00Z">
          <w:pPr>
            <w:pStyle w:val="Heading2"/>
          </w:pPr>
        </w:pPrChange>
      </w:pPr>
      <w:r w:rsidRPr="008E088B">
        <w:rPr>
          <w:rFonts w:ascii="Book Antiqua" w:hAnsi="Book Antiqua"/>
          <w:szCs w:val="20"/>
          <w:lang w:val="en"/>
          <w:rPrChange w:id="793" w:author="Donia Jendoubi" w:date="2019-05-21T18:26:00Z">
            <w:rPr>
              <w:lang w:val="en"/>
            </w:rPr>
          </w:rPrChange>
        </w:rPr>
        <w:t>2.2. Methods</w:t>
      </w:r>
    </w:p>
    <w:p w:rsidR="000728A3" w:rsidRPr="008E088B" w:rsidRDefault="008A184E">
      <w:pPr>
        <w:pStyle w:val="Heading3"/>
        <w:jc w:val="both"/>
        <w:rPr>
          <w:rFonts w:ascii="Book Antiqua" w:hAnsi="Book Antiqua"/>
          <w:szCs w:val="20"/>
          <w:lang w:val="en"/>
          <w:rPrChange w:id="794" w:author="Donia Jendoubi" w:date="2019-05-21T18:26:00Z">
            <w:rPr>
              <w:lang w:val="en"/>
            </w:rPr>
          </w:rPrChange>
        </w:rPr>
        <w:pPrChange w:id="795" w:author="Donia Jendoubi" w:date="2019-05-21T18:26:00Z">
          <w:pPr>
            <w:pStyle w:val="Heading3"/>
          </w:pPr>
        </w:pPrChange>
      </w:pPr>
      <w:r w:rsidRPr="008E088B">
        <w:rPr>
          <w:rFonts w:ascii="Book Antiqua" w:hAnsi="Book Antiqua"/>
          <w:szCs w:val="20"/>
          <w:lang w:val="en"/>
          <w:rPrChange w:id="796" w:author="Donia Jendoubi" w:date="2019-05-21T18:26:00Z">
            <w:rPr>
              <w:lang w:val="en"/>
            </w:rPr>
          </w:rPrChange>
        </w:rPr>
        <w:t xml:space="preserve">2.2. 1. </w:t>
      </w:r>
      <w:r w:rsidR="008E4947" w:rsidRPr="008E088B">
        <w:rPr>
          <w:rFonts w:ascii="Book Antiqua" w:hAnsi="Book Antiqua"/>
          <w:szCs w:val="20"/>
          <w:lang w:val="en"/>
          <w:rPrChange w:id="797" w:author="Donia Jendoubi" w:date="2019-05-21T18:26:00Z">
            <w:rPr>
              <w:lang w:val="en"/>
            </w:rPr>
          </w:rPrChange>
        </w:rPr>
        <w:t>Land use change history</w:t>
      </w:r>
    </w:p>
    <w:p w:rsidR="007C6057" w:rsidRPr="008E088B" w:rsidRDefault="007C6057" w:rsidP="008E088B">
      <w:pPr>
        <w:autoSpaceDE w:val="0"/>
        <w:autoSpaceDN w:val="0"/>
        <w:adjustRightInd w:val="0"/>
        <w:spacing w:after="0"/>
        <w:jc w:val="both"/>
        <w:rPr>
          <w:ins w:id="798" w:author="Donia Jendoubi" w:date="2019-05-21T15:34:00Z"/>
          <w:rFonts w:ascii="Book Antiqua" w:hAnsi="Book Antiqua" w:cstheme="majorBidi"/>
          <w:sz w:val="20"/>
          <w:szCs w:val="20"/>
          <w:lang w:val="en"/>
          <w:rPrChange w:id="799" w:author="Donia Jendoubi" w:date="2019-05-21T18:26:00Z">
            <w:rPr>
              <w:ins w:id="800" w:author="Donia Jendoubi" w:date="2019-05-21T15:34:00Z"/>
              <w:rFonts w:asciiTheme="majorBidi" w:hAnsiTheme="majorBidi" w:cstheme="majorBidi"/>
              <w:sz w:val="20"/>
              <w:szCs w:val="20"/>
              <w:lang w:val="en"/>
            </w:rPr>
          </w:rPrChange>
        </w:rPr>
      </w:pPr>
      <w:ins w:id="801" w:author="Donia Jendoubi" w:date="2019-05-21T15:34:00Z">
        <w:r w:rsidRPr="008E088B">
          <w:rPr>
            <w:rFonts w:ascii="Book Antiqua" w:hAnsi="Book Antiqua" w:cstheme="majorBidi"/>
            <w:sz w:val="20"/>
            <w:szCs w:val="20"/>
            <w:lang w:val="en"/>
            <w:rPrChange w:id="802" w:author="Donia Jendoubi" w:date="2019-05-21T18:26:00Z">
              <w:rPr>
                <w:rFonts w:asciiTheme="majorBidi" w:hAnsiTheme="majorBidi" w:cstheme="majorBidi"/>
                <w:sz w:val="20"/>
                <w:szCs w:val="20"/>
                <w:lang w:val="en"/>
              </w:rPr>
            </w:rPrChange>
          </w:rPr>
          <w:t xml:space="preserve">Land use system (LUS), defined as the sequence of goods and services obtained from land, it can be particular management interventions undertaken by the land users as well. </w:t>
        </w:r>
        <w:proofErr w:type="gramStart"/>
        <w:r w:rsidRPr="008E088B">
          <w:rPr>
            <w:rFonts w:ascii="Book Antiqua" w:hAnsi="Book Antiqua" w:cstheme="majorBidi"/>
            <w:sz w:val="20"/>
            <w:szCs w:val="20"/>
            <w:lang w:val="en"/>
            <w:rPrChange w:id="803" w:author="Donia Jendoubi" w:date="2019-05-21T18:26:00Z">
              <w:rPr>
                <w:rFonts w:asciiTheme="majorBidi" w:hAnsiTheme="majorBidi" w:cstheme="majorBidi"/>
                <w:sz w:val="20"/>
                <w:szCs w:val="20"/>
                <w:lang w:val="en"/>
              </w:rPr>
            </w:rPrChange>
          </w:rPr>
          <w:t>It is generally determined by socio-economic market forces, also the biophysical constraints and potentials imposed by the ecosystems in which they occur (</w:t>
        </w:r>
        <w:proofErr w:type="spellStart"/>
        <w:r w:rsidRPr="008E088B">
          <w:rPr>
            <w:rFonts w:ascii="Book Antiqua" w:hAnsi="Book Antiqua" w:cstheme="majorBidi"/>
            <w:sz w:val="20"/>
            <w:szCs w:val="20"/>
            <w:lang w:val="en"/>
            <w:rPrChange w:id="804" w:author="Donia Jendoubi" w:date="2019-05-21T18:26:00Z">
              <w:rPr>
                <w:rFonts w:asciiTheme="majorBidi" w:hAnsiTheme="majorBidi" w:cstheme="majorBidi"/>
                <w:sz w:val="20"/>
                <w:szCs w:val="20"/>
                <w:lang w:val="en"/>
              </w:rPr>
            </w:rPrChange>
          </w:rPr>
          <w:t>Nachtergaele</w:t>
        </w:r>
        <w:proofErr w:type="spellEnd"/>
        <w:r w:rsidRPr="008E088B">
          <w:rPr>
            <w:rFonts w:ascii="Book Antiqua" w:hAnsi="Book Antiqua" w:cstheme="majorBidi"/>
            <w:sz w:val="20"/>
            <w:szCs w:val="20"/>
            <w:lang w:val="en"/>
            <w:rPrChange w:id="805" w:author="Donia Jendoubi" w:date="2019-05-21T18:26:00Z">
              <w:rPr>
                <w:rFonts w:asciiTheme="majorBidi" w:hAnsiTheme="majorBidi" w:cstheme="majorBidi"/>
                <w:sz w:val="20"/>
                <w:szCs w:val="20"/>
                <w:lang w:val="en"/>
              </w:rPr>
            </w:rPrChange>
          </w:rPr>
          <w:t xml:space="preserve"> et al. 2010)</w:t>
        </w:r>
        <w:proofErr w:type="gramEnd"/>
        <w:r w:rsidRPr="008E088B">
          <w:rPr>
            <w:rFonts w:ascii="Book Antiqua" w:hAnsi="Book Antiqua" w:cstheme="majorBidi"/>
            <w:sz w:val="20"/>
            <w:szCs w:val="20"/>
            <w:lang w:val="en"/>
            <w:rPrChange w:id="806" w:author="Donia Jendoubi" w:date="2019-05-21T18:26:00Z">
              <w:rPr>
                <w:rFonts w:asciiTheme="majorBidi" w:hAnsiTheme="majorBidi" w:cstheme="majorBidi"/>
                <w:sz w:val="20"/>
                <w:szCs w:val="20"/>
                <w:lang w:val="en"/>
              </w:rPr>
            </w:rPrChange>
          </w:rPr>
          <w:t>.</w:t>
        </w:r>
      </w:ins>
    </w:p>
    <w:p w:rsidR="008E4947" w:rsidRPr="008E088B" w:rsidRDefault="008E4947" w:rsidP="008E088B">
      <w:pPr>
        <w:autoSpaceDE w:val="0"/>
        <w:autoSpaceDN w:val="0"/>
        <w:adjustRightInd w:val="0"/>
        <w:spacing w:after="0"/>
        <w:jc w:val="both"/>
        <w:rPr>
          <w:ins w:id="807" w:author="Donia Jendoubi" w:date="2019-05-21T15:36:00Z"/>
          <w:rFonts w:ascii="Book Antiqua" w:hAnsi="Book Antiqua" w:cstheme="majorBidi"/>
          <w:sz w:val="20"/>
          <w:szCs w:val="20"/>
          <w:lang w:val="en"/>
          <w:rPrChange w:id="808" w:author="Donia Jendoubi" w:date="2019-05-21T18:26:00Z">
            <w:rPr>
              <w:ins w:id="809" w:author="Donia Jendoubi" w:date="2019-05-21T15:36:00Z"/>
              <w:rFonts w:asciiTheme="majorBidi" w:hAnsiTheme="majorBidi" w:cstheme="majorBidi"/>
              <w:sz w:val="20"/>
              <w:szCs w:val="20"/>
              <w:lang w:val="en"/>
            </w:rPr>
          </w:rPrChange>
        </w:rPr>
      </w:pPr>
      <w:r w:rsidRPr="008E088B">
        <w:rPr>
          <w:rFonts w:ascii="Book Antiqua" w:hAnsi="Book Antiqua" w:cstheme="majorBidi"/>
          <w:sz w:val="20"/>
          <w:szCs w:val="20"/>
          <w:lang w:val="en"/>
          <w:rPrChange w:id="810" w:author="Donia Jendoubi" w:date="2019-05-21T18:26:00Z">
            <w:rPr>
              <w:rFonts w:asciiTheme="majorBidi" w:hAnsiTheme="majorBidi" w:cstheme="majorBidi"/>
              <w:sz w:val="20"/>
              <w:szCs w:val="20"/>
              <w:lang w:val="en"/>
            </w:rPr>
          </w:rPrChange>
        </w:rPr>
        <w:t>This study investigated four land use system</w:t>
      </w:r>
      <w:ins w:id="811" w:author="Donia Jendoubi" w:date="2019-05-21T15:34:00Z">
        <w:r w:rsidR="007C6057" w:rsidRPr="008E088B">
          <w:rPr>
            <w:rFonts w:ascii="Book Antiqua" w:hAnsi="Book Antiqua" w:cstheme="majorBidi"/>
            <w:sz w:val="20"/>
            <w:szCs w:val="20"/>
            <w:lang w:val="en"/>
            <w:rPrChange w:id="812" w:author="Donia Jendoubi" w:date="2019-05-21T18:26:00Z">
              <w:rPr>
                <w:rFonts w:asciiTheme="majorBidi" w:hAnsiTheme="majorBidi" w:cstheme="majorBidi"/>
                <w:sz w:val="20"/>
                <w:szCs w:val="20"/>
                <w:lang w:val="en"/>
              </w:rPr>
            </w:rPrChange>
          </w:rPr>
          <w:t>s</w:t>
        </w:r>
      </w:ins>
      <w:del w:id="813" w:author="Donia Jendoubi" w:date="2019-05-21T15:34:00Z">
        <w:r w:rsidRPr="008E088B" w:rsidDel="007C6057">
          <w:rPr>
            <w:rFonts w:ascii="Book Antiqua" w:hAnsi="Book Antiqua" w:cstheme="majorBidi"/>
            <w:sz w:val="20"/>
            <w:szCs w:val="20"/>
            <w:lang w:val="en"/>
            <w:rPrChange w:id="814" w:author="Donia Jendoubi" w:date="2019-05-21T18:26:00Z">
              <w:rPr>
                <w:rFonts w:asciiTheme="majorBidi" w:hAnsiTheme="majorBidi" w:cstheme="majorBidi"/>
                <w:sz w:val="20"/>
                <w:szCs w:val="20"/>
                <w:lang w:val="en"/>
              </w:rPr>
            </w:rPrChange>
          </w:rPr>
          <w:delText xml:space="preserve"> types</w:delText>
        </w:r>
      </w:del>
      <w:r w:rsidRPr="008E088B">
        <w:rPr>
          <w:rFonts w:ascii="Book Antiqua" w:hAnsi="Book Antiqua" w:cstheme="majorBidi"/>
          <w:sz w:val="20"/>
          <w:szCs w:val="20"/>
          <w:lang w:val="en"/>
          <w:rPrChange w:id="815" w:author="Donia Jendoubi" w:date="2019-05-21T18:26:00Z">
            <w:rPr>
              <w:rFonts w:asciiTheme="majorBidi" w:hAnsiTheme="majorBidi" w:cstheme="majorBidi"/>
              <w:sz w:val="20"/>
              <w:szCs w:val="20"/>
              <w:lang w:val="en"/>
            </w:rPr>
          </w:rPrChange>
        </w:rPr>
        <w:t xml:space="preserve"> – field crops, permanent crops, forest plantation, and grazing land – in order to assess their effects on the variation of SOC (table 1). Built-up areas and roads </w:t>
      </w:r>
      <w:proofErr w:type="gramStart"/>
      <w:r w:rsidRPr="008E088B">
        <w:rPr>
          <w:rFonts w:ascii="Book Antiqua" w:hAnsi="Book Antiqua" w:cstheme="majorBidi"/>
          <w:sz w:val="20"/>
          <w:szCs w:val="20"/>
          <w:lang w:val="en"/>
          <w:rPrChange w:id="816" w:author="Donia Jendoubi" w:date="2019-05-21T18:26:00Z">
            <w:rPr>
              <w:rFonts w:asciiTheme="majorBidi" w:hAnsiTheme="majorBidi" w:cstheme="majorBidi"/>
              <w:sz w:val="20"/>
              <w:szCs w:val="20"/>
              <w:lang w:val="en"/>
            </w:rPr>
          </w:rPrChange>
        </w:rPr>
        <w:t>were excluded</w:t>
      </w:r>
      <w:proofErr w:type="gramEnd"/>
      <w:r w:rsidRPr="008E088B">
        <w:rPr>
          <w:rFonts w:ascii="Book Antiqua" w:hAnsi="Book Antiqua" w:cstheme="majorBidi"/>
          <w:sz w:val="20"/>
          <w:szCs w:val="20"/>
          <w:lang w:val="en"/>
          <w:rPrChange w:id="817" w:author="Donia Jendoubi" w:date="2019-05-21T18:26:00Z">
            <w:rPr>
              <w:rFonts w:asciiTheme="majorBidi" w:hAnsiTheme="majorBidi" w:cstheme="majorBidi"/>
              <w:sz w:val="20"/>
              <w:szCs w:val="20"/>
              <w:lang w:val="en"/>
            </w:rPr>
          </w:rPrChange>
        </w:rPr>
        <w:t>. We used atmospherically corrected Landsat</w:t>
      </w:r>
      <w:del w:id="818" w:author="Donia Jendoubi" w:date="2019-05-21T15:39:00Z">
        <w:r w:rsidRPr="008E088B" w:rsidDel="006A2AED">
          <w:rPr>
            <w:rFonts w:ascii="Book Antiqua" w:hAnsi="Book Antiqua" w:cstheme="majorBidi"/>
            <w:sz w:val="20"/>
            <w:szCs w:val="20"/>
            <w:lang w:val="en"/>
            <w:rPrChange w:id="819" w:author="Donia Jendoubi" w:date="2019-05-21T18:26:00Z">
              <w:rPr>
                <w:rFonts w:asciiTheme="majorBidi" w:hAnsiTheme="majorBidi" w:cstheme="majorBidi"/>
                <w:sz w:val="20"/>
                <w:szCs w:val="20"/>
                <w:lang w:val="en"/>
              </w:rPr>
            </w:rPrChange>
          </w:rPr>
          <w:delText xml:space="preserve"> images</w:delText>
        </w:r>
      </w:del>
      <w:r w:rsidRPr="008E088B">
        <w:rPr>
          <w:rFonts w:ascii="Book Antiqua" w:hAnsi="Book Antiqua" w:cstheme="majorBidi"/>
          <w:sz w:val="20"/>
          <w:szCs w:val="20"/>
          <w:lang w:val="en"/>
          <w:rPrChange w:id="820" w:author="Donia Jendoubi" w:date="2019-05-21T18:26:00Z">
            <w:rPr>
              <w:rFonts w:asciiTheme="majorBidi" w:hAnsiTheme="majorBidi" w:cstheme="majorBidi"/>
              <w:sz w:val="20"/>
              <w:szCs w:val="20"/>
              <w:lang w:val="en"/>
            </w:rPr>
          </w:rPrChange>
        </w:rPr>
        <w:t xml:space="preserve"> </w:t>
      </w:r>
      <w:ins w:id="821" w:author="Donia Jendoubi" w:date="2019-05-21T15:39:00Z">
        <w:r w:rsidR="006A2AED" w:rsidRPr="008E088B">
          <w:rPr>
            <w:rFonts w:ascii="Book Antiqua" w:hAnsi="Book Antiqua" w:cstheme="majorBidi"/>
            <w:sz w:val="20"/>
            <w:szCs w:val="20"/>
            <w:lang w:val="en"/>
            <w:rPrChange w:id="822" w:author="Donia Jendoubi" w:date="2019-05-21T18:26:00Z">
              <w:rPr>
                <w:rFonts w:asciiTheme="majorBidi" w:hAnsiTheme="majorBidi" w:cstheme="majorBidi"/>
                <w:sz w:val="20"/>
                <w:szCs w:val="20"/>
                <w:lang w:val="en"/>
              </w:rPr>
            </w:rPrChange>
          </w:rPr>
          <w:t xml:space="preserve">Surface Reflectance data images </w:t>
        </w:r>
      </w:ins>
      <w:r w:rsidRPr="008E088B">
        <w:rPr>
          <w:rFonts w:ascii="Book Antiqua" w:hAnsi="Book Antiqua" w:cstheme="majorBidi"/>
          <w:sz w:val="20"/>
          <w:szCs w:val="20"/>
          <w:lang w:val="en"/>
          <w:rPrChange w:id="823" w:author="Donia Jendoubi" w:date="2019-05-21T18:26:00Z">
            <w:rPr>
              <w:rFonts w:asciiTheme="majorBidi" w:hAnsiTheme="majorBidi" w:cstheme="majorBidi"/>
              <w:sz w:val="20"/>
              <w:szCs w:val="20"/>
              <w:lang w:val="en"/>
            </w:rPr>
          </w:rPrChange>
        </w:rPr>
        <w:t xml:space="preserve">(4–5, 7 and 8) from 1985, 2002, and 2016 to derive the land use maps, in order to evaluate the changes between those years (Jendoubi et al., 2019). </w:t>
      </w:r>
    </w:p>
    <w:p w:rsidR="006A2AED" w:rsidRPr="008E088B" w:rsidRDefault="006A2AED" w:rsidP="008E088B">
      <w:pPr>
        <w:pStyle w:val="Pa1"/>
        <w:jc w:val="both"/>
        <w:rPr>
          <w:ins w:id="824" w:author="Donia Jendoubi" w:date="2019-05-21T15:36:00Z"/>
          <w:rFonts w:ascii="Book Antiqua" w:hAnsi="Book Antiqua"/>
          <w:color w:val="000000"/>
          <w:sz w:val="20"/>
          <w:szCs w:val="20"/>
          <w:rPrChange w:id="825" w:author="Donia Jendoubi" w:date="2019-05-21T18:26:00Z">
            <w:rPr>
              <w:ins w:id="826" w:author="Donia Jendoubi" w:date="2019-05-21T15:36:00Z"/>
              <w:color w:val="000000"/>
              <w:sz w:val="21"/>
              <w:szCs w:val="21"/>
            </w:rPr>
          </w:rPrChange>
        </w:rPr>
      </w:pPr>
      <w:ins w:id="827" w:author="Donia Jendoubi" w:date="2019-05-21T15:36:00Z">
        <w:r w:rsidRPr="008E088B">
          <w:rPr>
            <w:rFonts w:ascii="Book Antiqua" w:hAnsi="Book Antiqua"/>
            <w:color w:val="000000"/>
            <w:sz w:val="20"/>
            <w:szCs w:val="20"/>
            <w:rPrChange w:id="828" w:author="Donia Jendoubi" w:date="2019-05-21T18:26:00Z">
              <w:rPr>
                <w:color w:val="000000"/>
                <w:sz w:val="21"/>
                <w:szCs w:val="21"/>
              </w:rPr>
            </w:rPrChange>
          </w:rPr>
          <w:t xml:space="preserve">The Landsat scenes were selected among all those available in the green season (out of harvesting) for </w:t>
        </w:r>
        <w:r w:rsidRPr="008E088B">
          <w:rPr>
            <w:rFonts w:ascii="Book Antiqua" w:hAnsi="Book Antiqua"/>
            <w:color w:val="000000"/>
            <w:sz w:val="20"/>
            <w:szCs w:val="20"/>
            <w:rPrChange w:id="829" w:author="Donia Jendoubi" w:date="2019-05-21T18:26:00Z">
              <w:rPr>
                <w:color w:val="000000"/>
                <w:sz w:val="20"/>
                <w:szCs w:val="20"/>
              </w:rPr>
            </w:rPrChange>
          </w:rPr>
          <w:t xml:space="preserve">the </w:t>
        </w:r>
      </w:ins>
      <w:ins w:id="830" w:author="Donia Jendoubi" w:date="2019-05-21T15:37:00Z">
        <w:r w:rsidRPr="008E088B">
          <w:rPr>
            <w:rFonts w:ascii="Book Antiqua" w:hAnsi="Book Antiqua"/>
            <w:color w:val="000000"/>
            <w:sz w:val="20"/>
            <w:szCs w:val="20"/>
            <w:rPrChange w:id="831" w:author="Donia Jendoubi" w:date="2019-05-21T18:26:00Z">
              <w:rPr>
                <w:color w:val="000000"/>
                <w:sz w:val="20"/>
                <w:szCs w:val="20"/>
              </w:rPr>
            </w:rPrChange>
          </w:rPr>
          <w:t xml:space="preserve">corresponding </w:t>
        </w:r>
      </w:ins>
      <w:ins w:id="832" w:author="Donia Jendoubi" w:date="2019-05-21T15:36:00Z">
        <w:r w:rsidRPr="008E088B">
          <w:rPr>
            <w:rFonts w:ascii="Book Antiqua" w:hAnsi="Book Antiqua"/>
            <w:color w:val="000000"/>
            <w:sz w:val="20"/>
            <w:szCs w:val="20"/>
            <w:rPrChange w:id="833" w:author="Donia Jendoubi" w:date="2019-05-21T18:26:00Z">
              <w:rPr>
                <w:color w:val="000000"/>
                <w:sz w:val="20"/>
                <w:szCs w:val="20"/>
              </w:rPr>
            </w:rPrChange>
          </w:rPr>
          <w:t>year</w:t>
        </w:r>
      </w:ins>
      <w:ins w:id="834" w:author="Donia Jendoubi" w:date="2019-05-21T15:37:00Z">
        <w:r w:rsidRPr="008E088B">
          <w:rPr>
            <w:rFonts w:ascii="Book Antiqua" w:hAnsi="Book Antiqua"/>
            <w:color w:val="000000"/>
            <w:sz w:val="20"/>
            <w:szCs w:val="20"/>
            <w:rPrChange w:id="835" w:author="Donia Jendoubi" w:date="2019-05-21T18:26:00Z">
              <w:rPr>
                <w:color w:val="000000"/>
                <w:sz w:val="20"/>
                <w:szCs w:val="20"/>
              </w:rPr>
            </w:rPrChange>
          </w:rPr>
          <w:t>s</w:t>
        </w:r>
      </w:ins>
      <w:ins w:id="836" w:author="Donia Jendoubi" w:date="2019-05-21T15:36:00Z">
        <w:r w:rsidRPr="008E088B">
          <w:rPr>
            <w:rFonts w:ascii="Book Antiqua" w:hAnsi="Book Antiqua"/>
            <w:color w:val="000000"/>
            <w:sz w:val="20"/>
            <w:szCs w:val="20"/>
            <w:rPrChange w:id="837" w:author="Donia Jendoubi" w:date="2019-05-21T18:26:00Z">
              <w:rPr>
                <w:color w:val="000000"/>
                <w:sz w:val="21"/>
                <w:szCs w:val="21"/>
              </w:rPr>
            </w:rPrChange>
          </w:rPr>
          <w:t xml:space="preserve">, considering only those with less than 20 % of cloud cover overall and without clouds on the study site area. </w:t>
        </w:r>
      </w:ins>
      <w:ins w:id="838" w:author="Donia Jendoubi" w:date="2019-05-21T15:39:00Z">
        <w:r w:rsidRPr="008E088B">
          <w:rPr>
            <w:rFonts w:ascii="Book Antiqua" w:hAnsi="Book Antiqua"/>
            <w:color w:val="000000"/>
            <w:sz w:val="20"/>
            <w:szCs w:val="20"/>
            <w:rPrChange w:id="839" w:author="Donia Jendoubi" w:date="2019-05-21T18:26:00Z">
              <w:rPr>
                <w:color w:val="000000"/>
                <w:sz w:val="20"/>
                <w:szCs w:val="20"/>
              </w:rPr>
            </w:rPrChange>
          </w:rPr>
          <w:t xml:space="preserve">Unsupervised classification </w:t>
        </w:r>
        <w:proofErr w:type="gramStart"/>
        <w:r w:rsidRPr="008E088B">
          <w:rPr>
            <w:rFonts w:ascii="Book Antiqua" w:hAnsi="Book Antiqua"/>
            <w:color w:val="000000"/>
            <w:sz w:val="20"/>
            <w:szCs w:val="20"/>
            <w:rPrChange w:id="840" w:author="Donia Jendoubi" w:date="2019-05-21T18:26:00Z">
              <w:rPr>
                <w:color w:val="000000"/>
                <w:sz w:val="20"/>
                <w:szCs w:val="20"/>
              </w:rPr>
            </w:rPrChange>
          </w:rPr>
          <w:t>was processed</w:t>
        </w:r>
        <w:proofErr w:type="gramEnd"/>
        <w:r w:rsidRPr="008E088B">
          <w:rPr>
            <w:rFonts w:ascii="Book Antiqua" w:hAnsi="Book Antiqua"/>
            <w:color w:val="000000"/>
            <w:sz w:val="20"/>
            <w:szCs w:val="20"/>
            <w:rPrChange w:id="841" w:author="Donia Jendoubi" w:date="2019-05-21T18:26:00Z">
              <w:rPr>
                <w:color w:val="000000"/>
                <w:sz w:val="20"/>
                <w:szCs w:val="20"/>
              </w:rPr>
            </w:rPrChange>
          </w:rPr>
          <w:t xml:space="preserve"> for the </w:t>
        </w:r>
      </w:ins>
      <w:ins w:id="842" w:author="Donia Jendoubi" w:date="2019-05-21T15:40:00Z">
        <w:r w:rsidRPr="008E088B">
          <w:rPr>
            <w:rFonts w:ascii="Book Antiqua" w:hAnsi="Book Antiqua"/>
            <w:color w:val="000000"/>
            <w:sz w:val="20"/>
            <w:szCs w:val="20"/>
            <w:rPrChange w:id="843" w:author="Donia Jendoubi" w:date="2019-05-21T18:26:00Z">
              <w:rPr>
                <w:color w:val="000000"/>
                <w:sz w:val="20"/>
                <w:szCs w:val="20"/>
              </w:rPr>
            </w:rPrChange>
          </w:rPr>
          <w:t xml:space="preserve">images </w:t>
        </w:r>
      </w:ins>
      <w:ins w:id="844" w:author="Donia Jendoubi" w:date="2019-05-21T15:39:00Z">
        <w:r w:rsidRPr="008E088B">
          <w:rPr>
            <w:rFonts w:ascii="Book Antiqua" w:hAnsi="Book Antiqua"/>
            <w:color w:val="000000"/>
            <w:sz w:val="20"/>
            <w:szCs w:val="20"/>
            <w:rPrChange w:id="845" w:author="Donia Jendoubi" w:date="2019-05-21T18:26:00Z">
              <w:rPr>
                <w:color w:val="000000"/>
                <w:sz w:val="20"/>
                <w:szCs w:val="20"/>
              </w:rPr>
            </w:rPrChange>
          </w:rPr>
          <w:t xml:space="preserve">in order to define the major land use </w:t>
        </w:r>
      </w:ins>
      <w:ins w:id="846" w:author="Donia Jendoubi" w:date="2019-05-21T15:40:00Z">
        <w:r w:rsidRPr="008E088B">
          <w:rPr>
            <w:rFonts w:ascii="Book Antiqua" w:hAnsi="Book Antiqua"/>
            <w:color w:val="000000"/>
            <w:sz w:val="20"/>
            <w:szCs w:val="20"/>
            <w:rPrChange w:id="847" w:author="Donia Jendoubi" w:date="2019-05-21T18:26:00Z">
              <w:rPr>
                <w:color w:val="000000"/>
                <w:sz w:val="20"/>
                <w:szCs w:val="20"/>
              </w:rPr>
            </w:rPrChange>
          </w:rPr>
          <w:t>systems</w:t>
        </w:r>
      </w:ins>
      <w:ins w:id="848" w:author="Donia Jendoubi" w:date="2019-05-21T15:39:00Z">
        <w:r w:rsidRPr="008E088B">
          <w:rPr>
            <w:rFonts w:ascii="Book Antiqua" w:hAnsi="Book Antiqua"/>
            <w:color w:val="000000"/>
            <w:sz w:val="20"/>
            <w:szCs w:val="20"/>
            <w:rPrChange w:id="849" w:author="Donia Jendoubi" w:date="2019-05-21T18:26:00Z">
              <w:rPr>
                <w:color w:val="000000"/>
                <w:sz w:val="20"/>
                <w:szCs w:val="20"/>
              </w:rPr>
            </w:rPrChange>
          </w:rPr>
          <w:t xml:space="preserve">. </w:t>
        </w:r>
      </w:ins>
      <w:ins w:id="850" w:author="Donia Jendoubi" w:date="2019-05-21T15:40:00Z">
        <w:r w:rsidRPr="008E088B">
          <w:rPr>
            <w:rFonts w:ascii="Book Antiqua" w:hAnsi="Book Antiqua"/>
            <w:color w:val="000000"/>
            <w:sz w:val="20"/>
            <w:szCs w:val="20"/>
            <w:rPrChange w:id="851" w:author="Donia Jendoubi" w:date="2019-05-21T18:26:00Z">
              <w:rPr>
                <w:color w:val="000000"/>
                <w:sz w:val="20"/>
                <w:szCs w:val="20"/>
              </w:rPr>
            </w:rPrChange>
          </w:rPr>
          <w:t>Then a</w:t>
        </w:r>
      </w:ins>
      <w:ins w:id="852" w:author="Donia Jendoubi" w:date="2019-05-21T15:41:00Z">
        <w:r w:rsidRPr="008E088B">
          <w:rPr>
            <w:rFonts w:ascii="Book Antiqua" w:hAnsi="Book Antiqua"/>
            <w:color w:val="000000"/>
            <w:sz w:val="20"/>
            <w:szCs w:val="20"/>
            <w:rPrChange w:id="853" w:author="Donia Jendoubi" w:date="2019-05-21T18:26:00Z">
              <w:rPr>
                <w:color w:val="000000"/>
                <w:sz w:val="20"/>
                <w:szCs w:val="20"/>
              </w:rPr>
            </w:rPrChange>
          </w:rPr>
          <w:t xml:space="preserve"> </w:t>
        </w:r>
      </w:ins>
      <w:ins w:id="854" w:author="Donia Jendoubi" w:date="2019-05-21T15:40:00Z">
        <w:r w:rsidRPr="008E088B">
          <w:rPr>
            <w:rFonts w:ascii="Book Antiqua" w:hAnsi="Book Antiqua"/>
            <w:color w:val="000000"/>
            <w:sz w:val="20"/>
            <w:szCs w:val="20"/>
            <w:rPrChange w:id="855" w:author="Donia Jendoubi" w:date="2019-05-21T18:26:00Z">
              <w:rPr>
                <w:color w:val="000000"/>
                <w:sz w:val="20"/>
                <w:szCs w:val="20"/>
              </w:rPr>
            </w:rPrChange>
          </w:rPr>
          <w:t>validation based on groun</w:t>
        </w:r>
      </w:ins>
      <w:ins w:id="856" w:author="Donia Jendoubi" w:date="2019-05-21T15:41:00Z">
        <w:r w:rsidRPr="008E088B">
          <w:rPr>
            <w:rFonts w:ascii="Book Antiqua" w:hAnsi="Book Antiqua"/>
            <w:color w:val="000000"/>
            <w:sz w:val="20"/>
            <w:szCs w:val="20"/>
            <w:rPrChange w:id="857" w:author="Donia Jendoubi" w:date="2019-05-21T18:26:00Z">
              <w:rPr>
                <w:color w:val="000000"/>
                <w:sz w:val="20"/>
                <w:szCs w:val="20"/>
              </w:rPr>
            </w:rPrChange>
          </w:rPr>
          <w:t>d</w:t>
        </w:r>
      </w:ins>
      <w:ins w:id="858" w:author="Donia Jendoubi" w:date="2019-05-21T15:40:00Z">
        <w:r w:rsidRPr="008E088B">
          <w:rPr>
            <w:rFonts w:ascii="Book Antiqua" w:hAnsi="Book Antiqua"/>
            <w:color w:val="000000"/>
            <w:sz w:val="20"/>
            <w:szCs w:val="20"/>
            <w:rPrChange w:id="859" w:author="Donia Jendoubi" w:date="2019-05-21T18:26:00Z">
              <w:rPr>
                <w:color w:val="000000"/>
                <w:sz w:val="20"/>
                <w:szCs w:val="20"/>
              </w:rPr>
            </w:rPrChange>
          </w:rPr>
          <w:t xml:space="preserve"> truth data </w:t>
        </w:r>
        <w:proofErr w:type="gramStart"/>
        <w:r w:rsidRPr="008E088B">
          <w:rPr>
            <w:rFonts w:ascii="Book Antiqua" w:hAnsi="Book Antiqua"/>
            <w:color w:val="000000"/>
            <w:sz w:val="20"/>
            <w:szCs w:val="20"/>
            <w:rPrChange w:id="860" w:author="Donia Jendoubi" w:date="2019-05-21T18:26:00Z">
              <w:rPr>
                <w:color w:val="000000"/>
                <w:sz w:val="20"/>
                <w:szCs w:val="20"/>
              </w:rPr>
            </w:rPrChange>
          </w:rPr>
          <w:t>was made</w:t>
        </w:r>
        <w:proofErr w:type="gramEnd"/>
        <w:r w:rsidRPr="008E088B">
          <w:rPr>
            <w:rFonts w:ascii="Book Antiqua" w:hAnsi="Book Antiqua"/>
            <w:color w:val="000000"/>
            <w:sz w:val="20"/>
            <w:szCs w:val="20"/>
            <w:rPrChange w:id="861" w:author="Donia Jendoubi" w:date="2019-05-21T18:26:00Z">
              <w:rPr>
                <w:color w:val="000000"/>
                <w:sz w:val="20"/>
                <w:szCs w:val="20"/>
              </w:rPr>
            </w:rPrChange>
          </w:rPr>
          <w:t xml:space="preserve"> in order to validate</w:t>
        </w:r>
      </w:ins>
      <w:ins w:id="862" w:author="Donia Jendoubi" w:date="2019-05-21T15:41:00Z">
        <w:r w:rsidRPr="008E088B">
          <w:rPr>
            <w:rFonts w:ascii="Book Antiqua" w:hAnsi="Book Antiqua"/>
            <w:color w:val="000000"/>
            <w:sz w:val="20"/>
            <w:szCs w:val="20"/>
            <w:rPrChange w:id="863" w:author="Donia Jendoubi" w:date="2019-05-21T18:26:00Z">
              <w:rPr>
                <w:color w:val="000000"/>
                <w:sz w:val="20"/>
                <w:szCs w:val="20"/>
              </w:rPr>
            </w:rPrChange>
          </w:rPr>
          <w:t xml:space="preserve"> the generated land use maps and </w:t>
        </w:r>
      </w:ins>
      <w:ins w:id="864" w:author="Donia Jendoubi" w:date="2019-05-21T15:42:00Z">
        <w:r w:rsidRPr="008E088B">
          <w:rPr>
            <w:rFonts w:ascii="Book Antiqua" w:hAnsi="Book Antiqua"/>
            <w:color w:val="000000"/>
            <w:sz w:val="20"/>
            <w:szCs w:val="20"/>
            <w:rPrChange w:id="865" w:author="Donia Jendoubi" w:date="2019-05-21T18:26:00Z">
              <w:rPr>
                <w:color w:val="000000"/>
                <w:sz w:val="20"/>
                <w:szCs w:val="20"/>
              </w:rPr>
            </w:rPrChange>
          </w:rPr>
          <w:t xml:space="preserve">assess </w:t>
        </w:r>
      </w:ins>
      <w:ins w:id="866" w:author="Donia Jendoubi" w:date="2019-05-21T15:41:00Z">
        <w:r w:rsidRPr="008E088B">
          <w:rPr>
            <w:rFonts w:ascii="Book Antiqua" w:hAnsi="Book Antiqua"/>
            <w:color w:val="000000"/>
            <w:sz w:val="20"/>
            <w:szCs w:val="20"/>
            <w:rPrChange w:id="867" w:author="Donia Jendoubi" w:date="2019-05-21T18:26:00Z">
              <w:rPr>
                <w:color w:val="000000"/>
                <w:sz w:val="20"/>
                <w:szCs w:val="20"/>
              </w:rPr>
            </w:rPrChange>
          </w:rPr>
          <w:t>t</w:t>
        </w:r>
      </w:ins>
      <w:ins w:id="868" w:author="Donia Jendoubi" w:date="2019-05-21T15:39:00Z">
        <w:r w:rsidRPr="008E088B">
          <w:rPr>
            <w:rFonts w:ascii="Book Antiqua" w:hAnsi="Book Antiqua"/>
            <w:color w:val="000000"/>
            <w:sz w:val="20"/>
            <w:szCs w:val="20"/>
            <w:rPrChange w:id="869" w:author="Donia Jendoubi" w:date="2019-05-21T18:26:00Z">
              <w:rPr>
                <w:color w:val="000000"/>
                <w:sz w:val="20"/>
                <w:szCs w:val="20"/>
              </w:rPr>
            </w:rPrChange>
          </w:rPr>
          <w:t>he</w:t>
        </w:r>
      </w:ins>
      <w:ins w:id="870" w:author="Donia Jendoubi" w:date="2019-05-21T15:42:00Z">
        <w:r w:rsidRPr="008E088B">
          <w:rPr>
            <w:rFonts w:ascii="Book Antiqua" w:hAnsi="Book Antiqua"/>
            <w:color w:val="000000"/>
            <w:sz w:val="20"/>
            <w:szCs w:val="20"/>
            <w:rPrChange w:id="871" w:author="Donia Jendoubi" w:date="2019-05-21T18:26:00Z">
              <w:rPr>
                <w:color w:val="000000"/>
                <w:sz w:val="20"/>
                <w:szCs w:val="20"/>
              </w:rPr>
            </w:rPrChange>
          </w:rPr>
          <w:t>ir</w:t>
        </w:r>
      </w:ins>
      <w:ins w:id="872" w:author="Donia Jendoubi" w:date="2019-05-21T15:39:00Z">
        <w:r w:rsidRPr="008E088B">
          <w:rPr>
            <w:rFonts w:ascii="Book Antiqua" w:hAnsi="Book Antiqua"/>
            <w:color w:val="000000"/>
            <w:sz w:val="20"/>
            <w:szCs w:val="20"/>
            <w:rPrChange w:id="873" w:author="Donia Jendoubi" w:date="2019-05-21T18:26:00Z">
              <w:rPr>
                <w:color w:val="000000"/>
                <w:sz w:val="20"/>
                <w:szCs w:val="20"/>
              </w:rPr>
            </w:rPrChange>
          </w:rPr>
          <w:t xml:space="preserve"> accurac</w:t>
        </w:r>
      </w:ins>
      <w:ins w:id="874" w:author="Donia Jendoubi" w:date="2019-05-21T15:42:00Z">
        <w:r w:rsidRPr="008E088B">
          <w:rPr>
            <w:rFonts w:ascii="Book Antiqua" w:hAnsi="Book Antiqua"/>
            <w:color w:val="000000"/>
            <w:sz w:val="20"/>
            <w:szCs w:val="20"/>
            <w:rPrChange w:id="875" w:author="Donia Jendoubi" w:date="2019-05-21T18:26:00Z">
              <w:rPr>
                <w:color w:val="000000"/>
                <w:sz w:val="20"/>
                <w:szCs w:val="20"/>
              </w:rPr>
            </w:rPrChange>
          </w:rPr>
          <w:t>ies.</w:t>
        </w:r>
      </w:ins>
    </w:p>
    <w:p w:rsidR="006A2AED" w:rsidRPr="008E088B" w:rsidRDefault="006A2AED" w:rsidP="008E088B">
      <w:pPr>
        <w:autoSpaceDE w:val="0"/>
        <w:autoSpaceDN w:val="0"/>
        <w:adjustRightInd w:val="0"/>
        <w:spacing w:after="0"/>
        <w:jc w:val="both"/>
        <w:rPr>
          <w:rFonts w:ascii="Book Antiqua" w:hAnsi="Book Antiqua" w:cstheme="majorBidi"/>
          <w:sz w:val="20"/>
          <w:szCs w:val="20"/>
          <w:lang w:val="en-GB"/>
          <w:rPrChange w:id="876" w:author="Donia Jendoubi" w:date="2019-05-21T18:26:00Z">
            <w:rPr>
              <w:rFonts w:asciiTheme="majorBidi" w:hAnsiTheme="majorBidi" w:cstheme="majorBidi"/>
              <w:sz w:val="20"/>
              <w:szCs w:val="20"/>
              <w:lang w:val="en"/>
            </w:rPr>
          </w:rPrChange>
        </w:rPr>
      </w:pPr>
    </w:p>
    <w:p w:rsidR="001F510F" w:rsidRPr="008E088B" w:rsidRDefault="001F510F" w:rsidP="00950ED1">
      <w:pPr>
        <w:autoSpaceDE w:val="0"/>
        <w:autoSpaceDN w:val="0"/>
        <w:adjustRightInd w:val="0"/>
        <w:spacing w:after="0" w:line="240" w:lineRule="auto"/>
        <w:jc w:val="center"/>
        <w:rPr>
          <w:rFonts w:ascii="Book Antiqua" w:hAnsi="Book Antiqua" w:cstheme="majorBidi"/>
          <w:color w:val="131413"/>
          <w:sz w:val="20"/>
          <w:szCs w:val="20"/>
          <w:lang w:val="en-GB"/>
          <w:rPrChange w:id="877" w:author="Donia Jendoubi" w:date="2019-05-21T18:26:00Z">
            <w:rPr>
              <w:rFonts w:asciiTheme="majorBidi" w:hAnsiTheme="majorBidi" w:cstheme="majorBidi"/>
              <w:color w:val="131413"/>
              <w:sz w:val="20"/>
              <w:szCs w:val="20"/>
              <w:lang w:val="en-GB"/>
            </w:rPr>
          </w:rPrChange>
        </w:rPr>
      </w:pPr>
      <w:r w:rsidRPr="008E088B">
        <w:rPr>
          <w:rFonts w:ascii="Book Antiqua" w:hAnsi="Book Antiqua" w:cstheme="majorBidi"/>
          <w:b/>
          <w:bCs/>
          <w:color w:val="131413"/>
          <w:sz w:val="20"/>
          <w:szCs w:val="20"/>
          <w:lang w:val="en-GB"/>
          <w:rPrChange w:id="878" w:author="Donia Jendoubi" w:date="2019-05-21T18:26:00Z">
            <w:rPr>
              <w:rFonts w:asciiTheme="majorBidi" w:hAnsiTheme="majorBidi" w:cstheme="majorBidi"/>
              <w:b/>
              <w:bCs/>
              <w:color w:val="131413"/>
              <w:sz w:val="20"/>
              <w:szCs w:val="20"/>
              <w:lang w:val="en-GB"/>
            </w:rPr>
          </w:rPrChange>
        </w:rPr>
        <w:t>Table 1.</w:t>
      </w:r>
      <w:r w:rsidRPr="008E088B">
        <w:rPr>
          <w:rFonts w:ascii="Book Antiqua" w:hAnsi="Book Antiqua" w:cstheme="majorBidi"/>
          <w:color w:val="131413"/>
          <w:sz w:val="20"/>
          <w:szCs w:val="20"/>
          <w:lang w:val="en-GB"/>
          <w:rPrChange w:id="879" w:author="Donia Jendoubi" w:date="2019-05-21T18:26:00Z">
            <w:rPr>
              <w:rFonts w:asciiTheme="majorBidi" w:hAnsiTheme="majorBidi" w:cstheme="majorBidi"/>
              <w:color w:val="131413"/>
              <w:sz w:val="20"/>
              <w:szCs w:val="20"/>
              <w:lang w:val="en-GB"/>
            </w:rPr>
          </w:rPrChange>
        </w:rPr>
        <w:t xml:space="preserve"> The five major land use and management classes studied in the </w:t>
      </w:r>
      <w:proofErr w:type="spellStart"/>
      <w:r w:rsidRPr="008E088B">
        <w:rPr>
          <w:rFonts w:ascii="Book Antiqua" w:hAnsi="Book Antiqua" w:cstheme="majorBidi"/>
          <w:color w:val="131413"/>
          <w:sz w:val="20"/>
          <w:szCs w:val="20"/>
          <w:lang w:val="en-GB"/>
          <w:rPrChange w:id="880" w:author="Donia Jendoubi" w:date="2019-05-21T18:26:00Z">
            <w:rPr>
              <w:rFonts w:asciiTheme="majorBidi" w:hAnsiTheme="majorBidi" w:cstheme="majorBidi"/>
              <w:color w:val="131413"/>
              <w:sz w:val="20"/>
              <w:szCs w:val="20"/>
              <w:lang w:val="en-GB"/>
            </w:rPr>
          </w:rPrChange>
        </w:rPr>
        <w:t>Wadi</w:t>
      </w:r>
      <w:proofErr w:type="spellEnd"/>
      <w:r w:rsidRPr="008E088B">
        <w:rPr>
          <w:rFonts w:ascii="Book Antiqua" w:hAnsi="Book Antiqua" w:cstheme="majorBidi"/>
          <w:color w:val="131413"/>
          <w:sz w:val="20"/>
          <w:szCs w:val="20"/>
          <w:lang w:val="en-GB"/>
          <w:rPrChange w:id="881" w:author="Donia Jendoubi" w:date="2019-05-21T18:26:00Z">
            <w:rPr>
              <w:rFonts w:asciiTheme="majorBidi" w:hAnsiTheme="majorBidi" w:cstheme="majorBidi"/>
              <w:color w:val="131413"/>
              <w:sz w:val="20"/>
              <w:szCs w:val="20"/>
              <w:lang w:val="en-GB"/>
            </w:rPr>
          </w:rPrChange>
        </w:rPr>
        <w:t xml:space="preserve"> Beja watershed, Tunisia</w:t>
      </w:r>
    </w:p>
    <w:p w:rsidR="001F510F" w:rsidRPr="008E088B" w:rsidRDefault="001F510F">
      <w:pPr>
        <w:autoSpaceDE w:val="0"/>
        <w:autoSpaceDN w:val="0"/>
        <w:adjustRightInd w:val="0"/>
        <w:spacing w:after="0" w:line="240" w:lineRule="auto"/>
        <w:jc w:val="both"/>
        <w:rPr>
          <w:rFonts w:ascii="Book Antiqua" w:hAnsi="Book Antiqua" w:cstheme="majorBidi"/>
          <w:color w:val="131413"/>
          <w:sz w:val="20"/>
          <w:szCs w:val="20"/>
          <w:lang w:val="en-GB"/>
          <w:rPrChange w:id="882" w:author="Donia Jendoubi" w:date="2019-05-21T18:26:00Z">
            <w:rPr>
              <w:rFonts w:asciiTheme="majorBidi" w:hAnsiTheme="majorBidi" w:cstheme="majorBidi"/>
              <w:color w:val="131413"/>
              <w:sz w:val="20"/>
              <w:szCs w:val="20"/>
              <w:lang w:val="en-GB"/>
            </w:rPr>
          </w:rPrChange>
        </w:rPr>
        <w:pPrChange w:id="883" w:author="Donia Jendoubi" w:date="2019-05-21T18:26:00Z">
          <w:pPr>
            <w:autoSpaceDE w:val="0"/>
            <w:autoSpaceDN w:val="0"/>
            <w:adjustRightInd w:val="0"/>
            <w:spacing w:after="0" w:line="240" w:lineRule="auto"/>
          </w:pPr>
        </w:pPrChange>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14"/>
        <w:gridCol w:w="960"/>
        <w:gridCol w:w="1027"/>
        <w:gridCol w:w="960"/>
        <w:gridCol w:w="1027"/>
        <w:gridCol w:w="960"/>
        <w:gridCol w:w="1027"/>
      </w:tblGrid>
      <w:tr w:rsidR="001F510F" w:rsidRPr="008E088B" w:rsidTr="00AD2DE2">
        <w:trPr>
          <w:trHeight w:val="227"/>
          <w:jc w:val="center"/>
        </w:trPr>
        <w:tc>
          <w:tcPr>
            <w:tcW w:w="2014" w:type="dxa"/>
            <w:vMerge w:val="restart"/>
            <w:tcBorders>
              <w:top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884" w:author="Donia Jendoubi" w:date="2019-05-21T18:26:00Z">
                  <w:rPr>
                    <w:rFonts w:asciiTheme="majorBidi" w:hAnsiTheme="majorBidi" w:cstheme="majorBidi"/>
                    <w:b/>
                    <w:bCs/>
                    <w:color w:val="131413"/>
                    <w:sz w:val="20"/>
                    <w:szCs w:val="20"/>
                    <w:lang w:val="en-GB"/>
                  </w:rPr>
                </w:rPrChange>
              </w:rPr>
              <w:pPrChange w:id="885"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886" w:author="Donia Jendoubi" w:date="2019-05-21T18:26:00Z">
                  <w:rPr>
                    <w:rFonts w:asciiTheme="majorBidi" w:hAnsiTheme="majorBidi" w:cstheme="majorBidi"/>
                    <w:b/>
                    <w:bCs/>
                    <w:color w:val="131413"/>
                    <w:sz w:val="20"/>
                    <w:szCs w:val="20"/>
                    <w:lang w:val="en-GB"/>
                  </w:rPr>
                </w:rPrChange>
              </w:rPr>
              <w:t>Aggregated land use classes</w:t>
            </w:r>
          </w:p>
        </w:tc>
        <w:tc>
          <w:tcPr>
            <w:tcW w:w="1987" w:type="dxa"/>
            <w:gridSpan w:val="2"/>
            <w:tcBorders>
              <w:top w:val="single" w:sz="4" w:space="0" w:color="auto"/>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887" w:author="Donia Jendoubi" w:date="2019-05-21T18:26:00Z">
                  <w:rPr>
                    <w:rFonts w:asciiTheme="majorBidi" w:hAnsiTheme="majorBidi" w:cstheme="majorBidi"/>
                    <w:b/>
                    <w:bCs/>
                    <w:color w:val="131413"/>
                    <w:sz w:val="20"/>
                    <w:szCs w:val="20"/>
                    <w:lang w:val="en-GB"/>
                  </w:rPr>
                </w:rPrChange>
              </w:rPr>
              <w:pPrChange w:id="888"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889" w:author="Donia Jendoubi" w:date="2019-05-21T18:26:00Z">
                  <w:rPr>
                    <w:rFonts w:asciiTheme="majorBidi" w:hAnsiTheme="majorBidi" w:cstheme="majorBidi"/>
                    <w:b/>
                    <w:bCs/>
                    <w:color w:val="131413"/>
                    <w:sz w:val="20"/>
                    <w:szCs w:val="20"/>
                    <w:lang w:val="en-GB"/>
                  </w:rPr>
                </w:rPrChange>
              </w:rPr>
              <w:t>1985</w:t>
            </w:r>
          </w:p>
        </w:tc>
        <w:tc>
          <w:tcPr>
            <w:tcW w:w="1987" w:type="dxa"/>
            <w:gridSpan w:val="2"/>
            <w:tcBorders>
              <w:top w:val="single" w:sz="4" w:space="0" w:color="auto"/>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890" w:author="Donia Jendoubi" w:date="2019-05-21T18:26:00Z">
                  <w:rPr>
                    <w:rFonts w:asciiTheme="majorBidi" w:hAnsiTheme="majorBidi" w:cstheme="majorBidi"/>
                    <w:b/>
                    <w:bCs/>
                    <w:color w:val="131413"/>
                    <w:sz w:val="20"/>
                    <w:szCs w:val="20"/>
                    <w:lang w:val="en-GB"/>
                  </w:rPr>
                </w:rPrChange>
              </w:rPr>
              <w:pPrChange w:id="891"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892" w:author="Donia Jendoubi" w:date="2019-05-21T18:26:00Z">
                  <w:rPr>
                    <w:rFonts w:asciiTheme="majorBidi" w:hAnsiTheme="majorBidi" w:cstheme="majorBidi"/>
                    <w:b/>
                    <w:bCs/>
                    <w:color w:val="131413"/>
                    <w:sz w:val="20"/>
                    <w:szCs w:val="20"/>
                    <w:lang w:val="en-GB"/>
                  </w:rPr>
                </w:rPrChange>
              </w:rPr>
              <w:t>2002</w:t>
            </w:r>
          </w:p>
        </w:tc>
        <w:tc>
          <w:tcPr>
            <w:tcW w:w="1987" w:type="dxa"/>
            <w:gridSpan w:val="2"/>
            <w:tcBorders>
              <w:top w:val="single" w:sz="4" w:space="0" w:color="auto"/>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893" w:author="Donia Jendoubi" w:date="2019-05-21T18:26:00Z">
                  <w:rPr>
                    <w:rFonts w:asciiTheme="majorBidi" w:hAnsiTheme="majorBidi" w:cstheme="majorBidi"/>
                    <w:b/>
                    <w:bCs/>
                    <w:color w:val="131413"/>
                    <w:sz w:val="20"/>
                    <w:szCs w:val="20"/>
                    <w:lang w:val="en-GB"/>
                  </w:rPr>
                </w:rPrChange>
              </w:rPr>
              <w:pPrChange w:id="894"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895" w:author="Donia Jendoubi" w:date="2019-05-21T18:26:00Z">
                  <w:rPr>
                    <w:rFonts w:asciiTheme="majorBidi" w:hAnsiTheme="majorBidi" w:cstheme="majorBidi"/>
                    <w:b/>
                    <w:bCs/>
                    <w:color w:val="131413"/>
                    <w:sz w:val="20"/>
                    <w:szCs w:val="20"/>
                    <w:lang w:val="en-GB"/>
                  </w:rPr>
                </w:rPrChange>
              </w:rPr>
              <w:t>2016</w:t>
            </w:r>
          </w:p>
        </w:tc>
      </w:tr>
      <w:tr w:rsidR="001F510F" w:rsidRPr="008E088B" w:rsidTr="00AD2DE2">
        <w:trPr>
          <w:trHeight w:val="227"/>
          <w:jc w:val="center"/>
        </w:trPr>
        <w:tc>
          <w:tcPr>
            <w:tcW w:w="2014" w:type="dxa"/>
            <w:vMerge/>
            <w:tcBorders>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896" w:author="Donia Jendoubi" w:date="2019-05-21T18:26:00Z">
                  <w:rPr>
                    <w:rFonts w:asciiTheme="majorBidi" w:hAnsiTheme="majorBidi" w:cstheme="majorBidi"/>
                    <w:b/>
                    <w:bCs/>
                    <w:color w:val="131413"/>
                    <w:sz w:val="20"/>
                    <w:szCs w:val="20"/>
                    <w:lang w:val="en-GB"/>
                  </w:rPr>
                </w:rPrChange>
              </w:rPr>
              <w:pPrChange w:id="897" w:author="Donia Jendoubi" w:date="2019-05-21T18:26:00Z">
                <w:pPr>
                  <w:autoSpaceDE w:val="0"/>
                  <w:autoSpaceDN w:val="0"/>
                  <w:adjustRightInd w:val="0"/>
                </w:pPr>
              </w:pPrChange>
            </w:pPr>
          </w:p>
        </w:tc>
        <w:tc>
          <w:tcPr>
            <w:tcW w:w="960" w:type="dxa"/>
            <w:tcBorders>
              <w:top w:val="single" w:sz="4" w:space="0" w:color="auto"/>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898" w:author="Donia Jendoubi" w:date="2019-05-21T18:26:00Z">
                  <w:rPr>
                    <w:rFonts w:asciiTheme="majorBidi" w:hAnsiTheme="majorBidi" w:cstheme="majorBidi"/>
                    <w:b/>
                    <w:bCs/>
                    <w:color w:val="131413"/>
                    <w:sz w:val="20"/>
                    <w:szCs w:val="20"/>
                    <w:lang w:val="en-GB"/>
                  </w:rPr>
                </w:rPrChange>
              </w:rPr>
              <w:pPrChange w:id="899"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900" w:author="Donia Jendoubi" w:date="2019-05-21T18:26:00Z">
                  <w:rPr>
                    <w:rFonts w:asciiTheme="majorBidi" w:hAnsiTheme="majorBidi" w:cstheme="majorBidi"/>
                    <w:b/>
                    <w:bCs/>
                    <w:color w:val="131413"/>
                    <w:sz w:val="20"/>
                    <w:szCs w:val="20"/>
                    <w:lang w:val="en-GB"/>
                  </w:rPr>
                </w:rPrChange>
              </w:rPr>
              <w:t>%</w:t>
            </w:r>
          </w:p>
        </w:tc>
        <w:tc>
          <w:tcPr>
            <w:tcW w:w="1027" w:type="dxa"/>
            <w:tcBorders>
              <w:top w:val="single" w:sz="4" w:space="0" w:color="auto"/>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901" w:author="Donia Jendoubi" w:date="2019-05-21T18:26:00Z">
                  <w:rPr>
                    <w:rFonts w:asciiTheme="majorBidi" w:hAnsiTheme="majorBidi" w:cstheme="majorBidi"/>
                    <w:b/>
                    <w:bCs/>
                    <w:color w:val="131413"/>
                    <w:sz w:val="20"/>
                    <w:szCs w:val="20"/>
                    <w:lang w:val="en-GB"/>
                  </w:rPr>
                </w:rPrChange>
              </w:rPr>
              <w:pPrChange w:id="902"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903" w:author="Donia Jendoubi" w:date="2019-05-21T18:26:00Z">
                  <w:rPr>
                    <w:rFonts w:asciiTheme="majorBidi" w:hAnsiTheme="majorBidi" w:cstheme="majorBidi"/>
                    <w:b/>
                    <w:bCs/>
                    <w:color w:val="131413"/>
                    <w:sz w:val="20"/>
                    <w:szCs w:val="20"/>
                    <w:lang w:val="en-GB"/>
                  </w:rPr>
                </w:rPrChange>
              </w:rPr>
              <w:t>km</w:t>
            </w:r>
            <w:r w:rsidRPr="008E088B">
              <w:rPr>
                <w:rFonts w:ascii="Book Antiqua" w:hAnsi="Book Antiqua" w:cstheme="majorBidi"/>
                <w:b/>
                <w:bCs/>
                <w:color w:val="131413"/>
                <w:sz w:val="20"/>
                <w:szCs w:val="20"/>
                <w:vertAlign w:val="superscript"/>
                <w:lang w:val="en-GB"/>
                <w:rPrChange w:id="904" w:author="Donia Jendoubi" w:date="2019-05-21T18:26:00Z">
                  <w:rPr>
                    <w:rFonts w:asciiTheme="majorBidi" w:hAnsiTheme="majorBidi" w:cstheme="majorBidi"/>
                    <w:b/>
                    <w:bCs/>
                    <w:color w:val="131413"/>
                    <w:sz w:val="20"/>
                    <w:szCs w:val="20"/>
                    <w:vertAlign w:val="superscript"/>
                    <w:lang w:val="en-GB"/>
                  </w:rPr>
                </w:rPrChange>
              </w:rPr>
              <w:t>2</w:t>
            </w:r>
          </w:p>
        </w:tc>
        <w:tc>
          <w:tcPr>
            <w:tcW w:w="960" w:type="dxa"/>
            <w:tcBorders>
              <w:top w:val="single" w:sz="4" w:space="0" w:color="auto"/>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905" w:author="Donia Jendoubi" w:date="2019-05-21T18:26:00Z">
                  <w:rPr>
                    <w:rFonts w:asciiTheme="majorBidi" w:hAnsiTheme="majorBidi" w:cstheme="majorBidi"/>
                    <w:b/>
                    <w:bCs/>
                    <w:color w:val="131413"/>
                    <w:sz w:val="20"/>
                    <w:szCs w:val="20"/>
                    <w:lang w:val="en-GB"/>
                  </w:rPr>
                </w:rPrChange>
              </w:rPr>
              <w:pPrChange w:id="906"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907" w:author="Donia Jendoubi" w:date="2019-05-21T18:26:00Z">
                  <w:rPr>
                    <w:rFonts w:asciiTheme="majorBidi" w:hAnsiTheme="majorBidi" w:cstheme="majorBidi"/>
                    <w:b/>
                    <w:bCs/>
                    <w:color w:val="131413"/>
                    <w:sz w:val="20"/>
                    <w:szCs w:val="20"/>
                    <w:lang w:val="en-GB"/>
                  </w:rPr>
                </w:rPrChange>
              </w:rPr>
              <w:t>%</w:t>
            </w:r>
          </w:p>
        </w:tc>
        <w:tc>
          <w:tcPr>
            <w:tcW w:w="1027" w:type="dxa"/>
            <w:tcBorders>
              <w:top w:val="single" w:sz="4" w:space="0" w:color="auto"/>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908" w:author="Donia Jendoubi" w:date="2019-05-21T18:26:00Z">
                  <w:rPr>
                    <w:rFonts w:asciiTheme="majorBidi" w:hAnsiTheme="majorBidi" w:cstheme="majorBidi"/>
                    <w:b/>
                    <w:bCs/>
                    <w:color w:val="131413"/>
                    <w:sz w:val="20"/>
                    <w:szCs w:val="20"/>
                    <w:lang w:val="en-GB"/>
                  </w:rPr>
                </w:rPrChange>
              </w:rPr>
              <w:pPrChange w:id="909"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910" w:author="Donia Jendoubi" w:date="2019-05-21T18:26:00Z">
                  <w:rPr>
                    <w:rFonts w:asciiTheme="majorBidi" w:hAnsiTheme="majorBidi" w:cstheme="majorBidi"/>
                    <w:b/>
                    <w:bCs/>
                    <w:color w:val="131413"/>
                    <w:sz w:val="20"/>
                    <w:szCs w:val="20"/>
                    <w:lang w:val="en-GB"/>
                  </w:rPr>
                </w:rPrChange>
              </w:rPr>
              <w:t>km</w:t>
            </w:r>
            <w:r w:rsidRPr="008E088B">
              <w:rPr>
                <w:rFonts w:ascii="Book Antiqua" w:hAnsi="Book Antiqua" w:cstheme="majorBidi"/>
                <w:b/>
                <w:bCs/>
                <w:color w:val="131413"/>
                <w:sz w:val="20"/>
                <w:szCs w:val="20"/>
                <w:vertAlign w:val="superscript"/>
                <w:lang w:val="en-GB"/>
                <w:rPrChange w:id="911" w:author="Donia Jendoubi" w:date="2019-05-21T18:26:00Z">
                  <w:rPr>
                    <w:rFonts w:asciiTheme="majorBidi" w:hAnsiTheme="majorBidi" w:cstheme="majorBidi"/>
                    <w:b/>
                    <w:bCs/>
                    <w:color w:val="131413"/>
                    <w:sz w:val="20"/>
                    <w:szCs w:val="20"/>
                    <w:vertAlign w:val="superscript"/>
                    <w:lang w:val="en-GB"/>
                  </w:rPr>
                </w:rPrChange>
              </w:rPr>
              <w:t>2</w:t>
            </w:r>
          </w:p>
        </w:tc>
        <w:tc>
          <w:tcPr>
            <w:tcW w:w="960" w:type="dxa"/>
            <w:tcBorders>
              <w:top w:val="single" w:sz="4" w:space="0" w:color="auto"/>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912" w:author="Donia Jendoubi" w:date="2019-05-21T18:26:00Z">
                  <w:rPr>
                    <w:rFonts w:asciiTheme="majorBidi" w:hAnsiTheme="majorBidi" w:cstheme="majorBidi"/>
                    <w:b/>
                    <w:bCs/>
                    <w:color w:val="131413"/>
                    <w:sz w:val="20"/>
                    <w:szCs w:val="20"/>
                    <w:lang w:val="en-GB"/>
                  </w:rPr>
                </w:rPrChange>
              </w:rPr>
              <w:pPrChange w:id="913"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914" w:author="Donia Jendoubi" w:date="2019-05-21T18:26:00Z">
                  <w:rPr>
                    <w:rFonts w:asciiTheme="majorBidi" w:hAnsiTheme="majorBidi" w:cstheme="majorBidi"/>
                    <w:b/>
                    <w:bCs/>
                    <w:color w:val="131413"/>
                    <w:sz w:val="20"/>
                    <w:szCs w:val="20"/>
                    <w:lang w:val="en-GB"/>
                  </w:rPr>
                </w:rPrChange>
              </w:rPr>
              <w:t>%</w:t>
            </w:r>
          </w:p>
        </w:tc>
        <w:tc>
          <w:tcPr>
            <w:tcW w:w="1027" w:type="dxa"/>
            <w:tcBorders>
              <w:top w:val="single" w:sz="4" w:space="0" w:color="auto"/>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915" w:author="Donia Jendoubi" w:date="2019-05-21T18:26:00Z">
                  <w:rPr>
                    <w:rFonts w:asciiTheme="majorBidi" w:hAnsiTheme="majorBidi" w:cstheme="majorBidi"/>
                    <w:b/>
                    <w:bCs/>
                    <w:color w:val="131413"/>
                    <w:sz w:val="20"/>
                    <w:szCs w:val="20"/>
                    <w:lang w:val="en-GB"/>
                  </w:rPr>
                </w:rPrChange>
              </w:rPr>
              <w:pPrChange w:id="916"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917" w:author="Donia Jendoubi" w:date="2019-05-21T18:26:00Z">
                  <w:rPr>
                    <w:rFonts w:asciiTheme="majorBidi" w:hAnsiTheme="majorBidi" w:cstheme="majorBidi"/>
                    <w:b/>
                    <w:bCs/>
                    <w:color w:val="131413"/>
                    <w:sz w:val="20"/>
                    <w:szCs w:val="20"/>
                    <w:lang w:val="en-GB"/>
                  </w:rPr>
                </w:rPrChange>
              </w:rPr>
              <w:t>km</w:t>
            </w:r>
            <w:r w:rsidRPr="008E088B">
              <w:rPr>
                <w:rFonts w:ascii="Book Antiqua" w:hAnsi="Book Antiqua" w:cstheme="majorBidi"/>
                <w:b/>
                <w:bCs/>
                <w:color w:val="131413"/>
                <w:sz w:val="20"/>
                <w:szCs w:val="20"/>
                <w:vertAlign w:val="superscript"/>
                <w:lang w:val="en-GB"/>
                <w:rPrChange w:id="918" w:author="Donia Jendoubi" w:date="2019-05-21T18:26:00Z">
                  <w:rPr>
                    <w:rFonts w:asciiTheme="majorBidi" w:hAnsiTheme="majorBidi" w:cstheme="majorBidi"/>
                    <w:b/>
                    <w:bCs/>
                    <w:color w:val="131413"/>
                    <w:sz w:val="20"/>
                    <w:szCs w:val="20"/>
                    <w:vertAlign w:val="superscript"/>
                    <w:lang w:val="en-GB"/>
                  </w:rPr>
                </w:rPrChange>
              </w:rPr>
              <w:t>2</w:t>
            </w:r>
          </w:p>
        </w:tc>
      </w:tr>
      <w:tr w:rsidR="001F510F" w:rsidRPr="008E088B" w:rsidTr="00AD2DE2">
        <w:trPr>
          <w:trHeight w:val="227"/>
          <w:jc w:val="center"/>
        </w:trPr>
        <w:tc>
          <w:tcPr>
            <w:tcW w:w="2014" w:type="dxa"/>
            <w:tcBorders>
              <w:top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919" w:author="Donia Jendoubi" w:date="2019-05-21T18:26:00Z">
                  <w:rPr>
                    <w:rFonts w:asciiTheme="majorBidi" w:hAnsiTheme="majorBidi" w:cstheme="majorBidi"/>
                    <w:b/>
                    <w:bCs/>
                    <w:color w:val="131413"/>
                    <w:sz w:val="20"/>
                    <w:szCs w:val="20"/>
                    <w:lang w:val="en-GB"/>
                  </w:rPr>
                </w:rPrChange>
              </w:rPr>
              <w:pPrChange w:id="920"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921" w:author="Donia Jendoubi" w:date="2019-05-21T18:26:00Z">
                  <w:rPr>
                    <w:rFonts w:asciiTheme="majorBidi" w:hAnsiTheme="majorBidi" w:cstheme="majorBidi"/>
                    <w:b/>
                    <w:bCs/>
                    <w:color w:val="131413"/>
                    <w:sz w:val="20"/>
                    <w:szCs w:val="20"/>
                    <w:lang w:val="en-GB"/>
                  </w:rPr>
                </w:rPrChange>
              </w:rPr>
              <w:t>Field crops</w:t>
            </w:r>
          </w:p>
        </w:tc>
        <w:tc>
          <w:tcPr>
            <w:tcW w:w="960" w:type="dxa"/>
            <w:tcBorders>
              <w:top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922" w:author="Donia Jendoubi" w:date="2019-05-21T18:26:00Z">
                  <w:rPr>
                    <w:rFonts w:asciiTheme="majorBidi" w:hAnsiTheme="majorBidi" w:cstheme="majorBidi"/>
                    <w:b/>
                    <w:bCs/>
                    <w:color w:val="131413"/>
                    <w:sz w:val="20"/>
                    <w:szCs w:val="20"/>
                    <w:lang w:val="en-GB"/>
                  </w:rPr>
                </w:rPrChange>
              </w:rPr>
              <w:pPrChange w:id="923"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lang w:val="en-GB"/>
                <w:rPrChange w:id="924" w:author="Donia Jendoubi" w:date="2019-05-21T18:26:00Z">
                  <w:rPr>
                    <w:rFonts w:asciiTheme="majorBidi" w:hAnsiTheme="majorBidi" w:cstheme="majorBidi"/>
                    <w:b/>
                    <w:bCs/>
                    <w:color w:val="131413"/>
                    <w:sz w:val="20"/>
                    <w:szCs w:val="20"/>
                    <w:lang w:val="en-GB"/>
                  </w:rPr>
                </w:rPrChange>
              </w:rPr>
              <w:t>82.1</w:t>
            </w:r>
          </w:p>
        </w:tc>
        <w:tc>
          <w:tcPr>
            <w:tcW w:w="1027" w:type="dxa"/>
            <w:tcBorders>
              <w:top w:val="single" w:sz="4" w:space="0" w:color="auto"/>
            </w:tcBorders>
            <w:noWrap/>
            <w:hideMark/>
          </w:tcPr>
          <w:p w:rsidR="001F510F" w:rsidRPr="008E088B" w:rsidRDefault="001F510F">
            <w:pPr>
              <w:autoSpaceDE w:val="0"/>
              <w:autoSpaceDN w:val="0"/>
              <w:adjustRightInd w:val="0"/>
              <w:jc w:val="both"/>
              <w:rPr>
                <w:rFonts w:ascii="Book Antiqua" w:hAnsi="Book Antiqua" w:cstheme="majorBidi"/>
                <w:sz w:val="20"/>
                <w:szCs w:val="20"/>
                <w:lang w:val="en-GB"/>
                <w:rPrChange w:id="925" w:author="Donia Jendoubi" w:date="2019-05-21T18:26:00Z">
                  <w:rPr>
                    <w:rFonts w:asciiTheme="majorBidi" w:hAnsiTheme="majorBidi" w:cstheme="majorBidi"/>
                    <w:color w:val="131413"/>
                    <w:sz w:val="20"/>
                    <w:szCs w:val="20"/>
                    <w:lang w:val="en-GB"/>
                  </w:rPr>
                </w:rPrChange>
              </w:rPr>
              <w:pPrChange w:id="926" w:author="Donia Jendoubi" w:date="2019-05-21T18:26:00Z">
                <w:pPr>
                  <w:autoSpaceDE w:val="0"/>
                  <w:autoSpaceDN w:val="0"/>
                  <w:adjustRightInd w:val="0"/>
                  <w:jc w:val="right"/>
                </w:pPr>
              </w:pPrChange>
            </w:pPr>
            <w:r w:rsidRPr="008E088B">
              <w:rPr>
                <w:rFonts w:ascii="Book Antiqua" w:hAnsi="Book Antiqua" w:cstheme="majorBidi"/>
                <w:sz w:val="20"/>
                <w:szCs w:val="20"/>
                <w:lang w:val="en-GB"/>
                <w:rPrChange w:id="927" w:author="Donia Jendoubi" w:date="2019-05-21T18:26:00Z">
                  <w:rPr>
                    <w:rFonts w:asciiTheme="majorBidi" w:hAnsiTheme="majorBidi" w:cstheme="majorBidi"/>
                    <w:color w:val="131413"/>
                    <w:sz w:val="20"/>
                    <w:szCs w:val="20"/>
                    <w:lang w:val="en-GB"/>
                  </w:rPr>
                </w:rPrChange>
              </w:rPr>
              <w:t>272.7</w:t>
            </w:r>
          </w:p>
        </w:tc>
        <w:tc>
          <w:tcPr>
            <w:tcW w:w="960" w:type="dxa"/>
            <w:tcBorders>
              <w:top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sz w:val="20"/>
                <w:szCs w:val="20"/>
                <w:lang w:val="en-GB"/>
                <w:rPrChange w:id="928" w:author="Donia Jendoubi" w:date="2019-05-21T18:26:00Z">
                  <w:rPr>
                    <w:rFonts w:asciiTheme="majorBidi" w:hAnsiTheme="majorBidi" w:cstheme="majorBidi"/>
                    <w:b/>
                    <w:bCs/>
                    <w:color w:val="131413"/>
                    <w:sz w:val="20"/>
                    <w:szCs w:val="20"/>
                    <w:lang w:val="en-GB"/>
                  </w:rPr>
                </w:rPrChange>
              </w:rPr>
              <w:pPrChange w:id="929" w:author="Donia Jendoubi" w:date="2019-05-21T18:26:00Z">
                <w:pPr>
                  <w:autoSpaceDE w:val="0"/>
                  <w:autoSpaceDN w:val="0"/>
                  <w:adjustRightInd w:val="0"/>
                  <w:jc w:val="right"/>
                </w:pPr>
              </w:pPrChange>
            </w:pPr>
            <w:r w:rsidRPr="008E088B">
              <w:rPr>
                <w:rFonts w:ascii="Book Antiqua" w:hAnsi="Book Antiqua" w:cstheme="majorBidi"/>
                <w:b/>
                <w:bCs/>
                <w:sz w:val="20"/>
                <w:szCs w:val="20"/>
                <w:lang w:val="en-GB"/>
                <w:rPrChange w:id="930" w:author="Donia Jendoubi" w:date="2019-05-21T18:26:00Z">
                  <w:rPr>
                    <w:rFonts w:asciiTheme="majorBidi" w:hAnsiTheme="majorBidi" w:cstheme="majorBidi"/>
                    <w:b/>
                    <w:bCs/>
                    <w:color w:val="131413"/>
                    <w:sz w:val="20"/>
                    <w:szCs w:val="20"/>
                    <w:lang w:val="en-GB"/>
                  </w:rPr>
                </w:rPrChange>
              </w:rPr>
              <w:t>76.</w:t>
            </w:r>
            <w:r w:rsidRPr="008E088B">
              <w:rPr>
                <w:rFonts w:ascii="Book Antiqua" w:hAnsi="Book Antiqua" w:cstheme="majorBidi"/>
                <w:b/>
                <w:bCs/>
                <w:sz w:val="20"/>
                <w:szCs w:val="20"/>
                <w:rPrChange w:id="931" w:author="Donia Jendoubi" w:date="2019-05-21T18:26:00Z">
                  <w:rPr>
                    <w:rFonts w:asciiTheme="majorBidi" w:hAnsiTheme="majorBidi" w:cstheme="majorBidi"/>
                    <w:b/>
                    <w:bCs/>
                    <w:color w:val="131413"/>
                    <w:sz w:val="20"/>
                    <w:szCs w:val="20"/>
                  </w:rPr>
                </w:rPrChange>
              </w:rPr>
              <w:t>4</w:t>
            </w:r>
          </w:p>
        </w:tc>
        <w:tc>
          <w:tcPr>
            <w:tcW w:w="1027" w:type="dxa"/>
            <w:tcBorders>
              <w:top w:val="single" w:sz="4" w:space="0" w:color="auto"/>
            </w:tcBorders>
            <w:noWrap/>
            <w:hideMark/>
          </w:tcPr>
          <w:p w:rsidR="001F510F" w:rsidRPr="008E088B" w:rsidRDefault="001F510F">
            <w:pPr>
              <w:autoSpaceDE w:val="0"/>
              <w:autoSpaceDN w:val="0"/>
              <w:adjustRightInd w:val="0"/>
              <w:jc w:val="both"/>
              <w:rPr>
                <w:rFonts w:ascii="Book Antiqua" w:hAnsi="Book Antiqua" w:cstheme="majorBidi"/>
                <w:sz w:val="20"/>
                <w:szCs w:val="20"/>
                <w:lang w:val="en-GB"/>
                <w:rPrChange w:id="932" w:author="Donia Jendoubi" w:date="2019-05-21T18:26:00Z">
                  <w:rPr>
                    <w:rFonts w:asciiTheme="majorBidi" w:hAnsiTheme="majorBidi" w:cstheme="majorBidi"/>
                    <w:color w:val="131413"/>
                    <w:sz w:val="20"/>
                    <w:szCs w:val="20"/>
                    <w:lang w:val="en-GB"/>
                  </w:rPr>
                </w:rPrChange>
              </w:rPr>
              <w:pPrChange w:id="933" w:author="Donia Jendoubi" w:date="2019-05-21T18:26:00Z">
                <w:pPr>
                  <w:autoSpaceDE w:val="0"/>
                  <w:autoSpaceDN w:val="0"/>
                  <w:adjustRightInd w:val="0"/>
                  <w:jc w:val="right"/>
                </w:pPr>
              </w:pPrChange>
            </w:pPr>
            <w:r w:rsidRPr="008E088B">
              <w:rPr>
                <w:rFonts w:ascii="Book Antiqua" w:hAnsi="Book Antiqua" w:cstheme="majorBidi"/>
                <w:sz w:val="20"/>
                <w:szCs w:val="20"/>
                <w:rPrChange w:id="934" w:author="Donia Jendoubi" w:date="2019-05-21T18:26:00Z">
                  <w:rPr>
                    <w:rFonts w:asciiTheme="majorBidi" w:hAnsiTheme="majorBidi" w:cstheme="majorBidi"/>
                    <w:color w:val="131413"/>
                    <w:sz w:val="20"/>
                    <w:szCs w:val="20"/>
                  </w:rPr>
                </w:rPrChange>
              </w:rPr>
              <w:t>254.0</w:t>
            </w:r>
          </w:p>
        </w:tc>
        <w:tc>
          <w:tcPr>
            <w:tcW w:w="960" w:type="dxa"/>
            <w:tcBorders>
              <w:top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sz w:val="20"/>
                <w:szCs w:val="20"/>
                <w:lang w:val="en-GB"/>
                <w:rPrChange w:id="935" w:author="Donia Jendoubi" w:date="2019-05-21T18:26:00Z">
                  <w:rPr>
                    <w:rFonts w:asciiTheme="majorBidi" w:hAnsiTheme="majorBidi" w:cstheme="majorBidi"/>
                    <w:b/>
                    <w:bCs/>
                    <w:color w:val="131413"/>
                    <w:sz w:val="20"/>
                    <w:szCs w:val="20"/>
                    <w:lang w:val="en-GB"/>
                  </w:rPr>
                </w:rPrChange>
              </w:rPr>
              <w:pPrChange w:id="936" w:author="Donia Jendoubi" w:date="2019-05-21T18:26:00Z">
                <w:pPr>
                  <w:autoSpaceDE w:val="0"/>
                  <w:autoSpaceDN w:val="0"/>
                  <w:adjustRightInd w:val="0"/>
                  <w:jc w:val="right"/>
                </w:pPr>
              </w:pPrChange>
            </w:pPr>
            <w:r w:rsidRPr="008E088B">
              <w:rPr>
                <w:rFonts w:ascii="Book Antiqua" w:hAnsi="Book Antiqua" w:cstheme="majorBidi"/>
                <w:b/>
                <w:bCs/>
                <w:sz w:val="20"/>
                <w:szCs w:val="20"/>
                <w:rPrChange w:id="937" w:author="Donia Jendoubi" w:date="2019-05-21T18:26:00Z">
                  <w:rPr>
                    <w:rFonts w:asciiTheme="majorBidi" w:hAnsiTheme="majorBidi" w:cstheme="majorBidi"/>
                    <w:b/>
                    <w:bCs/>
                    <w:color w:val="131413"/>
                    <w:sz w:val="20"/>
                    <w:szCs w:val="20"/>
                  </w:rPr>
                </w:rPrChange>
              </w:rPr>
              <w:t>71.0</w:t>
            </w:r>
          </w:p>
        </w:tc>
        <w:tc>
          <w:tcPr>
            <w:tcW w:w="1027" w:type="dxa"/>
            <w:tcBorders>
              <w:top w:val="single" w:sz="4" w:space="0" w:color="auto"/>
            </w:tcBorders>
            <w:noWrap/>
            <w:hideMark/>
          </w:tcPr>
          <w:p w:rsidR="001F510F" w:rsidRPr="008E088B" w:rsidRDefault="001F510F">
            <w:pPr>
              <w:autoSpaceDE w:val="0"/>
              <w:autoSpaceDN w:val="0"/>
              <w:adjustRightInd w:val="0"/>
              <w:jc w:val="both"/>
              <w:rPr>
                <w:rFonts w:ascii="Book Antiqua" w:hAnsi="Book Antiqua" w:cstheme="majorBidi"/>
                <w:sz w:val="20"/>
                <w:szCs w:val="20"/>
                <w:lang w:val="en-GB"/>
                <w:rPrChange w:id="938" w:author="Donia Jendoubi" w:date="2019-05-21T18:26:00Z">
                  <w:rPr>
                    <w:rFonts w:asciiTheme="majorBidi" w:hAnsiTheme="majorBidi" w:cstheme="majorBidi"/>
                    <w:color w:val="131413"/>
                    <w:sz w:val="20"/>
                    <w:szCs w:val="20"/>
                    <w:lang w:val="en-GB"/>
                  </w:rPr>
                </w:rPrChange>
              </w:rPr>
              <w:pPrChange w:id="939" w:author="Donia Jendoubi" w:date="2019-05-21T18:26:00Z">
                <w:pPr>
                  <w:autoSpaceDE w:val="0"/>
                  <w:autoSpaceDN w:val="0"/>
                  <w:adjustRightInd w:val="0"/>
                  <w:jc w:val="right"/>
                </w:pPr>
              </w:pPrChange>
            </w:pPr>
            <w:r w:rsidRPr="008E088B">
              <w:rPr>
                <w:rFonts w:ascii="Book Antiqua" w:hAnsi="Book Antiqua" w:cstheme="majorBidi"/>
                <w:sz w:val="20"/>
                <w:szCs w:val="20"/>
                <w:rPrChange w:id="940" w:author="Donia Jendoubi" w:date="2019-05-21T18:26:00Z">
                  <w:rPr>
                    <w:rFonts w:asciiTheme="majorBidi" w:hAnsiTheme="majorBidi" w:cstheme="majorBidi"/>
                    <w:color w:val="131413"/>
                    <w:sz w:val="20"/>
                    <w:szCs w:val="20"/>
                  </w:rPr>
                </w:rPrChange>
              </w:rPr>
              <w:t>236.2</w:t>
            </w:r>
          </w:p>
        </w:tc>
      </w:tr>
      <w:tr w:rsidR="001F510F" w:rsidRPr="008E088B" w:rsidTr="00AD2DE2">
        <w:trPr>
          <w:trHeight w:val="227"/>
          <w:jc w:val="center"/>
        </w:trPr>
        <w:tc>
          <w:tcPr>
            <w:tcW w:w="2014" w:type="dxa"/>
            <w:noWrap/>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941" w:author="Donia Jendoubi" w:date="2019-05-21T18:26:00Z">
                  <w:rPr>
                    <w:rFonts w:asciiTheme="majorBidi" w:hAnsiTheme="majorBidi" w:cstheme="majorBidi"/>
                    <w:b/>
                    <w:bCs/>
                    <w:color w:val="131413"/>
                    <w:sz w:val="20"/>
                    <w:szCs w:val="20"/>
                    <w:lang w:val="en-GB"/>
                  </w:rPr>
                </w:rPrChange>
              </w:rPr>
              <w:pPrChange w:id="942" w:author="Donia Jendoubi" w:date="2019-05-21T18:26:00Z">
                <w:pPr>
                  <w:autoSpaceDE w:val="0"/>
                  <w:autoSpaceDN w:val="0"/>
                  <w:adjustRightInd w:val="0"/>
                </w:pPr>
              </w:pPrChange>
            </w:pPr>
            <w:proofErr w:type="spellStart"/>
            <w:r w:rsidRPr="008E088B">
              <w:rPr>
                <w:rFonts w:ascii="Book Antiqua" w:hAnsi="Book Antiqua" w:cstheme="majorBidi"/>
                <w:b/>
                <w:bCs/>
                <w:sz w:val="20"/>
                <w:szCs w:val="20"/>
                <w:rPrChange w:id="943" w:author="Donia Jendoubi" w:date="2019-05-21T18:26:00Z">
                  <w:rPr>
                    <w:rFonts w:asciiTheme="majorBidi" w:hAnsiTheme="majorBidi" w:cstheme="majorBidi"/>
                    <w:b/>
                    <w:bCs/>
                    <w:sz w:val="20"/>
                    <w:szCs w:val="20"/>
                  </w:rPr>
                </w:rPrChange>
              </w:rPr>
              <w:t>Grazing</w:t>
            </w:r>
            <w:proofErr w:type="spellEnd"/>
            <w:r w:rsidRPr="008E088B">
              <w:rPr>
                <w:rFonts w:ascii="Book Antiqua" w:hAnsi="Book Antiqua" w:cstheme="majorBidi"/>
                <w:b/>
                <w:bCs/>
                <w:sz w:val="20"/>
                <w:szCs w:val="20"/>
                <w:rPrChange w:id="944" w:author="Donia Jendoubi" w:date="2019-05-21T18:26:00Z">
                  <w:rPr>
                    <w:rFonts w:asciiTheme="majorBidi" w:hAnsiTheme="majorBidi" w:cstheme="majorBidi"/>
                    <w:b/>
                    <w:bCs/>
                    <w:sz w:val="20"/>
                    <w:szCs w:val="20"/>
                  </w:rPr>
                </w:rPrChange>
              </w:rPr>
              <w:t xml:space="preserve"> lands</w:t>
            </w:r>
          </w:p>
        </w:tc>
        <w:tc>
          <w:tcPr>
            <w:tcW w:w="960" w:type="dxa"/>
            <w:noWrap/>
          </w:tcPr>
          <w:p w:rsidR="001F510F" w:rsidRPr="008E088B" w:rsidRDefault="001F510F">
            <w:pPr>
              <w:autoSpaceDE w:val="0"/>
              <w:autoSpaceDN w:val="0"/>
              <w:adjustRightInd w:val="0"/>
              <w:jc w:val="both"/>
              <w:rPr>
                <w:rFonts w:ascii="Book Antiqua" w:hAnsi="Book Antiqua" w:cstheme="majorBidi"/>
                <w:b/>
                <w:bCs/>
                <w:color w:val="131413"/>
                <w:sz w:val="20"/>
                <w:szCs w:val="20"/>
                <w:lang w:val="en-GB"/>
                <w:rPrChange w:id="945" w:author="Donia Jendoubi" w:date="2019-05-21T18:26:00Z">
                  <w:rPr>
                    <w:rFonts w:asciiTheme="majorBidi" w:hAnsiTheme="majorBidi" w:cstheme="majorBidi"/>
                    <w:b/>
                    <w:bCs/>
                    <w:color w:val="131413"/>
                    <w:sz w:val="20"/>
                    <w:szCs w:val="20"/>
                    <w:lang w:val="en-GB"/>
                  </w:rPr>
                </w:rPrChange>
              </w:rPr>
              <w:pPrChange w:id="946" w:author="Donia Jendoubi" w:date="2019-05-21T18:26:00Z">
                <w:pPr>
                  <w:autoSpaceDE w:val="0"/>
                  <w:autoSpaceDN w:val="0"/>
                  <w:adjustRightInd w:val="0"/>
                  <w:jc w:val="right"/>
                </w:pPr>
              </w:pPrChange>
            </w:pPr>
            <w:r w:rsidRPr="008E088B">
              <w:rPr>
                <w:rFonts w:ascii="Book Antiqua" w:hAnsi="Book Antiqua" w:cstheme="majorBidi"/>
                <w:sz w:val="20"/>
                <w:szCs w:val="20"/>
                <w:rPrChange w:id="947" w:author="Donia Jendoubi" w:date="2019-05-21T18:26:00Z">
                  <w:rPr>
                    <w:rFonts w:asciiTheme="majorBidi" w:hAnsiTheme="majorBidi" w:cstheme="majorBidi"/>
                  </w:rPr>
                </w:rPrChange>
              </w:rPr>
              <w:t>9.3</w:t>
            </w:r>
          </w:p>
        </w:tc>
        <w:tc>
          <w:tcPr>
            <w:tcW w:w="1027" w:type="dxa"/>
            <w:noWrap/>
          </w:tcPr>
          <w:p w:rsidR="001F510F" w:rsidRPr="008E088B" w:rsidRDefault="001F510F">
            <w:pPr>
              <w:autoSpaceDE w:val="0"/>
              <w:autoSpaceDN w:val="0"/>
              <w:adjustRightInd w:val="0"/>
              <w:jc w:val="both"/>
              <w:rPr>
                <w:rFonts w:ascii="Book Antiqua" w:hAnsi="Book Antiqua" w:cstheme="majorBidi"/>
                <w:sz w:val="20"/>
                <w:szCs w:val="20"/>
                <w:lang w:val="en-GB"/>
                <w:rPrChange w:id="948" w:author="Donia Jendoubi" w:date="2019-05-21T18:26:00Z">
                  <w:rPr>
                    <w:rFonts w:asciiTheme="majorBidi" w:hAnsiTheme="majorBidi" w:cstheme="majorBidi"/>
                    <w:color w:val="131413"/>
                    <w:sz w:val="20"/>
                    <w:szCs w:val="20"/>
                    <w:lang w:val="en-GB"/>
                  </w:rPr>
                </w:rPrChange>
              </w:rPr>
              <w:pPrChange w:id="949" w:author="Donia Jendoubi" w:date="2019-05-21T18:26:00Z">
                <w:pPr>
                  <w:autoSpaceDE w:val="0"/>
                  <w:autoSpaceDN w:val="0"/>
                  <w:adjustRightInd w:val="0"/>
                  <w:jc w:val="right"/>
                </w:pPr>
              </w:pPrChange>
            </w:pPr>
            <w:r w:rsidRPr="008E088B">
              <w:rPr>
                <w:rFonts w:ascii="Book Antiqua" w:hAnsi="Book Antiqua" w:cstheme="majorBidi"/>
                <w:sz w:val="20"/>
                <w:szCs w:val="20"/>
                <w:rPrChange w:id="950" w:author="Donia Jendoubi" w:date="2019-05-21T18:26:00Z">
                  <w:rPr>
                    <w:rFonts w:asciiTheme="majorBidi" w:hAnsiTheme="majorBidi" w:cstheme="majorBidi"/>
                  </w:rPr>
                </w:rPrChange>
              </w:rPr>
              <w:t>30.9</w:t>
            </w:r>
          </w:p>
        </w:tc>
        <w:tc>
          <w:tcPr>
            <w:tcW w:w="960" w:type="dxa"/>
            <w:noWrap/>
          </w:tcPr>
          <w:p w:rsidR="001F510F" w:rsidRPr="008E088B" w:rsidRDefault="001F510F">
            <w:pPr>
              <w:autoSpaceDE w:val="0"/>
              <w:autoSpaceDN w:val="0"/>
              <w:adjustRightInd w:val="0"/>
              <w:jc w:val="both"/>
              <w:rPr>
                <w:rFonts w:ascii="Book Antiqua" w:hAnsi="Book Antiqua" w:cstheme="majorBidi"/>
                <w:b/>
                <w:bCs/>
                <w:sz w:val="20"/>
                <w:szCs w:val="20"/>
                <w:lang w:val="en-GB"/>
                <w:rPrChange w:id="951" w:author="Donia Jendoubi" w:date="2019-05-21T18:26:00Z">
                  <w:rPr>
                    <w:rFonts w:asciiTheme="majorBidi" w:hAnsiTheme="majorBidi" w:cstheme="majorBidi"/>
                    <w:b/>
                    <w:bCs/>
                    <w:color w:val="131413"/>
                    <w:sz w:val="20"/>
                    <w:szCs w:val="20"/>
                    <w:lang w:val="en-GB"/>
                  </w:rPr>
                </w:rPrChange>
              </w:rPr>
              <w:pPrChange w:id="952" w:author="Donia Jendoubi" w:date="2019-05-21T18:26:00Z">
                <w:pPr>
                  <w:autoSpaceDE w:val="0"/>
                  <w:autoSpaceDN w:val="0"/>
                  <w:adjustRightInd w:val="0"/>
                  <w:jc w:val="right"/>
                </w:pPr>
              </w:pPrChange>
            </w:pPr>
            <w:r w:rsidRPr="008E088B">
              <w:rPr>
                <w:rFonts w:ascii="Book Antiqua" w:hAnsi="Book Antiqua" w:cstheme="majorBidi"/>
                <w:sz w:val="20"/>
                <w:szCs w:val="20"/>
                <w:rPrChange w:id="953" w:author="Donia Jendoubi" w:date="2019-05-21T18:26:00Z">
                  <w:rPr>
                    <w:rFonts w:asciiTheme="majorBidi" w:hAnsiTheme="majorBidi" w:cstheme="majorBidi"/>
                  </w:rPr>
                </w:rPrChange>
              </w:rPr>
              <w:t>10.2</w:t>
            </w:r>
          </w:p>
        </w:tc>
        <w:tc>
          <w:tcPr>
            <w:tcW w:w="1027" w:type="dxa"/>
            <w:noWrap/>
          </w:tcPr>
          <w:p w:rsidR="001F510F" w:rsidRPr="008E088B" w:rsidRDefault="001F510F">
            <w:pPr>
              <w:autoSpaceDE w:val="0"/>
              <w:autoSpaceDN w:val="0"/>
              <w:adjustRightInd w:val="0"/>
              <w:jc w:val="both"/>
              <w:rPr>
                <w:rFonts w:ascii="Book Antiqua" w:hAnsi="Book Antiqua" w:cstheme="majorBidi"/>
                <w:sz w:val="20"/>
                <w:szCs w:val="20"/>
                <w:lang w:val="en-GB"/>
                <w:rPrChange w:id="954" w:author="Donia Jendoubi" w:date="2019-05-21T18:26:00Z">
                  <w:rPr>
                    <w:rFonts w:asciiTheme="majorBidi" w:hAnsiTheme="majorBidi" w:cstheme="majorBidi"/>
                    <w:color w:val="131413"/>
                    <w:sz w:val="20"/>
                    <w:szCs w:val="20"/>
                    <w:lang w:val="en-GB"/>
                  </w:rPr>
                </w:rPrChange>
              </w:rPr>
              <w:pPrChange w:id="955" w:author="Donia Jendoubi" w:date="2019-05-21T18:26:00Z">
                <w:pPr>
                  <w:autoSpaceDE w:val="0"/>
                  <w:autoSpaceDN w:val="0"/>
                  <w:adjustRightInd w:val="0"/>
                  <w:jc w:val="right"/>
                </w:pPr>
              </w:pPrChange>
            </w:pPr>
            <w:r w:rsidRPr="008E088B">
              <w:rPr>
                <w:rFonts w:ascii="Book Antiqua" w:hAnsi="Book Antiqua" w:cstheme="majorBidi"/>
                <w:sz w:val="20"/>
                <w:szCs w:val="20"/>
                <w:rPrChange w:id="956" w:author="Donia Jendoubi" w:date="2019-05-21T18:26:00Z">
                  <w:rPr>
                    <w:rFonts w:asciiTheme="majorBidi" w:hAnsiTheme="majorBidi" w:cstheme="majorBidi"/>
                  </w:rPr>
                </w:rPrChange>
              </w:rPr>
              <w:t>33.7</w:t>
            </w:r>
          </w:p>
        </w:tc>
        <w:tc>
          <w:tcPr>
            <w:tcW w:w="960" w:type="dxa"/>
            <w:noWrap/>
          </w:tcPr>
          <w:p w:rsidR="001F510F" w:rsidRPr="008E088B" w:rsidRDefault="001F510F">
            <w:pPr>
              <w:autoSpaceDE w:val="0"/>
              <w:autoSpaceDN w:val="0"/>
              <w:adjustRightInd w:val="0"/>
              <w:jc w:val="both"/>
              <w:rPr>
                <w:rFonts w:ascii="Book Antiqua" w:hAnsi="Book Antiqua" w:cstheme="majorBidi"/>
                <w:b/>
                <w:bCs/>
                <w:sz w:val="20"/>
                <w:szCs w:val="20"/>
                <w:lang w:val="en-GB"/>
                <w:rPrChange w:id="957" w:author="Donia Jendoubi" w:date="2019-05-21T18:26:00Z">
                  <w:rPr>
                    <w:rFonts w:asciiTheme="majorBidi" w:hAnsiTheme="majorBidi" w:cstheme="majorBidi"/>
                    <w:b/>
                    <w:bCs/>
                    <w:color w:val="131413"/>
                    <w:sz w:val="20"/>
                    <w:szCs w:val="20"/>
                    <w:lang w:val="en-GB"/>
                  </w:rPr>
                </w:rPrChange>
              </w:rPr>
              <w:pPrChange w:id="958" w:author="Donia Jendoubi" w:date="2019-05-21T18:26:00Z">
                <w:pPr>
                  <w:autoSpaceDE w:val="0"/>
                  <w:autoSpaceDN w:val="0"/>
                  <w:adjustRightInd w:val="0"/>
                  <w:jc w:val="right"/>
                </w:pPr>
              </w:pPrChange>
            </w:pPr>
            <w:r w:rsidRPr="008E088B">
              <w:rPr>
                <w:rFonts w:ascii="Book Antiqua" w:hAnsi="Book Antiqua" w:cstheme="majorBidi"/>
                <w:sz w:val="20"/>
                <w:szCs w:val="20"/>
                <w:rPrChange w:id="959" w:author="Donia Jendoubi" w:date="2019-05-21T18:26:00Z">
                  <w:rPr>
                    <w:rFonts w:asciiTheme="majorBidi" w:hAnsiTheme="majorBidi" w:cstheme="majorBidi"/>
                  </w:rPr>
                </w:rPrChange>
              </w:rPr>
              <w:t>9.7</w:t>
            </w:r>
          </w:p>
        </w:tc>
        <w:tc>
          <w:tcPr>
            <w:tcW w:w="1027" w:type="dxa"/>
            <w:noWrap/>
          </w:tcPr>
          <w:p w:rsidR="001F510F" w:rsidRPr="008E088B" w:rsidRDefault="001F510F">
            <w:pPr>
              <w:autoSpaceDE w:val="0"/>
              <w:autoSpaceDN w:val="0"/>
              <w:adjustRightInd w:val="0"/>
              <w:jc w:val="both"/>
              <w:rPr>
                <w:rFonts w:ascii="Book Antiqua" w:hAnsi="Book Antiqua" w:cstheme="majorBidi"/>
                <w:sz w:val="20"/>
                <w:szCs w:val="20"/>
                <w:lang w:val="en-GB"/>
                <w:rPrChange w:id="960" w:author="Donia Jendoubi" w:date="2019-05-21T18:26:00Z">
                  <w:rPr>
                    <w:rFonts w:asciiTheme="majorBidi" w:hAnsiTheme="majorBidi" w:cstheme="majorBidi"/>
                    <w:color w:val="131413"/>
                    <w:sz w:val="20"/>
                    <w:szCs w:val="20"/>
                    <w:lang w:val="en-GB"/>
                  </w:rPr>
                </w:rPrChange>
              </w:rPr>
              <w:pPrChange w:id="961" w:author="Donia Jendoubi" w:date="2019-05-21T18:26:00Z">
                <w:pPr>
                  <w:autoSpaceDE w:val="0"/>
                  <w:autoSpaceDN w:val="0"/>
                  <w:adjustRightInd w:val="0"/>
                  <w:jc w:val="right"/>
                </w:pPr>
              </w:pPrChange>
            </w:pPr>
            <w:r w:rsidRPr="008E088B">
              <w:rPr>
                <w:rFonts w:ascii="Book Antiqua" w:hAnsi="Book Antiqua" w:cstheme="majorBidi"/>
                <w:sz w:val="20"/>
                <w:szCs w:val="20"/>
                <w:rPrChange w:id="962" w:author="Donia Jendoubi" w:date="2019-05-21T18:26:00Z">
                  <w:rPr>
                    <w:rFonts w:asciiTheme="majorBidi" w:hAnsiTheme="majorBidi" w:cstheme="majorBidi"/>
                  </w:rPr>
                </w:rPrChange>
              </w:rPr>
              <w:t>32.2</w:t>
            </w:r>
          </w:p>
        </w:tc>
      </w:tr>
      <w:tr w:rsidR="001F510F" w:rsidRPr="008E088B" w:rsidTr="00AD2DE2">
        <w:trPr>
          <w:trHeight w:val="227"/>
          <w:jc w:val="center"/>
        </w:trPr>
        <w:tc>
          <w:tcPr>
            <w:tcW w:w="2014" w:type="dxa"/>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963" w:author="Donia Jendoubi" w:date="2019-05-21T18:26:00Z">
                  <w:rPr>
                    <w:rFonts w:asciiTheme="majorBidi" w:hAnsiTheme="majorBidi" w:cstheme="majorBidi"/>
                    <w:b/>
                    <w:bCs/>
                    <w:color w:val="131413"/>
                    <w:sz w:val="20"/>
                    <w:szCs w:val="20"/>
                  </w:rPr>
                </w:rPrChange>
              </w:rPr>
              <w:pPrChange w:id="964" w:author="Donia Jendoubi" w:date="2019-05-21T18:26:00Z">
                <w:pPr>
                  <w:autoSpaceDE w:val="0"/>
                  <w:autoSpaceDN w:val="0"/>
                  <w:adjustRightInd w:val="0"/>
                </w:pPr>
              </w:pPrChange>
            </w:pPr>
            <w:r w:rsidRPr="008E088B">
              <w:rPr>
                <w:rFonts w:ascii="Book Antiqua" w:hAnsi="Book Antiqua" w:cstheme="majorBidi"/>
                <w:b/>
                <w:bCs/>
                <w:color w:val="131413"/>
                <w:sz w:val="20"/>
                <w:szCs w:val="20"/>
                <w:lang w:val="en-GB"/>
                <w:rPrChange w:id="965" w:author="Donia Jendoubi" w:date="2019-05-21T18:26:00Z">
                  <w:rPr>
                    <w:rFonts w:asciiTheme="majorBidi" w:hAnsiTheme="majorBidi" w:cstheme="majorBidi"/>
                    <w:b/>
                    <w:bCs/>
                    <w:color w:val="131413"/>
                    <w:sz w:val="20"/>
                    <w:szCs w:val="20"/>
                    <w:lang w:val="en-GB"/>
                  </w:rPr>
                </w:rPrChange>
              </w:rPr>
              <w:t>Forests</w:t>
            </w:r>
          </w:p>
        </w:tc>
        <w:tc>
          <w:tcPr>
            <w:tcW w:w="960" w:type="dxa"/>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966" w:author="Donia Jendoubi" w:date="2019-05-21T18:26:00Z">
                  <w:rPr>
                    <w:rFonts w:asciiTheme="majorBidi" w:hAnsiTheme="majorBidi" w:cstheme="majorBidi"/>
                    <w:b/>
                    <w:bCs/>
                    <w:color w:val="131413"/>
                    <w:sz w:val="20"/>
                    <w:szCs w:val="20"/>
                  </w:rPr>
                </w:rPrChange>
              </w:rPr>
              <w:pPrChange w:id="967"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lang w:val="en-GB"/>
                <w:rPrChange w:id="968" w:author="Donia Jendoubi" w:date="2019-05-21T18:26:00Z">
                  <w:rPr>
                    <w:rFonts w:asciiTheme="majorBidi" w:hAnsiTheme="majorBidi" w:cstheme="majorBidi"/>
                    <w:b/>
                    <w:bCs/>
                    <w:color w:val="131413"/>
                    <w:sz w:val="20"/>
                    <w:szCs w:val="20"/>
                    <w:lang w:val="en-GB"/>
                  </w:rPr>
                </w:rPrChange>
              </w:rPr>
              <w:t>3.9</w:t>
            </w:r>
          </w:p>
        </w:tc>
        <w:tc>
          <w:tcPr>
            <w:tcW w:w="1027" w:type="dxa"/>
            <w:noWrap/>
            <w:hideMark/>
          </w:tcPr>
          <w:p w:rsidR="001F510F" w:rsidRPr="008E088B" w:rsidRDefault="001F510F">
            <w:pPr>
              <w:autoSpaceDE w:val="0"/>
              <w:autoSpaceDN w:val="0"/>
              <w:adjustRightInd w:val="0"/>
              <w:jc w:val="both"/>
              <w:rPr>
                <w:rFonts w:ascii="Book Antiqua" w:hAnsi="Book Antiqua" w:cstheme="majorBidi"/>
                <w:color w:val="131413"/>
                <w:sz w:val="20"/>
                <w:szCs w:val="20"/>
                <w:rPrChange w:id="969" w:author="Donia Jendoubi" w:date="2019-05-21T18:26:00Z">
                  <w:rPr>
                    <w:rFonts w:asciiTheme="majorBidi" w:hAnsiTheme="majorBidi" w:cstheme="majorBidi"/>
                    <w:color w:val="131413"/>
                    <w:sz w:val="20"/>
                    <w:szCs w:val="20"/>
                  </w:rPr>
                </w:rPrChange>
              </w:rPr>
              <w:pPrChange w:id="970" w:author="Donia Jendoubi" w:date="2019-05-21T18:26:00Z">
                <w:pPr>
                  <w:autoSpaceDE w:val="0"/>
                  <w:autoSpaceDN w:val="0"/>
                  <w:adjustRightInd w:val="0"/>
                  <w:jc w:val="right"/>
                </w:pPr>
              </w:pPrChange>
            </w:pPr>
            <w:r w:rsidRPr="008E088B">
              <w:rPr>
                <w:rFonts w:ascii="Book Antiqua" w:hAnsi="Book Antiqua" w:cstheme="majorBidi"/>
                <w:color w:val="131413"/>
                <w:sz w:val="20"/>
                <w:szCs w:val="20"/>
                <w:lang w:val="en-GB"/>
                <w:rPrChange w:id="971" w:author="Donia Jendoubi" w:date="2019-05-21T18:26:00Z">
                  <w:rPr>
                    <w:rFonts w:asciiTheme="majorBidi" w:hAnsiTheme="majorBidi" w:cstheme="majorBidi"/>
                    <w:color w:val="131413"/>
                    <w:sz w:val="20"/>
                    <w:szCs w:val="20"/>
                    <w:lang w:val="en-GB"/>
                  </w:rPr>
                </w:rPrChange>
              </w:rPr>
              <w:t>13.1</w:t>
            </w:r>
          </w:p>
        </w:tc>
        <w:tc>
          <w:tcPr>
            <w:tcW w:w="960" w:type="dxa"/>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972" w:author="Donia Jendoubi" w:date="2019-05-21T18:26:00Z">
                  <w:rPr>
                    <w:rFonts w:asciiTheme="majorBidi" w:hAnsiTheme="majorBidi" w:cstheme="majorBidi"/>
                    <w:b/>
                    <w:bCs/>
                    <w:color w:val="131413"/>
                    <w:sz w:val="20"/>
                    <w:szCs w:val="20"/>
                  </w:rPr>
                </w:rPrChange>
              </w:rPr>
              <w:pPrChange w:id="973"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lang w:val="en-GB"/>
                <w:rPrChange w:id="974" w:author="Donia Jendoubi" w:date="2019-05-21T18:26:00Z">
                  <w:rPr>
                    <w:rFonts w:asciiTheme="majorBidi" w:hAnsiTheme="majorBidi" w:cstheme="majorBidi"/>
                    <w:b/>
                    <w:bCs/>
                    <w:color w:val="131413"/>
                    <w:sz w:val="20"/>
                    <w:szCs w:val="20"/>
                    <w:lang w:val="en-GB"/>
                  </w:rPr>
                </w:rPrChange>
              </w:rPr>
              <w:t>7.7</w:t>
            </w:r>
          </w:p>
        </w:tc>
        <w:tc>
          <w:tcPr>
            <w:tcW w:w="1027" w:type="dxa"/>
            <w:noWrap/>
            <w:hideMark/>
          </w:tcPr>
          <w:p w:rsidR="001F510F" w:rsidRPr="008E088B" w:rsidRDefault="001F510F">
            <w:pPr>
              <w:autoSpaceDE w:val="0"/>
              <w:autoSpaceDN w:val="0"/>
              <w:adjustRightInd w:val="0"/>
              <w:jc w:val="both"/>
              <w:rPr>
                <w:rFonts w:ascii="Book Antiqua" w:hAnsi="Book Antiqua" w:cstheme="majorBidi"/>
                <w:color w:val="131413"/>
                <w:sz w:val="20"/>
                <w:szCs w:val="20"/>
                <w:rPrChange w:id="975" w:author="Donia Jendoubi" w:date="2019-05-21T18:26:00Z">
                  <w:rPr>
                    <w:rFonts w:asciiTheme="majorBidi" w:hAnsiTheme="majorBidi" w:cstheme="majorBidi"/>
                    <w:color w:val="131413"/>
                    <w:sz w:val="20"/>
                    <w:szCs w:val="20"/>
                  </w:rPr>
                </w:rPrChange>
              </w:rPr>
              <w:pPrChange w:id="976" w:author="Donia Jendoubi" w:date="2019-05-21T18:26:00Z">
                <w:pPr>
                  <w:autoSpaceDE w:val="0"/>
                  <w:autoSpaceDN w:val="0"/>
                  <w:adjustRightInd w:val="0"/>
                  <w:jc w:val="right"/>
                </w:pPr>
              </w:pPrChange>
            </w:pPr>
            <w:r w:rsidRPr="008E088B">
              <w:rPr>
                <w:rFonts w:ascii="Book Antiqua" w:hAnsi="Book Antiqua" w:cstheme="majorBidi"/>
                <w:color w:val="131413"/>
                <w:sz w:val="20"/>
                <w:szCs w:val="20"/>
                <w:lang w:val="en-GB"/>
                <w:rPrChange w:id="977" w:author="Donia Jendoubi" w:date="2019-05-21T18:26:00Z">
                  <w:rPr>
                    <w:rFonts w:asciiTheme="majorBidi" w:hAnsiTheme="majorBidi" w:cstheme="majorBidi"/>
                    <w:color w:val="131413"/>
                    <w:sz w:val="20"/>
                    <w:szCs w:val="20"/>
                    <w:lang w:val="en-GB"/>
                  </w:rPr>
                </w:rPrChange>
              </w:rPr>
              <w:t>25.6</w:t>
            </w:r>
          </w:p>
        </w:tc>
        <w:tc>
          <w:tcPr>
            <w:tcW w:w="960" w:type="dxa"/>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978" w:author="Donia Jendoubi" w:date="2019-05-21T18:26:00Z">
                  <w:rPr>
                    <w:rFonts w:asciiTheme="majorBidi" w:hAnsiTheme="majorBidi" w:cstheme="majorBidi"/>
                    <w:b/>
                    <w:bCs/>
                    <w:color w:val="131413"/>
                    <w:sz w:val="20"/>
                    <w:szCs w:val="20"/>
                  </w:rPr>
                </w:rPrChange>
              </w:rPr>
              <w:pPrChange w:id="979"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lang w:val="en-GB"/>
                <w:rPrChange w:id="980" w:author="Donia Jendoubi" w:date="2019-05-21T18:26:00Z">
                  <w:rPr>
                    <w:rFonts w:asciiTheme="majorBidi" w:hAnsiTheme="majorBidi" w:cstheme="majorBidi"/>
                    <w:b/>
                    <w:bCs/>
                    <w:color w:val="131413"/>
                    <w:sz w:val="20"/>
                    <w:szCs w:val="20"/>
                    <w:lang w:val="en-GB"/>
                  </w:rPr>
                </w:rPrChange>
              </w:rPr>
              <w:t>8.9</w:t>
            </w:r>
          </w:p>
        </w:tc>
        <w:tc>
          <w:tcPr>
            <w:tcW w:w="1027" w:type="dxa"/>
            <w:noWrap/>
            <w:hideMark/>
          </w:tcPr>
          <w:p w:rsidR="001F510F" w:rsidRPr="008E088B" w:rsidRDefault="001F510F">
            <w:pPr>
              <w:autoSpaceDE w:val="0"/>
              <w:autoSpaceDN w:val="0"/>
              <w:adjustRightInd w:val="0"/>
              <w:jc w:val="both"/>
              <w:rPr>
                <w:rFonts w:ascii="Book Antiqua" w:hAnsi="Book Antiqua" w:cstheme="majorBidi"/>
                <w:color w:val="131413"/>
                <w:sz w:val="20"/>
                <w:szCs w:val="20"/>
                <w:rPrChange w:id="981" w:author="Donia Jendoubi" w:date="2019-05-21T18:26:00Z">
                  <w:rPr>
                    <w:rFonts w:asciiTheme="majorBidi" w:hAnsiTheme="majorBidi" w:cstheme="majorBidi"/>
                    <w:color w:val="131413"/>
                    <w:sz w:val="20"/>
                    <w:szCs w:val="20"/>
                  </w:rPr>
                </w:rPrChange>
              </w:rPr>
              <w:pPrChange w:id="982" w:author="Donia Jendoubi" w:date="2019-05-21T18:26:00Z">
                <w:pPr>
                  <w:autoSpaceDE w:val="0"/>
                  <w:autoSpaceDN w:val="0"/>
                  <w:adjustRightInd w:val="0"/>
                  <w:jc w:val="right"/>
                </w:pPr>
              </w:pPrChange>
            </w:pPr>
            <w:r w:rsidRPr="008E088B">
              <w:rPr>
                <w:rFonts w:ascii="Book Antiqua" w:hAnsi="Book Antiqua" w:cstheme="majorBidi"/>
                <w:color w:val="131413"/>
                <w:sz w:val="20"/>
                <w:szCs w:val="20"/>
                <w:lang w:val="en-GB"/>
                <w:rPrChange w:id="983" w:author="Donia Jendoubi" w:date="2019-05-21T18:26:00Z">
                  <w:rPr>
                    <w:rFonts w:asciiTheme="majorBidi" w:hAnsiTheme="majorBidi" w:cstheme="majorBidi"/>
                    <w:color w:val="131413"/>
                    <w:sz w:val="20"/>
                    <w:szCs w:val="20"/>
                    <w:lang w:val="en-GB"/>
                  </w:rPr>
                </w:rPrChange>
              </w:rPr>
              <w:t>29.6</w:t>
            </w:r>
          </w:p>
        </w:tc>
      </w:tr>
      <w:tr w:rsidR="001F510F" w:rsidRPr="008E088B" w:rsidTr="00AD2DE2">
        <w:trPr>
          <w:trHeight w:val="227"/>
          <w:jc w:val="center"/>
        </w:trPr>
        <w:tc>
          <w:tcPr>
            <w:tcW w:w="2014" w:type="dxa"/>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984" w:author="Donia Jendoubi" w:date="2019-05-21T18:26:00Z">
                  <w:rPr>
                    <w:rFonts w:asciiTheme="majorBidi" w:hAnsiTheme="majorBidi" w:cstheme="majorBidi"/>
                    <w:b/>
                    <w:bCs/>
                    <w:color w:val="131413"/>
                    <w:sz w:val="20"/>
                    <w:szCs w:val="20"/>
                  </w:rPr>
                </w:rPrChange>
              </w:rPr>
              <w:pPrChange w:id="985" w:author="Donia Jendoubi" w:date="2019-05-21T18:26:00Z">
                <w:pPr>
                  <w:autoSpaceDE w:val="0"/>
                  <w:autoSpaceDN w:val="0"/>
                  <w:adjustRightInd w:val="0"/>
                </w:pPr>
              </w:pPrChange>
            </w:pPr>
            <w:r w:rsidRPr="008E088B">
              <w:rPr>
                <w:rFonts w:ascii="Book Antiqua" w:hAnsi="Book Antiqua" w:cstheme="majorBidi"/>
                <w:b/>
                <w:bCs/>
                <w:color w:val="131413"/>
                <w:sz w:val="20"/>
                <w:szCs w:val="20"/>
                <w:rPrChange w:id="986" w:author="Donia Jendoubi" w:date="2019-05-21T18:26:00Z">
                  <w:rPr>
                    <w:rFonts w:asciiTheme="majorBidi" w:hAnsiTheme="majorBidi" w:cstheme="majorBidi"/>
                    <w:b/>
                    <w:bCs/>
                    <w:color w:val="131413"/>
                    <w:sz w:val="20"/>
                    <w:szCs w:val="20"/>
                  </w:rPr>
                </w:rPrChange>
              </w:rPr>
              <w:t xml:space="preserve">Permanent </w:t>
            </w:r>
            <w:proofErr w:type="spellStart"/>
            <w:r w:rsidRPr="008E088B">
              <w:rPr>
                <w:rFonts w:ascii="Book Antiqua" w:hAnsi="Book Antiqua" w:cstheme="majorBidi"/>
                <w:b/>
                <w:bCs/>
                <w:color w:val="131413"/>
                <w:sz w:val="20"/>
                <w:szCs w:val="20"/>
                <w:rPrChange w:id="987" w:author="Donia Jendoubi" w:date="2019-05-21T18:26:00Z">
                  <w:rPr>
                    <w:rFonts w:asciiTheme="majorBidi" w:hAnsiTheme="majorBidi" w:cstheme="majorBidi"/>
                    <w:b/>
                    <w:bCs/>
                    <w:color w:val="131413"/>
                    <w:sz w:val="20"/>
                    <w:szCs w:val="20"/>
                  </w:rPr>
                </w:rPrChange>
              </w:rPr>
              <w:t>crops</w:t>
            </w:r>
            <w:proofErr w:type="spellEnd"/>
          </w:p>
        </w:tc>
        <w:tc>
          <w:tcPr>
            <w:tcW w:w="960" w:type="dxa"/>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988" w:author="Donia Jendoubi" w:date="2019-05-21T18:26:00Z">
                  <w:rPr>
                    <w:rFonts w:asciiTheme="majorBidi" w:hAnsiTheme="majorBidi" w:cstheme="majorBidi"/>
                    <w:b/>
                    <w:bCs/>
                    <w:color w:val="131413"/>
                    <w:sz w:val="20"/>
                    <w:szCs w:val="20"/>
                  </w:rPr>
                </w:rPrChange>
              </w:rPr>
              <w:pPrChange w:id="989"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rPrChange w:id="990" w:author="Donia Jendoubi" w:date="2019-05-21T18:26:00Z">
                  <w:rPr>
                    <w:rFonts w:asciiTheme="majorBidi" w:hAnsiTheme="majorBidi" w:cstheme="majorBidi"/>
                    <w:b/>
                    <w:bCs/>
                    <w:color w:val="131413"/>
                    <w:sz w:val="20"/>
                    <w:szCs w:val="20"/>
                  </w:rPr>
                </w:rPrChange>
              </w:rPr>
              <w:t>3.4</w:t>
            </w:r>
          </w:p>
        </w:tc>
        <w:tc>
          <w:tcPr>
            <w:tcW w:w="1027" w:type="dxa"/>
            <w:noWrap/>
            <w:hideMark/>
          </w:tcPr>
          <w:p w:rsidR="001F510F" w:rsidRPr="008E088B" w:rsidRDefault="001F510F">
            <w:pPr>
              <w:autoSpaceDE w:val="0"/>
              <w:autoSpaceDN w:val="0"/>
              <w:adjustRightInd w:val="0"/>
              <w:jc w:val="both"/>
              <w:rPr>
                <w:rFonts w:ascii="Book Antiqua" w:hAnsi="Book Antiqua" w:cstheme="majorBidi"/>
                <w:color w:val="131413"/>
                <w:sz w:val="20"/>
                <w:szCs w:val="20"/>
                <w:rPrChange w:id="991" w:author="Donia Jendoubi" w:date="2019-05-21T18:26:00Z">
                  <w:rPr>
                    <w:rFonts w:asciiTheme="majorBidi" w:hAnsiTheme="majorBidi" w:cstheme="majorBidi"/>
                    <w:color w:val="131413"/>
                    <w:sz w:val="20"/>
                    <w:szCs w:val="20"/>
                  </w:rPr>
                </w:rPrChange>
              </w:rPr>
              <w:pPrChange w:id="992" w:author="Donia Jendoubi" w:date="2019-05-21T18:26:00Z">
                <w:pPr>
                  <w:autoSpaceDE w:val="0"/>
                  <w:autoSpaceDN w:val="0"/>
                  <w:adjustRightInd w:val="0"/>
                  <w:jc w:val="right"/>
                </w:pPr>
              </w:pPrChange>
            </w:pPr>
            <w:r w:rsidRPr="008E088B">
              <w:rPr>
                <w:rFonts w:ascii="Book Antiqua" w:hAnsi="Book Antiqua" w:cstheme="majorBidi"/>
                <w:color w:val="131413"/>
                <w:sz w:val="20"/>
                <w:szCs w:val="20"/>
                <w:rPrChange w:id="993" w:author="Donia Jendoubi" w:date="2019-05-21T18:26:00Z">
                  <w:rPr>
                    <w:rFonts w:asciiTheme="majorBidi" w:hAnsiTheme="majorBidi" w:cstheme="majorBidi"/>
                    <w:color w:val="131413"/>
                    <w:sz w:val="20"/>
                    <w:szCs w:val="20"/>
                  </w:rPr>
                </w:rPrChange>
              </w:rPr>
              <w:t>11.2</w:t>
            </w:r>
          </w:p>
        </w:tc>
        <w:tc>
          <w:tcPr>
            <w:tcW w:w="960" w:type="dxa"/>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994" w:author="Donia Jendoubi" w:date="2019-05-21T18:26:00Z">
                  <w:rPr>
                    <w:rFonts w:asciiTheme="majorBidi" w:hAnsiTheme="majorBidi" w:cstheme="majorBidi"/>
                    <w:b/>
                    <w:bCs/>
                    <w:color w:val="131413"/>
                    <w:sz w:val="20"/>
                    <w:szCs w:val="20"/>
                  </w:rPr>
                </w:rPrChange>
              </w:rPr>
              <w:pPrChange w:id="995"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rPrChange w:id="996" w:author="Donia Jendoubi" w:date="2019-05-21T18:26:00Z">
                  <w:rPr>
                    <w:rFonts w:asciiTheme="majorBidi" w:hAnsiTheme="majorBidi" w:cstheme="majorBidi"/>
                    <w:b/>
                    <w:bCs/>
                    <w:color w:val="131413"/>
                    <w:sz w:val="20"/>
                    <w:szCs w:val="20"/>
                  </w:rPr>
                </w:rPrChange>
              </w:rPr>
              <w:t>4.2</w:t>
            </w:r>
          </w:p>
        </w:tc>
        <w:tc>
          <w:tcPr>
            <w:tcW w:w="1027" w:type="dxa"/>
            <w:noWrap/>
            <w:hideMark/>
          </w:tcPr>
          <w:p w:rsidR="001F510F" w:rsidRPr="008E088B" w:rsidRDefault="001F510F">
            <w:pPr>
              <w:autoSpaceDE w:val="0"/>
              <w:autoSpaceDN w:val="0"/>
              <w:adjustRightInd w:val="0"/>
              <w:jc w:val="both"/>
              <w:rPr>
                <w:rFonts w:ascii="Book Antiqua" w:hAnsi="Book Antiqua" w:cstheme="majorBidi"/>
                <w:color w:val="131413"/>
                <w:sz w:val="20"/>
                <w:szCs w:val="20"/>
                <w:rPrChange w:id="997" w:author="Donia Jendoubi" w:date="2019-05-21T18:26:00Z">
                  <w:rPr>
                    <w:rFonts w:asciiTheme="majorBidi" w:hAnsiTheme="majorBidi" w:cstheme="majorBidi"/>
                    <w:color w:val="131413"/>
                    <w:sz w:val="20"/>
                    <w:szCs w:val="20"/>
                  </w:rPr>
                </w:rPrChange>
              </w:rPr>
              <w:pPrChange w:id="998" w:author="Donia Jendoubi" w:date="2019-05-21T18:26:00Z">
                <w:pPr>
                  <w:autoSpaceDE w:val="0"/>
                  <w:autoSpaceDN w:val="0"/>
                  <w:adjustRightInd w:val="0"/>
                  <w:jc w:val="right"/>
                </w:pPr>
              </w:pPrChange>
            </w:pPr>
            <w:r w:rsidRPr="008E088B">
              <w:rPr>
                <w:rFonts w:ascii="Book Antiqua" w:hAnsi="Book Antiqua" w:cstheme="majorBidi"/>
                <w:color w:val="131413"/>
                <w:sz w:val="20"/>
                <w:szCs w:val="20"/>
                <w:rPrChange w:id="999" w:author="Donia Jendoubi" w:date="2019-05-21T18:26:00Z">
                  <w:rPr>
                    <w:rFonts w:asciiTheme="majorBidi" w:hAnsiTheme="majorBidi" w:cstheme="majorBidi"/>
                    <w:color w:val="131413"/>
                    <w:sz w:val="20"/>
                    <w:szCs w:val="20"/>
                  </w:rPr>
                </w:rPrChange>
              </w:rPr>
              <w:t>14.1</w:t>
            </w:r>
          </w:p>
        </w:tc>
        <w:tc>
          <w:tcPr>
            <w:tcW w:w="960" w:type="dxa"/>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1000" w:author="Donia Jendoubi" w:date="2019-05-21T18:26:00Z">
                  <w:rPr>
                    <w:rFonts w:asciiTheme="majorBidi" w:hAnsiTheme="majorBidi" w:cstheme="majorBidi"/>
                    <w:b/>
                    <w:bCs/>
                    <w:color w:val="131413"/>
                    <w:sz w:val="20"/>
                    <w:szCs w:val="20"/>
                  </w:rPr>
                </w:rPrChange>
              </w:rPr>
              <w:pPrChange w:id="1001"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rPrChange w:id="1002" w:author="Donia Jendoubi" w:date="2019-05-21T18:26:00Z">
                  <w:rPr>
                    <w:rFonts w:asciiTheme="majorBidi" w:hAnsiTheme="majorBidi" w:cstheme="majorBidi"/>
                    <w:b/>
                    <w:bCs/>
                    <w:color w:val="131413"/>
                    <w:sz w:val="20"/>
                    <w:szCs w:val="20"/>
                  </w:rPr>
                </w:rPrChange>
              </w:rPr>
              <w:t>7.3</w:t>
            </w:r>
          </w:p>
        </w:tc>
        <w:tc>
          <w:tcPr>
            <w:tcW w:w="1027" w:type="dxa"/>
            <w:noWrap/>
            <w:hideMark/>
          </w:tcPr>
          <w:p w:rsidR="001F510F" w:rsidRPr="008E088B" w:rsidRDefault="001F510F">
            <w:pPr>
              <w:autoSpaceDE w:val="0"/>
              <w:autoSpaceDN w:val="0"/>
              <w:adjustRightInd w:val="0"/>
              <w:jc w:val="both"/>
              <w:rPr>
                <w:rFonts w:ascii="Book Antiqua" w:hAnsi="Book Antiqua" w:cstheme="majorBidi"/>
                <w:color w:val="131413"/>
                <w:sz w:val="20"/>
                <w:szCs w:val="20"/>
                <w:rPrChange w:id="1003" w:author="Donia Jendoubi" w:date="2019-05-21T18:26:00Z">
                  <w:rPr>
                    <w:rFonts w:asciiTheme="majorBidi" w:hAnsiTheme="majorBidi" w:cstheme="majorBidi"/>
                    <w:color w:val="131413"/>
                    <w:sz w:val="20"/>
                    <w:szCs w:val="20"/>
                  </w:rPr>
                </w:rPrChange>
              </w:rPr>
              <w:pPrChange w:id="1004" w:author="Donia Jendoubi" w:date="2019-05-21T18:26:00Z">
                <w:pPr>
                  <w:autoSpaceDE w:val="0"/>
                  <w:autoSpaceDN w:val="0"/>
                  <w:adjustRightInd w:val="0"/>
                  <w:jc w:val="right"/>
                </w:pPr>
              </w:pPrChange>
            </w:pPr>
            <w:r w:rsidRPr="008E088B">
              <w:rPr>
                <w:rFonts w:ascii="Book Antiqua" w:hAnsi="Book Antiqua" w:cstheme="majorBidi"/>
                <w:color w:val="131413"/>
                <w:sz w:val="20"/>
                <w:szCs w:val="20"/>
                <w:rPrChange w:id="1005" w:author="Donia Jendoubi" w:date="2019-05-21T18:26:00Z">
                  <w:rPr>
                    <w:rFonts w:asciiTheme="majorBidi" w:hAnsiTheme="majorBidi" w:cstheme="majorBidi"/>
                    <w:color w:val="131413"/>
                    <w:sz w:val="20"/>
                    <w:szCs w:val="20"/>
                  </w:rPr>
                </w:rPrChange>
              </w:rPr>
              <w:t>24.4</w:t>
            </w:r>
          </w:p>
        </w:tc>
      </w:tr>
      <w:tr w:rsidR="001F510F" w:rsidRPr="008E088B" w:rsidTr="00AD2DE2">
        <w:trPr>
          <w:trHeight w:val="227"/>
          <w:jc w:val="center"/>
        </w:trPr>
        <w:tc>
          <w:tcPr>
            <w:tcW w:w="2014" w:type="dxa"/>
            <w:tcBorders>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1006" w:author="Donia Jendoubi" w:date="2019-05-21T18:26:00Z">
                  <w:rPr>
                    <w:rFonts w:asciiTheme="majorBidi" w:hAnsiTheme="majorBidi" w:cstheme="majorBidi"/>
                    <w:b/>
                    <w:bCs/>
                    <w:color w:val="131413"/>
                    <w:sz w:val="20"/>
                    <w:szCs w:val="20"/>
                  </w:rPr>
                </w:rPrChange>
              </w:rPr>
              <w:pPrChange w:id="1007" w:author="Donia Jendoubi" w:date="2019-05-21T18:26:00Z">
                <w:pPr>
                  <w:autoSpaceDE w:val="0"/>
                  <w:autoSpaceDN w:val="0"/>
                  <w:adjustRightInd w:val="0"/>
                </w:pPr>
              </w:pPrChange>
            </w:pPr>
            <w:proofErr w:type="spellStart"/>
            <w:r w:rsidRPr="008E088B">
              <w:rPr>
                <w:rFonts w:ascii="Book Antiqua" w:hAnsi="Book Antiqua" w:cstheme="majorBidi"/>
                <w:b/>
                <w:bCs/>
                <w:color w:val="131413"/>
                <w:sz w:val="20"/>
                <w:szCs w:val="20"/>
                <w:rPrChange w:id="1008" w:author="Donia Jendoubi" w:date="2019-05-21T18:26:00Z">
                  <w:rPr>
                    <w:rFonts w:asciiTheme="majorBidi" w:hAnsiTheme="majorBidi" w:cstheme="majorBidi"/>
                    <w:b/>
                    <w:bCs/>
                    <w:color w:val="131413"/>
                    <w:sz w:val="20"/>
                    <w:szCs w:val="20"/>
                  </w:rPr>
                </w:rPrChange>
              </w:rPr>
              <w:t>Built</w:t>
            </w:r>
            <w:proofErr w:type="spellEnd"/>
            <w:r w:rsidRPr="008E088B">
              <w:rPr>
                <w:rFonts w:ascii="Book Antiqua" w:hAnsi="Book Antiqua" w:cstheme="majorBidi"/>
                <w:b/>
                <w:bCs/>
                <w:color w:val="131413"/>
                <w:sz w:val="20"/>
                <w:szCs w:val="20"/>
                <w:rPrChange w:id="1009" w:author="Donia Jendoubi" w:date="2019-05-21T18:26:00Z">
                  <w:rPr>
                    <w:rFonts w:asciiTheme="majorBidi" w:hAnsiTheme="majorBidi" w:cstheme="majorBidi"/>
                    <w:b/>
                    <w:bCs/>
                    <w:color w:val="131413"/>
                    <w:sz w:val="20"/>
                    <w:szCs w:val="20"/>
                  </w:rPr>
                </w:rPrChange>
              </w:rPr>
              <w:t>-up areas</w:t>
            </w:r>
          </w:p>
        </w:tc>
        <w:tc>
          <w:tcPr>
            <w:tcW w:w="960" w:type="dxa"/>
            <w:tcBorders>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1010" w:author="Donia Jendoubi" w:date="2019-05-21T18:26:00Z">
                  <w:rPr>
                    <w:rFonts w:asciiTheme="majorBidi" w:hAnsiTheme="majorBidi" w:cstheme="majorBidi"/>
                    <w:b/>
                    <w:bCs/>
                    <w:color w:val="131413"/>
                    <w:sz w:val="20"/>
                    <w:szCs w:val="20"/>
                  </w:rPr>
                </w:rPrChange>
              </w:rPr>
              <w:pPrChange w:id="1011"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rPrChange w:id="1012" w:author="Donia Jendoubi" w:date="2019-05-21T18:26:00Z">
                  <w:rPr>
                    <w:rFonts w:asciiTheme="majorBidi" w:hAnsiTheme="majorBidi" w:cstheme="majorBidi"/>
                    <w:b/>
                    <w:bCs/>
                    <w:color w:val="131413"/>
                    <w:sz w:val="20"/>
                    <w:szCs w:val="20"/>
                  </w:rPr>
                </w:rPrChange>
              </w:rPr>
              <w:t>1.3</w:t>
            </w:r>
          </w:p>
        </w:tc>
        <w:tc>
          <w:tcPr>
            <w:tcW w:w="1027" w:type="dxa"/>
            <w:tcBorders>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color w:val="131413"/>
                <w:sz w:val="20"/>
                <w:szCs w:val="20"/>
                <w:rPrChange w:id="1013" w:author="Donia Jendoubi" w:date="2019-05-21T18:26:00Z">
                  <w:rPr>
                    <w:rFonts w:asciiTheme="majorBidi" w:hAnsiTheme="majorBidi" w:cstheme="majorBidi"/>
                    <w:color w:val="131413"/>
                    <w:sz w:val="20"/>
                    <w:szCs w:val="20"/>
                  </w:rPr>
                </w:rPrChange>
              </w:rPr>
              <w:pPrChange w:id="1014" w:author="Donia Jendoubi" w:date="2019-05-21T18:26:00Z">
                <w:pPr>
                  <w:autoSpaceDE w:val="0"/>
                  <w:autoSpaceDN w:val="0"/>
                  <w:adjustRightInd w:val="0"/>
                  <w:jc w:val="right"/>
                </w:pPr>
              </w:pPrChange>
            </w:pPr>
            <w:r w:rsidRPr="008E088B">
              <w:rPr>
                <w:rFonts w:ascii="Book Antiqua" w:hAnsi="Book Antiqua" w:cstheme="majorBidi"/>
                <w:color w:val="131413"/>
                <w:sz w:val="20"/>
                <w:szCs w:val="20"/>
                <w:rPrChange w:id="1015" w:author="Donia Jendoubi" w:date="2019-05-21T18:26:00Z">
                  <w:rPr>
                    <w:rFonts w:asciiTheme="majorBidi" w:hAnsiTheme="majorBidi" w:cstheme="majorBidi"/>
                    <w:color w:val="131413"/>
                    <w:sz w:val="20"/>
                    <w:szCs w:val="20"/>
                  </w:rPr>
                </w:rPrChange>
              </w:rPr>
              <w:t>4.5</w:t>
            </w:r>
          </w:p>
        </w:tc>
        <w:tc>
          <w:tcPr>
            <w:tcW w:w="960" w:type="dxa"/>
            <w:tcBorders>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1016" w:author="Donia Jendoubi" w:date="2019-05-21T18:26:00Z">
                  <w:rPr>
                    <w:rFonts w:asciiTheme="majorBidi" w:hAnsiTheme="majorBidi" w:cstheme="majorBidi"/>
                    <w:b/>
                    <w:bCs/>
                    <w:color w:val="131413"/>
                    <w:sz w:val="20"/>
                    <w:szCs w:val="20"/>
                  </w:rPr>
                </w:rPrChange>
              </w:rPr>
              <w:pPrChange w:id="1017"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rPrChange w:id="1018" w:author="Donia Jendoubi" w:date="2019-05-21T18:26:00Z">
                  <w:rPr>
                    <w:rFonts w:asciiTheme="majorBidi" w:hAnsiTheme="majorBidi" w:cstheme="majorBidi"/>
                    <w:b/>
                    <w:bCs/>
                    <w:color w:val="131413"/>
                    <w:sz w:val="20"/>
                    <w:szCs w:val="20"/>
                  </w:rPr>
                </w:rPrChange>
              </w:rPr>
              <w:t>1.5</w:t>
            </w:r>
          </w:p>
        </w:tc>
        <w:tc>
          <w:tcPr>
            <w:tcW w:w="1027" w:type="dxa"/>
            <w:tcBorders>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color w:val="131413"/>
                <w:sz w:val="20"/>
                <w:szCs w:val="20"/>
                <w:rPrChange w:id="1019" w:author="Donia Jendoubi" w:date="2019-05-21T18:26:00Z">
                  <w:rPr>
                    <w:rFonts w:asciiTheme="majorBidi" w:hAnsiTheme="majorBidi" w:cstheme="majorBidi"/>
                    <w:color w:val="131413"/>
                    <w:sz w:val="20"/>
                    <w:szCs w:val="20"/>
                  </w:rPr>
                </w:rPrChange>
              </w:rPr>
              <w:pPrChange w:id="1020" w:author="Donia Jendoubi" w:date="2019-05-21T18:26:00Z">
                <w:pPr>
                  <w:autoSpaceDE w:val="0"/>
                  <w:autoSpaceDN w:val="0"/>
                  <w:adjustRightInd w:val="0"/>
                  <w:jc w:val="right"/>
                </w:pPr>
              </w:pPrChange>
            </w:pPr>
            <w:r w:rsidRPr="008E088B">
              <w:rPr>
                <w:rFonts w:ascii="Book Antiqua" w:hAnsi="Book Antiqua" w:cstheme="majorBidi"/>
                <w:color w:val="131413"/>
                <w:sz w:val="20"/>
                <w:szCs w:val="20"/>
                <w:rPrChange w:id="1021" w:author="Donia Jendoubi" w:date="2019-05-21T18:26:00Z">
                  <w:rPr>
                    <w:rFonts w:asciiTheme="majorBidi" w:hAnsiTheme="majorBidi" w:cstheme="majorBidi"/>
                    <w:color w:val="131413"/>
                    <w:sz w:val="20"/>
                    <w:szCs w:val="20"/>
                  </w:rPr>
                </w:rPrChange>
              </w:rPr>
              <w:t>4.9</w:t>
            </w:r>
          </w:p>
        </w:tc>
        <w:tc>
          <w:tcPr>
            <w:tcW w:w="960" w:type="dxa"/>
            <w:tcBorders>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b/>
                <w:bCs/>
                <w:color w:val="131413"/>
                <w:sz w:val="20"/>
                <w:szCs w:val="20"/>
                <w:rPrChange w:id="1022" w:author="Donia Jendoubi" w:date="2019-05-21T18:26:00Z">
                  <w:rPr>
                    <w:rFonts w:asciiTheme="majorBidi" w:hAnsiTheme="majorBidi" w:cstheme="majorBidi"/>
                    <w:b/>
                    <w:bCs/>
                    <w:color w:val="131413"/>
                    <w:sz w:val="20"/>
                    <w:szCs w:val="20"/>
                  </w:rPr>
                </w:rPrChange>
              </w:rPr>
              <w:pPrChange w:id="1023"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rPrChange w:id="1024" w:author="Donia Jendoubi" w:date="2019-05-21T18:26:00Z">
                  <w:rPr>
                    <w:rFonts w:asciiTheme="majorBidi" w:hAnsiTheme="majorBidi" w:cstheme="majorBidi"/>
                    <w:b/>
                    <w:bCs/>
                    <w:color w:val="131413"/>
                    <w:sz w:val="20"/>
                    <w:szCs w:val="20"/>
                  </w:rPr>
                </w:rPrChange>
              </w:rPr>
              <w:t>3.1</w:t>
            </w:r>
          </w:p>
        </w:tc>
        <w:tc>
          <w:tcPr>
            <w:tcW w:w="1027" w:type="dxa"/>
            <w:tcBorders>
              <w:bottom w:val="single" w:sz="4" w:space="0" w:color="auto"/>
            </w:tcBorders>
            <w:noWrap/>
            <w:hideMark/>
          </w:tcPr>
          <w:p w:rsidR="001F510F" w:rsidRPr="008E088B" w:rsidRDefault="001F510F">
            <w:pPr>
              <w:autoSpaceDE w:val="0"/>
              <w:autoSpaceDN w:val="0"/>
              <w:adjustRightInd w:val="0"/>
              <w:jc w:val="both"/>
              <w:rPr>
                <w:rFonts w:ascii="Book Antiqua" w:hAnsi="Book Antiqua" w:cstheme="majorBidi"/>
                <w:color w:val="131413"/>
                <w:sz w:val="20"/>
                <w:szCs w:val="20"/>
                <w:rPrChange w:id="1025" w:author="Donia Jendoubi" w:date="2019-05-21T18:26:00Z">
                  <w:rPr>
                    <w:rFonts w:asciiTheme="majorBidi" w:hAnsiTheme="majorBidi" w:cstheme="majorBidi"/>
                    <w:color w:val="131413"/>
                    <w:sz w:val="20"/>
                    <w:szCs w:val="20"/>
                  </w:rPr>
                </w:rPrChange>
              </w:rPr>
              <w:pPrChange w:id="1026" w:author="Donia Jendoubi" w:date="2019-05-21T18:26:00Z">
                <w:pPr>
                  <w:autoSpaceDE w:val="0"/>
                  <w:autoSpaceDN w:val="0"/>
                  <w:adjustRightInd w:val="0"/>
                  <w:jc w:val="right"/>
                </w:pPr>
              </w:pPrChange>
            </w:pPr>
            <w:r w:rsidRPr="008E088B">
              <w:rPr>
                <w:rFonts w:ascii="Book Antiqua" w:hAnsi="Book Antiqua" w:cstheme="majorBidi"/>
                <w:color w:val="131413"/>
                <w:sz w:val="20"/>
                <w:szCs w:val="20"/>
                <w:rPrChange w:id="1027" w:author="Donia Jendoubi" w:date="2019-05-21T18:26:00Z">
                  <w:rPr>
                    <w:rFonts w:asciiTheme="majorBidi" w:hAnsiTheme="majorBidi" w:cstheme="majorBidi"/>
                    <w:color w:val="131413"/>
                    <w:sz w:val="20"/>
                    <w:szCs w:val="20"/>
                  </w:rPr>
                </w:rPrChange>
              </w:rPr>
              <w:t>10.0</w:t>
            </w:r>
          </w:p>
        </w:tc>
      </w:tr>
      <w:tr w:rsidR="001F510F" w:rsidRPr="008E088B" w:rsidTr="00AD2DE2">
        <w:trPr>
          <w:trHeight w:val="227"/>
          <w:jc w:val="center"/>
        </w:trPr>
        <w:tc>
          <w:tcPr>
            <w:tcW w:w="2014" w:type="dxa"/>
            <w:tcBorders>
              <w:top w:val="single" w:sz="4" w:space="0" w:color="auto"/>
              <w:bottom w:val="single" w:sz="4" w:space="0" w:color="auto"/>
            </w:tcBorders>
            <w:noWrap/>
          </w:tcPr>
          <w:p w:rsidR="001F510F" w:rsidRPr="008E088B" w:rsidRDefault="001F510F">
            <w:pPr>
              <w:autoSpaceDE w:val="0"/>
              <w:autoSpaceDN w:val="0"/>
              <w:adjustRightInd w:val="0"/>
              <w:jc w:val="both"/>
              <w:rPr>
                <w:rFonts w:ascii="Book Antiqua" w:hAnsi="Book Antiqua" w:cstheme="majorBidi"/>
                <w:b/>
                <w:bCs/>
                <w:color w:val="131413"/>
                <w:sz w:val="20"/>
                <w:szCs w:val="20"/>
                <w:rPrChange w:id="1028" w:author="Donia Jendoubi" w:date="2019-05-21T18:26:00Z">
                  <w:rPr>
                    <w:rFonts w:asciiTheme="majorBidi" w:hAnsiTheme="majorBidi" w:cstheme="majorBidi"/>
                    <w:b/>
                    <w:bCs/>
                    <w:color w:val="131413"/>
                    <w:sz w:val="20"/>
                    <w:szCs w:val="20"/>
                  </w:rPr>
                </w:rPrChange>
              </w:rPr>
              <w:pPrChange w:id="1029" w:author="Donia Jendoubi" w:date="2019-05-21T18:26:00Z">
                <w:pPr>
                  <w:autoSpaceDE w:val="0"/>
                  <w:autoSpaceDN w:val="0"/>
                  <w:adjustRightInd w:val="0"/>
                </w:pPr>
              </w:pPrChange>
            </w:pPr>
            <w:r w:rsidRPr="008E088B">
              <w:rPr>
                <w:rFonts w:ascii="Book Antiqua" w:hAnsi="Book Antiqua" w:cstheme="majorBidi"/>
                <w:b/>
                <w:bCs/>
                <w:color w:val="131413"/>
                <w:sz w:val="20"/>
                <w:szCs w:val="20"/>
                <w:rPrChange w:id="1030" w:author="Donia Jendoubi" w:date="2019-05-21T18:26:00Z">
                  <w:rPr>
                    <w:rFonts w:asciiTheme="majorBidi" w:hAnsiTheme="majorBidi" w:cstheme="majorBidi"/>
                    <w:b/>
                    <w:bCs/>
                    <w:color w:val="131413"/>
                    <w:sz w:val="20"/>
                    <w:szCs w:val="20"/>
                  </w:rPr>
                </w:rPrChange>
              </w:rPr>
              <w:t>Total</w:t>
            </w:r>
          </w:p>
        </w:tc>
        <w:tc>
          <w:tcPr>
            <w:tcW w:w="960" w:type="dxa"/>
            <w:tcBorders>
              <w:top w:val="single" w:sz="4" w:space="0" w:color="auto"/>
              <w:bottom w:val="single" w:sz="4" w:space="0" w:color="auto"/>
            </w:tcBorders>
            <w:noWrap/>
          </w:tcPr>
          <w:p w:rsidR="001F510F" w:rsidRPr="008E088B" w:rsidRDefault="001F510F">
            <w:pPr>
              <w:autoSpaceDE w:val="0"/>
              <w:autoSpaceDN w:val="0"/>
              <w:adjustRightInd w:val="0"/>
              <w:jc w:val="both"/>
              <w:rPr>
                <w:rFonts w:ascii="Book Antiqua" w:hAnsi="Book Antiqua" w:cstheme="majorBidi"/>
                <w:b/>
                <w:bCs/>
                <w:color w:val="131413"/>
                <w:sz w:val="20"/>
                <w:szCs w:val="20"/>
                <w:rPrChange w:id="1031" w:author="Donia Jendoubi" w:date="2019-05-21T18:26:00Z">
                  <w:rPr>
                    <w:rFonts w:asciiTheme="majorBidi" w:hAnsiTheme="majorBidi" w:cstheme="majorBidi"/>
                    <w:b/>
                    <w:bCs/>
                    <w:color w:val="131413"/>
                    <w:sz w:val="20"/>
                    <w:szCs w:val="20"/>
                  </w:rPr>
                </w:rPrChange>
              </w:rPr>
              <w:pPrChange w:id="1032"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rPrChange w:id="1033" w:author="Donia Jendoubi" w:date="2019-05-21T18:26:00Z">
                  <w:rPr>
                    <w:rFonts w:asciiTheme="majorBidi" w:hAnsiTheme="majorBidi" w:cstheme="majorBidi"/>
                    <w:b/>
                    <w:bCs/>
                    <w:color w:val="131413"/>
                    <w:sz w:val="20"/>
                    <w:szCs w:val="20"/>
                  </w:rPr>
                </w:rPrChange>
              </w:rPr>
              <w:t>100</w:t>
            </w:r>
          </w:p>
        </w:tc>
        <w:tc>
          <w:tcPr>
            <w:tcW w:w="1027" w:type="dxa"/>
            <w:tcBorders>
              <w:top w:val="single" w:sz="4" w:space="0" w:color="auto"/>
              <w:bottom w:val="single" w:sz="4" w:space="0" w:color="auto"/>
            </w:tcBorders>
            <w:noWrap/>
          </w:tcPr>
          <w:p w:rsidR="001F510F" w:rsidRPr="008E088B" w:rsidRDefault="001F510F">
            <w:pPr>
              <w:autoSpaceDE w:val="0"/>
              <w:autoSpaceDN w:val="0"/>
              <w:adjustRightInd w:val="0"/>
              <w:jc w:val="both"/>
              <w:rPr>
                <w:rFonts w:ascii="Book Antiqua" w:hAnsi="Book Antiqua" w:cstheme="majorBidi"/>
                <w:color w:val="131413"/>
                <w:sz w:val="20"/>
                <w:szCs w:val="20"/>
                <w:rPrChange w:id="1034" w:author="Donia Jendoubi" w:date="2019-05-21T18:26:00Z">
                  <w:rPr>
                    <w:rFonts w:asciiTheme="majorBidi" w:hAnsiTheme="majorBidi" w:cstheme="majorBidi"/>
                    <w:color w:val="131413"/>
                    <w:sz w:val="20"/>
                    <w:szCs w:val="20"/>
                  </w:rPr>
                </w:rPrChange>
              </w:rPr>
              <w:pPrChange w:id="1035" w:author="Donia Jendoubi" w:date="2019-05-21T18:26:00Z">
                <w:pPr>
                  <w:autoSpaceDE w:val="0"/>
                  <w:autoSpaceDN w:val="0"/>
                  <w:adjustRightInd w:val="0"/>
                  <w:jc w:val="right"/>
                </w:pPr>
              </w:pPrChange>
            </w:pPr>
            <w:r w:rsidRPr="008E088B">
              <w:rPr>
                <w:rFonts w:ascii="Book Antiqua" w:hAnsi="Book Antiqua" w:cstheme="majorBidi"/>
                <w:color w:val="131413"/>
                <w:sz w:val="20"/>
                <w:szCs w:val="20"/>
                <w:rPrChange w:id="1036" w:author="Donia Jendoubi" w:date="2019-05-21T18:26:00Z">
                  <w:rPr>
                    <w:rFonts w:asciiTheme="majorBidi" w:hAnsiTheme="majorBidi" w:cstheme="majorBidi"/>
                    <w:color w:val="131413"/>
                    <w:sz w:val="20"/>
                    <w:szCs w:val="20"/>
                  </w:rPr>
                </w:rPrChange>
              </w:rPr>
              <w:t>332.4</w:t>
            </w:r>
          </w:p>
        </w:tc>
        <w:tc>
          <w:tcPr>
            <w:tcW w:w="960" w:type="dxa"/>
            <w:tcBorders>
              <w:top w:val="single" w:sz="4" w:space="0" w:color="auto"/>
              <w:bottom w:val="single" w:sz="4" w:space="0" w:color="auto"/>
            </w:tcBorders>
            <w:noWrap/>
          </w:tcPr>
          <w:p w:rsidR="001F510F" w:rsidRPr="008E088B" w:rsidRDefault="001F510F">
            <w:pPr>
              <w:autoSpaceDE w:val="0"/>
              <w:autoSpaceDN w:val="0"/>
              <w:adjustRightInd w:val="0"/>
              <w:jc w:val="both"/>
              <w:rPr>
                <w:rFonts w:ascii="Book Antiqua" w:hAnsi="Book Antiqua" w:cstheme="majorBidi"/>
                <w:b/>
                <w:bCs/>
                <w:color w:val="131413"/>
                <w:sz w:val="20"/>
                <w:szCs w:val="20"/>
                <w:rPrChange w:id="1037" w:author="Donia Jendoubi" w:date="2019-05-21T18:26:00Z">
                  <w:rPr>
                    <w:rFonts w:asciiTheme="majorBidi" w:hAnsiTheme="majorBidi" w:cstheme="majorBidi"/>
                    <w:b/>
                    <w:bCs/>
                    <w:color w:val="131413"/>
                    <w:sz w:val="20"/>
                    <w:szCs w:val="20"/>
                  </w:rPr>
                </w:rPrChange>
              </w:rPr>
              <w:pPrChange w:id="1038"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rPrChange w:id="1039" w:author="Donia Jendoubi" w:date="2019-05-21T18:26:00Z">
                  <w:rPr>
                    <w:rFonts w:asciiTheme="majorBidi" w:hAnsiTheme="majorBidi" w:cstheme="majorBidi"/>
                    <w:b/>
                    <w:bCs/>
                    <w:color w:val="131413"/>
                    <w:sz w:val="20"/>
                    <w:szCs w:val="20"/>
                  </w:rPr>
                </w:rPrChange>
              </w:rPr>
              <w:t>100</w:t>
            </w:r>
          </w:p>
        </w:tc>
        <w:tc>
          <w:tcPr>
            <w:tcW w:w="1027" w:type="dxa"/>
            <w:tcBorders>
              <w:top w:val="single" w:sz="4" w:space="0" w:color="auto"/>
              <w:bottom w:val="single" w:sz="4" w:space="0" w:color="auto"/>
            </w:tcBorders>
            <w:noWrap/>
          </w:tcPr>
          <w:p w:rsidR="001F510F" w:rsidRPr="008E088B" w:rsidRDefault="001F510F">
            <w:pPr>
              <w:autoSpaceDE w:val="0"/>
              <w:autoSpaceDN w:val="0"/>
              <w:adjustRightInd w:val="0"/>
              <w:jc w:val="both"/>
              <w:rPr>
                <w:rFonts w:ascii="Book Antiqua" w:hAnsi="Book Antiqua" w:cstheme="majorBidi"/>
                <w:color w:val="131413"/>
                <w:sz w:val="20"/>
                <w:szCs w:val="20"/>
                <w:rPrChange w:id="1040" w:author="Donia Jendoubi" w:date="2019-05-21T18:26:00Z">
                  <w:rPr>
                    <w:rFonts w:asciiTheme="majorBidi" w:hAnsiTheme="majorBidi" w:cstheme="majorBidi"/>
                    <w:color w:val="131413"/>
                    <w:sz w:val="20"/>
                    <w:szCs w:val="20"/>
                  </w:rPr>
                </w:rPrChange>
              </w:rPr>
              <w:pPrChange w:id="1041" w:author="Donia Jendoubi" w:date="2019-05-21T18:26:00Z">
                <w:pPr>
                  <w:autoSpaceDE w:val="0"/>
                  <w:autoSpaceDN w:val="0"/>
                  <w:adjustRightInd w:val="0"/>
                  <w:jc w:val="right"/>
                </w:pPr>
              </w:pPrChange>
            </w:pPr>
            <w:r w:rsidRPr="008E088B">
              <w:rPr>
                <w:rFonts w:ascii="Book Antiqua" w:hAnsi="Book Antiqua" w:cstheme="majorBidi"/>
                <w:color w:val="131413"/>
                <w:sz w:val="20"/>
                <w:szCs w:val="20"/>
                <w:rPrChange w:id="1042" w:author="Donia Jendoubi" w:date="2019-05-21T18:26:00Z">
                  <w:rPr>
                    <w:rFonts w:asciiTheme="majorBidi" w:hAnsiTheme="majorBidi" w:cstheme="majorBidi"/>
                    <w:color w:val="131413"/>
                    <w:sz w:val="20"/>
                    <w:szCs w:val="20"/>
                  </w:rPr>
                </w:rPrChange>
              </w:rPr>
              <w:t>332.4</w:t>
            </w:r>
          </w:p>
        </w:tc>
        <w:tc>
          <w:tcPr>
            <w:tcW w:w="960" w:type="dxa"/>
            <w:tcBorders>
              <w:top w:val="single" w:sz="4" w:space="0" w:color="auto"/>
              <w:bottom w:val="single" w:sz="4" w:space="0" w:color="auto"/>
            </w:tcBorders>
            <w:noWrap/>
          </w:tcPr>
          <w:p w:rsidR="001F510F" w:rsidRPr="008E088B" w:rsidRDefault="001F510F">
            <w:pPr>
              <w:autoSpaceDE w:val="0"/>
              <w:autoSpaceDN w:val="0"/>
              <w:adjustRightInd w:val="0"/>
              <w:jc w:val="both"/>
              <w:rPr>
                <w:rFonts w:ascii="Book Antiqua" w:hAnsi="Book Antiqua" w:cstheme="majorBidi"/>
                <w:b/>
                <w:bCs/>
                <w:color w:val="131413"/>
                <w:sz w:val="20"/>
                <w:szCs w:val="20"/>
                <w:rPrChange w:id="1043" w:author="Donia Jendoubi" w:date="2019-05-21T18:26:00Z">
                  <w:rPr>
                    <w:rFonts w:asciiTheme="majorBidi" w:hAnsiTheme="majorBidi" w:cstheme="majorBidi"/>
                    <w:b/>
                    <w:bCs/>
                    <w:color w:val="131413"/>
                    <w:sz w:val="20"/>
                    <w:szCs w:val="20"/>
                  </w:rPr>
                </w:rPrChange>
              </w:rPr>
              <w:pPrChange w:id="1044" w:author="Donia Jendoubi" w:date="2019-05-21T18:26:00Z">
                <w:pPr>
                  <w:autoSpaceDE w:val="0"/>
                  <w:autoSpaceDN w:val="0"/>
                  <w:adjustRightInd w:val="0"/>
                  <w:jc w:val="right"/>
                </w:pPr>
              </w:pPrChange>
            </w:pPr>
            <w:r w:rsidRPr="008E088B">
              <w:rPr>
                <w:rFonts w:ascii="Book Antiqua" w:hAnsi="Book Antiqua" w:cstheme="majorBidi"/>
                <w:b/>
                <w:bCs/>
                <w:color w:val="131413"/>
                <w:sz w:val="20"/>
                <w:szCs w:val="20"/>
                <w:rPrChange w:id="1045" w:author="Donia Jendoubi" w:date="2019-05-21T18:26:00Z">
                  <w:rPr>
                    <w:rFonts w:asciiTheme="majorBidi" w:hAnsiTheme="majorBidi" w:cstheme="majorBidi"/>
                    <w:b/>
                    <w:bCs/>
                    <w:color w:val="131413"/>
                    <w:sz w:val="20"/>
                    <w:szCs w:val="20"/>
                  </w:rPr>
                </w:rPrChange>
              </w:rPr>
              <w:t>100</w:t>
            </w:r>
          </w:p>
        </w:tc>
        <w:tc>
          <w:tcPr>
            <w:tcW w:w="1027" w:type="dxa"/>
            <w:tcBorders>
              <w:top w:val="single" w:sz="4" w:space="0" w:color="auto"/>
              <w:bottom w:val="single" w:sz="4" w:space="0" w:color="auto"/>
            </w:tcBorders>
            <w:noWrap/>
          </w:tcPr>
          <w:p w:rsidR="001F510F" w:rsidRPr="008E088B" w:rsidRDefault="001F510F">
            <w:pPr>
              <w:autoSpaceDE w:val="0"/>
              <w:autoSpaceDN w:val="0"/>
              <w:adjustRightInd w:val="0"/>
              <w:jc w:val="both"/>
              <w:rPr>
                <w:rFonts w:ascii="Book Antiqua" w:hAnsi="Book Antiqua" w:cstheme="majorBidi"/>
                <w:color w:val="131413"/>
                <w:sz w:val="20"/>
                <w:szCs w:val="20"/>
                <w:rPrChange w:id="1046" w:author="Donia Jendoubi" w:date="2019-05-21T18:26:00Z">
                  <w:rPr>
                    <w:rFonts w:asciiTheme="majorBidi" w:hAnsiTheme="majorBidi" w:cstheme="majorBidi"/>
                    <w:color w:val="131413"/>
                    <w:sz w:val="20"/>
                    <w:szCs w:val="20"/>
                  </w:rPr>
                </w:rPrChange>
              </w:rPr>
              <w:pPrChange w:id="1047" w:author="Donia Jendoubi" w:date="2019-05-21T18:26:00Z">
                <w:pPr>
                  <w:autoSpaceDE w:val="0"/>
                  <w:autoSpaceDN w:val="0"/>
                  <w:adjustRightInd w:val="0"/>
                  <w:jc w:val="right"/>
                </w:pPr>
              </w:pPrChange>
            </w:pPr>
            <w:r w:rsidRPr="008E088B">
              <w:rPr>
                <w:rFonts w:ascii="Book Antiqua" w:hAnsi="Book Antiqua" w:cstheme="majorBidi"/>
                <w:color w:val="131413"/>
                <w:sz w:val="20"/>
                <w:szCs w:val="20"/>
                <w:rPrChange w:id="1048" w:author="Donia Jendoubi" w:date="2019-05-21T18:26:00Z">
                  <w:rPr>
                    <w:rFonts w:asciiTheme="majorBidi" w:hAnsiTheme="majorBidi" w:cstheme="majorBidi"/>
                    <w:color w:val="131413"/>
                    <w:sz w:val="20"/>
                    <w:szCs w:val="20"/>
                  </w:rPr>
                </w:rPrChange>
              </w:rPr>
              <w:t>332.4</w:t>
            </w:r>
          </w:p>
        </w:tc>
      </w:tr>
    </w:tbl>
    <w:p w:rsidR="001F510F" w:rsidRPr="008E088B" w:rsidRDefault="001F510F">
      <w:pPr>
        <w:autoSpaceDE w:val="0"/>
        <w:autoSpaceDN w:val="0"/>
        <w:adjustRightInd w:val="0"/>
        <w:spacing w:after="0"/>
        <w:jc w:val="both"/>
        <w:rPr>
          <w:rFonts w:ascii="Book Antiqua" w:hAnsi="Book Antiqua" w:cstheme="majorBidi"/>
          <w:color w:val="131413"/>
          <w:sz w:val="20"/>
          <w:szCs w:val="20"/>
          <w:lang w:val="en-GB"/>
          <w:rPrChange w:id="1049" w:author="Donia Jendoubi" w:date="2019-05-21T18:26:00Z">
            <w:rPr>
              <w:rFonts w:asciiTheme="majorBidi" w:hAnsiTheme="majorBidi" w:cstheme="majorBidi"/>
              <w:color w:val="131413"/>
              <w:sz w:val="20"/>
              <w:szCs w:val="20"/>
              <w:lang w:val="en-GB"/>
            </w:rPr>
          </w:rPrChange>
        </w:rPr>
        <w:pPrChange w:id="1050" w:author="Donia Jendoubi" w:date="2019-05-21T18:26:00Z">
          <w:pPr>
            <w:autoSpaceDE w:val="0"/>
            <w:autoSpaceDN w:val="0"/>
            <w:adjustRightInd w:val="0"/>
            <w:spacing w:after="0"/>
            <w:jc w:val="right"/>
          </w:pPr>
        </w:pPrChange>
      </w:pPr>
      <w:r w:rsidRPr="008E088B">
        <w:rPr>
          <w:rFonts w:ascii="Book Antiqua" w:hAnsi="Book Antiqua" w:cstheme="majorBidi"/>
          <w:b/>
          <w:bCs/>
          <w:color w:val="131413"/>
          <w:sz w:val="20"/>
          <w:szCs w:val="20"/>
          <w:lang w:val="en-GB"/>
          <w:rPrChange w:id="1051" w:author="Donia Jendoubi" w:date="2019-05-21T18:26:00Z">
            <w:rPr>
              <w:rFonts w:asciiTheme="majorBidi" w:hAnsiTheme="majorBidi" w:cstheme="majorBidi"/>
              <w:b/>
              <w:bCs/>
              <w:color w:val="131413"/>
              <w:sz w:val="20"/>
              <w:szCs w:val="20"/>
              <w:lang w:val="en-GB"/>
            </w:rPr>
          </w:rPrChange>
        </w:rPr>
        <w:t>Source:</w:t>
      </w:r>
      <w:r w:rsidRPr="008E088B">
        <w:rPr>
          <w:rFonts w:ascii="Book Antiqua" w:hAnsi="Book Antiqua" w:cstheme="majorBidi"/>
          <w:color w:val="131413"/>
          <w:sz w:val="20"/>
          <w:szCs w:val="20"/>
          <w:lang w:val="en-GB"/>
          <w:rPrChange w:id="1052" w:author="Donia Jendoubi" w:date="2019-05-21T18:26:00Z">
            <w:rPr>
              <w:rFonts w:asciiTheme="majorBidi" w:hAnsiTheme="majorBidi" w:cstheme="majorBidi"/>
              <w:color w:val="131413"/>
              <w:sz w:val="20"/>
              <w:szCs w:val="20"/>
              <w:lang w:val="en-GB"/>
            </w:rPr>
          </w:rPrChange>
        </w:rPr>
        <w:t xml:space="preserve"> Jendoubi et al. 2019</w:t>
      </w:r>
    </w:p>
    <w:p w:rsidR="008E4947" w:rsidRPr="008E088B" w:rsidRDefault="008E4947">
      <w:pPr>
        <w:autoSpaceDE w:val="0"/>
        <w:autoSpaceDN w:val="0"/>
        <w:adjustRightInd w:val="0"/>
        <w:spacing w:after="0"/>
        <w:jc w:val="both"/>
        <w:rPr>
          <w:rFonts w:ascii="Book Antiqua" w:hAnsi="Book Antiqua" w:cstheme="majorBidi"/>
          <w:sz w:val="20"/>
          <w:szCs w:val="20"/>
          <w:lang w:val="en"/>
          <w:rPrChange w:id="1053" w:author="Donia Jendoubi" w:date="2019-05-21T18:26:00Z">
            <w:rPr>
              <w:rFonts w:asciiTheme="majorBidi" w:hAnsiTheme="majorBidi" w:cstheme="majorBidi"/>
              <w:sz w:val="20"/>
              <w:szCs w:val="20"/>
              <w:lang w:val="en"/>
            </w:rPr>
          </w:rPrChange>
        </w:rPr>
        <w:pPrChange w:id="1054" w:author="Donia Jendoubi" w:date="2019-05-21T18:26:00Z">
          <w:pPr>
            <w:autoSpaceDE w:val="0"/>
            <w:autoSpaceDN w:val="0"/>
            <w:adjustRightInd w:val="0"/>
            <w:spacing w:after="0"/>
            <w:jc w:val="right"/>
          </w:pPr>
        </w:pPrChange>
      </w:pPr>
    </w:p>
    <w:p w:rsidR="008E4947" w:rsidRPr="008E088B" w:rsidRDefault="008E4947" w:rsidP="008E088B">
      <w:pPr>
        <w:jc w:val="both"/>
        <w:rPr>
          <w:rFonts w:ascii="Book Antiqua" w:hAnsi="Book Antiqua" w:cstheme="majorBidi"/>
          <w:sz w:val="20"/>
          <w:szCs w:val="20"/>
          <w:lang w:val="en"/>
          <w:rPrChange w:id="1055"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1056" w:author="Donia Jendoubi" w:date="2019-05-21T18:26:00Z">
            <w:rPr>
              <w:rFonts w:asciiTheme="majorBidi" w:hAnsiTheme="majorBidi" w:cstheme="majorBidi"/>
              <w:sz w:val="20"/>
              <w:szCs w:val="20"/>
              <w:lang w:val="en"/>
            </w:rPr>
          </w:rPrChange>
        </w:rPr>
        <w:t xml:space="preserve">Table 1 illustrates a </w:t>
      </w:r>
      <w:r w:rsidR="000F4C9A" w:rsidRPr="008E088B">
        <w:rPr>
          <w:rFonts w:ascii="Book Antiqua" w:hAnsi="Book Antiqua" w:cstheme="majorBidi"/>
          <w:sz w:val="20"/>
          <w:szCs w:val="20"/>
          <w:lang w:val="en"/>
          <w:rPrChange w:id="1057" w:author="Donia Jendoubi" w:date="2019-05-21T18:26:00Z">
            <w:rPr>
              <w:rFonts w:asciiTheme="majorBidi" w:hAnsiTheme="majorBidi" w:cstheme="majorBidi"/>
              <w:sz w:val="20"/>
              <w:szCs w:val="20"/>
              <w:lang w:val="en"/>
            </w:rPr>
          </w:rPrChange>
        </w:rPr>
        <w:t>substantial</w:t>
      </w:r>
      <w:r w:rsidRPr="008E088B">
        <w:rPr>
          <w:rFonts w:ascii="Book Antiqua" w:hAnsi="Book Antiqua" w:cstheme="majorBidi"/>
          <w:sz w:val="20"/>
          <w:szCs w:val="20"/>
          <w:lang w:val="en"/>
          <w:rPrChange w:id="1058" w:author="Donia Jendoubi" w:date="2019-05-21T18:26:00Z">
            <w:rPr>
              <w:rFonts w:asciiTheme="majorBidi" w:hAnsiTheme="majorBidi" w:cstheme="majorBidi"/>
              <w:sz w:val="20"/>
              <w:szCs w:val="20"/>
              <w:lang w:val="en"/>
            </w:rPr>
          </w:rPrChange>
        </w:rPr>
        <w:t xml:space="preserve"> land use and land cover change (LULC) in the </w:t>
      </w:r>
      <w:proofErr w:type="spellStart"/>
      <w:r w:rsidRPr="008E088B">
        <w:rPr>
          <w:rFonts w:ascii="Book Antiqua" w:hAnsi="Book Antiqua" w:cstheme="majorBidi"/>
          <w:sz w:val="20"/>
          <w:szCs w:val="20"/>
          <w:lang w:val="en"/>
          <w:rPrChange w:id="1059" w:author="Donia Jendoubi" w:date="2019-05-21T18:26:00Z">
            <w:rPr>
              <w:rFonts w:asciiTheme="majorBidi" w:hAnsiTheme="majorBidi" w:cstheme="majorBidi"/>
              <w:sz w:val="20"/>
              <w:szCs w:val="20"/>
              <w:lang w:val="en"/>
            </w:rPr>
          </w:rPrChange>
        </w:rPr>
        <w:t>Wadi</w:t>
      </w:r>
      <w:proofErr w:type="spellEnd"/>
      <w:r w:rsidRPr="008E088B">
        <w:rPr>
          <w:rFonts w:ascii="Book Antiqua" w:hAnsi="Book Antiqua" w:cstheme="majorBidi"/>
          <w:sz w:val="20"/>
          <w:szCs w:val="20"/>
          <w:lang w:val="en"/>
          <w:rPrChange w:id="1060" w:author="Donia Jendoubi" w:date="2019-05-21T18:26:00Z">
            <w:rPr>
              <w:rFonts w:asciiTheme="majorBidi" w:hAnsiTheme="majorBidi" w:cstheme="majorBidi"/>
              <w:sz w:val="20"/>
              <w:szCs w:val="20"/>
              <w:lang w:val="en"/>
            </w:rPr>
          </w:rPrChange>
        </w:rPr>
        <w:t xml:space="preserve"> Beja watershed after 1980. Field crops constituted the predominant land use type, accounting for approximately 82% in 1985 and 71% in 2016. Plantation forest also increased from 3.9% in 1985 to 9% of the watershed in 2016. In 1980, to remedy the degrading effects of monoculture of annual cropping, deforestation, and overgrazing on the pastures and the forests, a </w:t>
      </w:r>
      <w:proofErr w:type="spellStart"/>
      <w:r w:rsidRPr="008E088B">
        <w:rPr>
          <w:rFonts w:ascii="Book Antiqua" w:hAnsi="Book Antiqua" w:cstheme="majorBidi"/>
          <w:sz w:val="20"/>
          <w:szCs w:val="20"/>
          <w:lang w:val="en"/>
          <w:rPrChange w:id="1061" w:author="Donia Jendoubi" w:date="2019-05-21T18:26:00Z">
            <w:rPr>
              <w:rFonts w:asciiTheme="majorBidi" w:hAnsiTheme="majorBidi" w:cstheme="majorBidi"/>
              <w:sz w:val="20"/>
              <w:szCs w:val="20"/>
              <w:lang w:val="en"/>
            </w:rPr>
          </w:rPrChange>
        </w:rPr>
        <w:t>programme</w:t>
      </w:r>
      <w:proofErr w:type="spellEnd"/>
      <w:r w:rsidRPr="008E088B">
        <w:rPr>
          <w:rFonts w:ascii="Book Antiqua" w:hAnsi="Book Antiqua" w:cstheme="majorBidi"/>
          <w:sz w:val="20"/>
          <w:szCs w:val="20"/>
          <w:lang w:val="en"/>
          <w:rPrChange w:id="1062" w:author="Donia Jendoubi" w:date="2019-05-21T18:26:00Z">
            <w:rPr>
              <w:rFonts w:asciiTheme="majorBidi" w:hAnsiTheme="majorBidi" w:cstheme="majorBidi"/>
              <w:sz w:val="20"/>
              <w:szCs w:val="20"/>
              <w:lang w:val="en"/>
            </w:rPr>
          </w:rPrChange>
        </w:rPr>
        <w:t xml:space="preserve"> developed by ODESYPANO (Office Development </w:t>
      </w:r>
      <w:proofErr w:type="spellStart"/>
      <w:r w:rsidRPr="008E088B">
        <w:rPr>
          <w:rFonts w:ascii="Book Antiqua" w:hAnsi="Book Antiqua" w:cstheme="majorBidi"/>
          <w:sz w:val="20"/>
          <w:szCs w:val="20"/>
          <w:lang w:val="en"/>
          <w:rPrChange w:id="1063" w:author="Donia Jendoubi" w:date="2019-05-21T18:26:00Z">
            <w:rPr>
              <w:rFonts w:asciiTheme="majorBidi" w:hAnsiTheme="majorBidi" w:cstheme="majorBidi"/>
              <w:sz w:val="20"/>
              <w:szCs w:val="20"/>
              <w:lang w:val="en"/>
            </w:rPr>
          </w:rPrChange>
        </w:rPr>
        <w:t>Sylvo</w:t>
      </w:r>
      <w:proofErr w:type="spellEnd"/>
      <w:r w:rsidRPr="008E088B">
        <w:rPr>
          <w:rFonts w:ascii="Book Antiqua" w:hAnsi="Book Antiqua" w:cstheme="majorBidi"/>
          <w:sz w:val="20"/>
          <w:szCs w:val="20"/>
          <w:lang w:val="en"/>
          <w:rPrChange w:id="1064" w:author="Donia Jendoubi" w:date="2019-05-21T18:26:00Z">
            <w:rPr>
              <w:rFonts w:asciiTheme="majorBidi" w:hAnsiTheme="majorBidi" w:cstheme="majorBidi"/>
              <w:sz w:val="20"/>
              <w:szCs w:val="20"/>
              <w:lang w:val="en"/>
            </w:rPr>
          </w:rPrChange>
        </w:rPr>
        <w:t xml:space="preserve">-Pastoral Nord </w:t>
      </w:r>
      <w:proofErr w:type="spellStart"/>
      <w:r w:rsidRPr="008E088B">
        <w:rPr>
          <w:rFonts w:ascii="Book Antiqua" w:hAnsi="Book Antiqua" w:cstheme="majorBidi"/>
          <w:sz w:val="20"/>
          <w:szCs w:val="20"/>
          <w:lang w:val="en"/>
          <w:rPrChange w:id="1065" w:author="Donia Jendoubi" w:date="2019-05-21T18:26:00Z">
            <w:rPr>
              <w:rFonts w:asciiTheme="majorBidi" w:hAnsiTheme="majorBidi" w:cstheme="majorBidi"/>
              <w:sz w:val="20"/>
              <w:szCs w:val="20"/>
              <w:lang w:val="en"/>
            </w:rPr>
          </w:rPrChange>
        </w:rPr>
        <w:t>Ouest</w:t>
      </w:r>
      <w:proofErr w:type="spellEnd"/>
      <w:r w:rsidRPr="008E088B">
        <w:rPr>
          <w:rFonts w:ascii="Book Antiqua" w:hAnsi="Book Antiqua" w:cstheme="majorBidi"/>
          <w:sz w:val="20"/>
          <w:szCs w:val="20"/>
          <w:lang w:val="en"/>
          <w:rPrChange w:id="1066" w:author="Donia Jendoubi" w:date="2019-05-21T18:26:00Z">
            <w:rPr>
              <w:rFonts w:asciiTheme="majorBidi" w:hAnsiTheme="majorBidi" w:cstheme="majorBidi"/>
              <w:sz w:val="20"/>
              <w:szCs w:val="20"/>
              <w:lang w:val="en"/>
            </w:rPr>
          </w:rPrChange>
        </w:rPr>
        <w:t xml:space="preserve">) and financed by the World Bank implemented some conservation activities including development of permanent vegetative cover by olive trees and </w:t>
      </w:r>
      <w:proofErr w:type="spellStart"/>
      <w:r w:rsidRPr="008E088B">
        <w:rPr>
          <w:rFonts w:ascii="Book Antiqua" w:hAnsi="Book Antiqua" w:cstheme="majorBidi"/>
          <w:sz w:val="20"/>
          <w:szCs w:val="20"/>
          <w:lang w:val="en"/>
          <w:rPrChange w:id="1067" w:author="Donia Jendoubi" w:date="2019-05-21T18:26:00Z">
            <w:rPr>
              <w:rFonts w:asciiTheme="majorBidi" w:hAnsiTheme="majorBidi" w:cstheme="majorBidi"/>
              <w:sz w:val="20"/>
              <w:szCs w:val="20"/>
              <w:lang w:val="en"/>
            </w:rPr>
          </w:rPrChange>
        </w:rPr>
        <w:t>sylvo</w:t>
      </w:r>
      <w:proofErr w:type="spellEnd"/>
      <w:r w:rsidRPr="008E088B">
        <w:rPr>
          <w:rFonts w:ascii="Book Antiqua" w:hAnsi="Book Antiqua" w:cstheme="majorBidi"/>
          <w:sz w:val="20"/>
          <w:szCs w:val="20"/>
          <w:lang w:val="en"/>
          <w:rPrChange w:id="1068" w:author="Donia Jendoubi" w:date="2019-05-21T18:26:00Z">
            <w:rPr>
              <w:rFonts w:asciiTheme="majorBidi" w:hAnsiTheme="majorBidi" w:cstheme="majorBidi"/>
              <w:sz w:val="20"/>
              <w:szCs w:val="20"/>
              <w:lang w:val="en"/>
            </w:rPr>
          </w:rPrChange>
        </w:rPr>
        <w:t>-pastoral management. An agroforestry (agro</w:t>
      </w:r>
      <w:ins w:id="1069" w:author="Donia Jendoubi" w:date="2019-05-21T18:27:00Z">
        <w:r w:rsidR="008E088B">
          <w:rPr>
            <w:rFonts w:ascii="Book Antiqua" w:hAnsi="Book Antiqua" w:cstheme="majorBidi"/>
            <w:sz w:val="20"/>
            <w:szCs w:val="20"/>
            <w:lang w:val="en"/>
          </w:rPr>
          <w:t>-</w:t>
        </w:r>
      </w:ins>
      <w:proofErr w:type="spellStart"/>
      <w:r w:rsidRPr="008E088B">
        <w:rPr>
          <w:rFonts w:ascii="Book Antiqua" w:hAnsi="Book Antiqua" w:cstheme="majorBidi"/>
          <w:sz w:val="20"/>
          <w:szCs w:val="20"/>
          <w:lang w:val="en"/>
          <w:rPrChange w:id="1070" w:author="Donia Jendoubi" w:date="2019-05-21T18:26:00Z">
            <w:rPr>
              <w:rFonts w:asciiTheme="majorBidi" w:hAnsiTheme="majorBidi" w:cstheme="majorBidi"/>
              <w:sz w:val="20"/>
              <w:szCs w:val="20"/>
              <w:lang w:val="en"/>
            </w:rPr>
          </w:rPrChange>
        </w:rPr>
        <w:t>sylvo</w:t>
      </w:r>
      <w:proofErr w:type="spellEnd"/>
      <w:ins w:id="1071" w:author="Donia Jendoubi" w:date="2019-05-21T18:28:00Z">
        <w:r w:rsidR="008E088B">
          <w:rPr>
            <w:rFonts w:ascii="Book Antiqua" w:hAnsi="Book Antiqua" w:cstheme="majorBidi"/>
            <w:sz w:val="20"/>
            <w:szCs w:val="20"/>
            <w:lang w:val="en"/>
          </w:rPr>
          <w:t>-</w:t>
        </w:r>
      </w:ins>
      <w:r w:rsidRPr="008E088B">
        <w:rPr>
          <w:rFonts w:ascii="Book Antiqua" w:hAnsi="Book Antiqua" w:cstheme="majorBidi"/>
          <w:sz w:val="20"/>
          <w:szCs w:val="20"/>
          <w:lang w:val="en"/>
          <w:rPrChange w:id="1072" w:author="Donia Jendoubi" w:date="2019-05-21T18:26:00Z">
            <w:rPr>
              <w:rFonts w:asciiTheme="majorBidi" w:hAnsiTheme="majorBidi" w:cstheme="majorBidi"/>
              <w:sz w:val="20"/>
              <w:szCs w:val="20"/>
              <w:lang w:val="en"/>
            </w:rPr>
          </w:rPrChange>
        </w:rPr>
        <w:t xml:space="preserve">pastoral) system </w:t>
      </w:r>
      <w:proofErr w:type="gramStart"/>
      <w:r w:rsidRPr="008E088B">
        <w:rPr>
          <w:rFonts w:ascii="Book Antiqua" w:hAnsi="Book Antiqua" w:cstheme="majorBidi"/>
          <w:sz w:val="20"/>
          <w:szCs w:val="20"/>
          <w:lang w:val="en"/>
          <w:rPrChange w:id="1073" w:author="Donia Jendoubi" w:date="2019-05-21T18:26:00Z">
            <w:rPr>
              <w:rFonts w:asciiTheme="majorBidi" w:hAnsiTheme="majorBidi" w:cstheme="majorBidi"/>
              <w:sz w:val="20"/>
              <w:szCs w:val="20"/>
              <w:lang w:val="en"/>
            </w:rPr>
          </w:rPrChange>
        </w:rPr>
        <w:t>was introduced</w:t>
      </w:r>
      <w:proofErr w:type="gramEnd"/>
      <w:r w:rsidRPr="008E088B">
        <w:rPr>
          <w:rFonts w:ascii="Book Antiqua" w:hAnsi="Book Antiqua" w:cstheme="majorBidi"/>
          <w:sz w:val="20"/>
          <w:szCs w:val="20"/>
          <w:lang w:val="en"/>
          <w:rPrChange w:id="1074" w:author="Donia Jendoubi" w:date="2019-05-21T18:26:00Z">
            <w:rPr>
              <w:rFonts w:asciiTheme="majorBidi" w:hAnsiTheme="majorBidi" w:cstheme="majorBidi"/>
              <w:sz w:val="20"/>
              <w:szCs w:val="20"/>
              <w:lang w:val="en"/>
            </w:rPr>
          </w:rPrChange>
        </w:rPr>
        <w:t xml:space="preserve"> in 1982 as an alternative </w:t>
      </w:r>
      <w:proofErr w:type="spellStart"/>
      <w:r w:rsidRPr="008E088B">
        <w:rPr>
          <w:rFonts w:ascii="Book Antiqua" w:hAnsi="Book Antiqua" w:cstheme="majorBidi"/>
          <w:sz w:val="20"/>
          <w:szCs w:val="20"/>
          <w:lang w:val="en"/>
          <w:rPrChange w:id="1075" w:author="Donia Jendoubi" w:date="2019-05-21T18:26:00Z">
            <w:rPr>
              <w:rFonts w:asciiTheme="majorBidi" w:hAnsiTheme="majorBidi" w:cstheme="majorBidi"/>
              <w:sz w:val="20"/>
              <w:szCs w:val="20"/>
              <w:lang w:val="en"/>
            </w:rPr>
          </w:rPrChange>
        </w:rPr>
        <w:t>programme</w:t>
      </w:r>
      <w:proofErr w:type="spellEnd"/>
      <w:r w:rsidRPr="008E088B">
        <w:rPr>
          <w:rFonts w:ascii="Book Antiqua" w:hAnsi="Book Antiqua" w:cstheme="majorBidi"/>
          <w:sz w:val="20"/>
          <w:szCs w:val="20"/>
          <w:lang w:val="en"/>
          <w:rPrChange w:id="1076" w:author="Donia Jendoubi" w:date="2019-05-21T18:26:00Z">
            <w:rPr>
              <w:rFonts w:asciiTheme="majorBidi" w:hAnsiTheme="majorBidi" w:cstheme="majorBidi"/>
              <w:sz w:val="20"/>
              <w:szCs w:val="20"/>
              <w:lang w:val="en"/>
            </w:rPr>
          </w:rPrChange>
        </w:rPr>
        <w:t xml:space="preserve"> of development and conservation in the region. This system included converting annual cropping into a combination of annual crops but </w:t>
      </w:r>
      <w:proofErr w:type="spellStart"/>
      <w:r w:rsidRPr="008E088B">
        <w:rPr>
          <w:rFonts w:ascii="Book Antiqua" w:hAnsi="Book Antiqua" w:cstheme="majorBidi"/>
          <w:sz w:val="20"/>
          <w:szCs w:val="20"/>
          <w:lang w:val="en"/>
          <w:rPrChange w:id="1077" w:author="Donia Jendoubi" w:date="2019-05-21T18:26:00Z">
            <w:rPr>
              <w:rFonts w:asciiTheme="majorBidi" w:hAnsiTheme="majorBidi" w:cstheme="majorBidi"/>
              <w:sz w:val="20"/>
              <w:szCs w:val="20"/>
              <w:lang w:val="en"/>
            </w:rPr>
          </w:rPrChange>
        </w:rPr>
        <w:t>interplanted</w:t>
      </w:r>
      <w:proofErr w:type="spellEnd"/>
      <w:r w:rsidRPr="008E088B">
        <w:rPr>
          <w:rFonts w:ascii="Book Antiqua" w:hAnsi="Book Antiqua" w:cstheme="majorBidi"/>
          <w:sz w:val="20"/>
          <w:szCs w:val="20"/>
          <w:lang w:val="en"/>
          <w:rPrChange w:id="1078" w:author="Donia Jendoubi" w:date="2019-05-21T18:26:00Z">
            <w:rPr>
              <w:rFonts w:asciiTheme="majorBidi" w:hAnsiTheme="majorBidi" w:cstheme="majorBidi"/>
              <w:sz w:val="20"/>
              <w:szCs w:val="20"/>
              <w:lang w:val="en"/>
            </w:rPr>
          </w:rPrChange>
        </w:rPr>
        <w:t xml:space="preserve"> with olive trees (in this study classified as “permanent crops”). This area increased from 3.4% in 1985 when it </w:t>
      </w:r>
      <w:proofErr w:type="gramStart"/>
      <w:r w:rsidRPr="008E088B">
        <w:rPr>
          <w:rFonts w:ascii="Book Antiqua" w:hAnsi="Book Antiqua" w:cstheme="majorBidi"/>
          <w:sz w:val="20"/>
          <w:szCs w:val="20"/>
          <w:lang w:val="en"/>
          <w:rPrChange w:id="1079" w:author="Donia Jendoubi" w:date="2019-05-21T18:26:00Z">
            <w:rPr>
              <w:rFonts w:asciiTheme="majorBidi" w:hAnsiTheme="majorBidi" w:cstheme="majorBidi"/>
              <w:sz w:val="20"/>
              <w:szCs w:val="20"/>
              <w:lang w:val="en"/>
            </w:rPr>
          </w:rPrChange>
        </w:rPr>
        <w:t>was introduced for the first time in the region and extended to 7.3% in 2016</w:t>
      </w:r>
      <w:proofErr w:type="gramEnd"/>
      <w:r w:rsidRPr="008E088B">
        <w:rPr>
          <w:rFonts w:ascii="Book Antiqua" w:hAnsi="Book Antiqua" w:cstheme="majorBidi"/>
          <w:sz w:val="20"/>
          <w:szCs w:val="20"/>
          <w:lang w:val="en"/>
          <w:rPrChange w:id="1080" w:author="Donia Jendoubi" w:date="2019-05-21T18:26:00Z">
            <w:rPr>
              <w:rFonts w:asciiTheme="majorBidi" w:hAnsiTheme="majorBidi" w:cstheme="majorBidi"/>
              <w:sz w:val="20"/>
              <w:szCs w:val="20"/>
              <w:lang w:val="en"/>
            </w:rPr>
          </w:rPrChange>
        </w:rPr>
        <w:t xml:space="preserve">. The local </w:t>
      </w:r>
      <w:r w:rsidR="000F4C9A" w:rsidRPr="008E088B">
        <w:rPr>
          <w:rFonts w:ascii="Book Antiqua" w:hAnsi="Book Antiqua" w:cstheme="majorBidi"/>
          <w:sz w:val="20"/>
          <w:szCs w:val="20"/>
          <w:lang w:val="en"/>
          <w:rPrChange w:id="1081" w:author="Donia Jendoubi" w:date="2019-05-21T18:26:00Z">
            <w:rPr>
              <w:rFonts w:asciiTheme="majorBidi" w:hAnsiTheme="majorBidi" w:cstheme="majorBidi"/>
              <w:sz w:val="20"/>
              <w:szCs w:val="20"/>
              <w:lang w:val="en"/>
            </w:rPr>
          </w:rPrChange>
        </w:rPr>
        <w:t>farmers</w:t>
      </w:r>
      <w:r w:rsidRPr="008E088B">
        <w:rPr>
          <w:rFonts w:ascii="Book Antiqua" w:hAnsi="Book Antiqua" w:cstheme="majorBidi"/>
          <w:sz w:val="20"/>
          <w:szCs w:val="20"/>
          <w:lang w:val="en"/>
          <w:rPrChange w:id="1082" w:author="Donia Jendoubi" w:date="2019-05-21T18:26:00Z">
            <w:rPr>
              <w:rFonts w:asciiTheme="majorBidi" w:hAnsiTheme="majorBidi" w:cstheme="majorBidi"/>
              <w:sz w:val="20"/>
              <w:szCs w:val="20"/>
              <w:lang w:val="en"/>
            </w:rPr>
          </w:rPrChange>
        </w:rPr>
        <w:t xml:space="preserve"> took this </w:t>
      </w:r>
      <w:r w:rsidR="000F4C9A" w:rsidRPr="008E088B">
        <w:rPr>
          <w:rFonts w:ascii="Book Antiqua" w:hAnsi="Book Antiqua" w:cstheme="majorBidi"/>
          <w:sz w:val="20"/>
          <w:szCs w:val="20"/>
          <w:lang w:val="en"/>
          <w:rPrChange w:id="1083" w:author="Donia Jendoubi" w:date="2019-05-21T18:26:00Z">
            <w:rPr>
              <w:rFonts w:asciiTheme="majorBidi" w:hAnsiTheme="majorBidi" w:cstheme="majorBidi"/>
              <w:sz w:val="20"/>
              <w:szCs w:val="20"/>
              <w:lang w:val="en"/>
            </w:rPr>
          </w:rPrChange>
        </w:rPr>
        <w:t>alternative</w:t>
      </w:r>
      <w:r w:rsidRPr="008E088B">
        <w:rPr>
          <w:rFonts w:ascii="Book Antiqua" w:hAnsi="Book Antiqua" w:cstheme="majorBidi"/>
          <w:sz w:val="20"/>
          <w:szCs w:val="20"/>
          <w:lang w:val="en"/>
          <w:rPrChange w:id="1084" w:author="Donia Jendoubi" w:date="2019-05-21T18:26:00Z">
            <w:rPr>
              <w:rFonts w:asciiTheme="majorBidi" w:hAnsiTheme="majorBidi" w:cstheme="majorBidi"/>
              <w:sz w:val="20"/>
              <w:szCs w:val="20"/>
              <w:lang w:val="en"/>
            </w:rPr>
          </w:rPrChange>
        </w:rPr>
        <w:t xml:space="preserve"> when they believed that their </w:t>
      </w:r>
      <w:r w:rsidR="000F4C9A" w:rsidRPr="008E088B">
        <w:rPr>
          <w:rFonts w:ascii="Book Antiqua" w:hAnsi="Book Antiqua" w:cstheme="majorBidi"/>
          <w:sz w:val="20"/>
          <w:szCs w:val="20"/>
          <w:lang w:val="en"/>
          <w:rPrChange w:id="1085" w:author="Donia Jendoubi" w:date="2019-05-21T18:26:00Z">
            <w:rPr>
              <w:rFonts w:asciiTheme="majorBidi" w:hAnsiTheme="majorBidi" w:cstheme="majorBidi"/>
              <w:sz w:val="20"/>
              <w:szCs w:val="20"/>
              <w:lang w:val="en"/>
            </w:rPr>
          </w:rPrChange>
        </w:rPr>
        <w:t>soils</w:t>
      </w:r>
      <w:r w:rsidRPr="008E088B">
        <w:rPr>
          <w:rFonts w:ascii="Book Antiqua" w:hAnsi="Book Antiqua" w:cstheme="majorBidi"/>
          <w:sz w:val="20"/>
          <w:szCs w:val="20"/>
          <w:lang w:val="en"/>
          <w:rPrChange w:id="1086" w:author="Donia Jendoubi" w:date="2019-05-21T18:26:00Z">
            <w:rPr>
              <w:rFonts w:asciiTheme="majorBidi" w:hAnsiTheme="majorBidi" w:cstheme="majorBidi"/>
              <w:sz w:val="20"/>
              <w:szCs w:val="20"/>
              <w:lang w:val="en"/>
            </w:rPr>
          </w:rPrChange>
        </w:rPr>
        <w:t xml:space="preserve"> had become </w:t>
      </w:r>
      <w:r w:rsidR="00D320E0" w:rsidRPr="008E088B">
        <w:rPr>
          <w:rFonts w:ascii="Book Antiqua" w:hAnsi="Book Antiqua" w:cstheme="majorBidi"/>
          <w:sz w:val="20"/>
          <w:szCs w:val="20"/>
          <w:lang w:val="en"/>
          <w:rPrChange w:id="1087" w:author="Donia Jendoubi" w:date="2019-05-21T18:26:00Z">
            <w:rPr>
              <w:rFonts w:asciiTheme="majorBidi" w:hAnsiTheme="majorBidi" w:cstheme="majorBidi"/>
              <w:sz w:val="20"/>
              <w:szCs w:val="20"/>
              <w:lang w:val="en"/>
            </w:rPr>
          </w:rPrChange>
        </w:rPr>
        <w:t>poor</w:t>
      </w:r>
      <w:r w:rsidRPr="008E088B">
        <w:rPr>
          <w:rFonts w:ascii="Book Antiqua" w:hAnsi="Book Antiqua" w:cstheme="majorBidi"/>
          <w:sz w:val="20"/>
          <w:szCs w:val="20"/>
          <w:lang w:val="en"/>
          <w:rPrChange w:id="1088" w:author="Donia Jendoubi" w:date="2019-05-21T18:26:00Z">
            <w:rPr>
              <w:rFonts w:asciiTheme="majorBidi" w:hAnsiTheme="majorBidi" w:cstheme="majorBidi"/>
              <w:sz w:val="20"/>
              <w:szCs w:val="20"/>
              <w:lang w:val="en"/>
            </w:rPr>
          </w:rPrChange>
        </w:rPr>
        <w:t xml:space="preserve"> and no longer </w:t>
      </w:r>
      <w:r w:rsidR="00D320E0" w:rsidRPr="008E088B">
        <w:rPr>
          <w:rFonts w:ascii="Book Antiqua" w:hAnsi="Book Antiqua" w:cstheme="majorBidi"/>
          <w:sz w:val="20"/>
          <w:szCs w:val="20"/>
          <w:lang w:val="en"/>
          <w:rPrChange w:id="1089" w:author="Donia Jendoubi" w:date="2019-05-21T18:26:00Z">
            <w:rPr>
              <w:rFonts w:asciiTheme="majorBidi" w:hAnsiTheme="majorBidi" w:cstheme="majorBidi"/>
              <w:sz w:val="20"/>
              <w:szCs w:val="20"/>
              <w:lang w:val="en"/>
            </w:rPr>
          </w:rPrChange>
        </w:rPr>
        <w:t>gainful</w:t>
      </w:r>
      <w:r w:rsidRPr="008E088B">
        <w:rPr>
          <w:rFonts w:ascii="Book Antiqua" w:hAnsi="Book Antiqua" w:cstheme="majorBidi"/>
          <w:sz w:val="20"/>
          <w:szCs w:val="20"/>
          <w:lang w:val="en"/>
          <w:rPrChange w:id="1090" w:author="Donia Jendoubi" w:date="2019-05-21T18:26:00Z">
            <w:rPr>
              <w:rFonts w:asciiTheme="majorBidi" w:hAnsiTheme="majorBidi" w:cstheme="majorBidi"/>
              <w:sz w:val="20"/>
              <w:szCs w:val="20"/>
              <w:lang w:val="en"/>
            </w:rPr>
          </w:rPrChange>
        </w:rPr>
        <w:t xml:space="preserve"> for annual crop production. Grazing land remained almost unchanged in terms of area, as it </w:t>
      </w:r>
      <w:proofErr w:type="gramStart"/>
      <w:r w:rsidRPr="008E088B">
        <w:rPr>
          <w:rFonts w:ascii="Book Antiqua" w:hAnsi="Book Antiqua" w:cstheme="majorBidi"/>
          <w:sz w:val="20"/>
          <w:szCs w:val="20"/>
          <w:lang w:val="en"/>
          <w:rPrChange w:id="1091" w:author="Donia Jendoubi" w:date="2019-05-21T18:26:00Z">
            <w:rPr>
              <w:rFonts w:asciiTheme="majorBidi" w:hAnsiTheme="majorBidi" w:cstheme="majorBidi"/>
              <w:sz w:val="20"/>
              <w:szCs w:val="20"/>
              <w:lang w:val="en"/>
            </w:rPr>
          </w:rPrChange>
        </w:rPr>
        <w:t>is spread</w:t>
      </w:r>
      <w:proofErr w:type="gramEnd"/>
      <w:r w:rsidRPr="008E088B">
        <w:rPr>
          <w:rFonts w:ascii="Book Antiqua" w:hAnsi="Book Antiqua" w:cstheme="majorBidi"/>
          <w:sz w:val="20"/>
          <w:szCs w:val="20"/>
          <w:lang w:val="en"/>
          <w:rPrChange w:id="1092" w:author="Donia Jendoubi" w:date="2019-05-21T18:26:00Z">
            <w:rPr>
              <w:rFonts w:asciiTheme="majorBidi" w:hAnsiTheme="majorBidi" w:cstheme="majorBidi"/>
              <w:sz w:val="20"/>
              <w:szCs w:val="20"/>
              <w:lang w:val="en"/>
            </w:rPr>
          </w:rPrChange>
        </w:rPr>
        <w:t xml:space="preserve"> over badlands, barren lands, and </w:t>
      </w:r>
      <w:r w:rsidR="000F4C9A" w:rsidRPr="008E088B">
        <w:rPr>
          <w:rFonts w:ascii="Book Antiqua" w:hAnsi="Book Antiqua" w:cstheme="majorBidi"/>
          <w:sz w:val="20"/>
          <w:szCs w:val="20"/>
          <w:lang w:val="en"/>
          <w:rPrChange w:id="1093" w:author="Donia Jendoubi" w:date="2019-05-21T18:26:00Z">
            <w:rPr>
              <w:rFonts w:asciiTheme="majorBidi" w:hAnsiTheme="majorBidi" w:cstheme="majorBidi"/>
              <w:sz w:val="20"/>
              <w:szCs w:val="20"/>
              <w:lang w:val="en"/>
            </w:rPr>
          </w:rPrChange>
        </w:rPr>
        <w:t>riverbanks</w:t>
      </w:r>
      <w:r w:rsidRPr="008E088B">
        <w:rPr>
          <w:rFonts w:ascii="Book Antiqua" w:hAnsi="Book Antiqua" w:cstheme="majorBidi"/>
          <w:sz w:val="20"/>
          <w:szCs w:val="20"/>
          <w:lang w:val="en"/>
          <w:rPrChange w:id="1094" w:author="Donia Jendoubi" w:date="2019-05-21T18:26:00Z">
            <w:rPr>
              <w:rFonts w:asciiTheme="majorBidi" w:hAnsiTheme="majorBidi" w:cstheme="majorBidi"/>
              <w:sz w:val="20"/>
              <w:szCs w:val="20"/>
              <w:lang w:val="en"/>
            </w:rPr>
          </w:rPrChange>
        </w:rPr>
        <w:t xml:space="preserve"> with a high concentration of eroded and poor soils.  </w:t>
      </w:r>
    </w:p>
    <w:p w:rsidR="008E4947" w:rsidRPr="008E088B" w:rsidRDefault="008A184E">
      <w:pPr>
        <w:pStyle w:val="Heading3"/>
        <w:jc w:val="both"/>
        <w:rPr>
          <w:rFonts w:ascii="Book Antiqua" w:hAnsi="Book Antiqua"/>
          <w:szCs w:val="20"/>
          <w:lang w:val="en"/>
          <w:rPrChange w:id="1095" w:author="Donia Jendoubi" w:date="2019-05-21T18:26:00Z">
            <w:rPr>
              <w:lang w:val="en"/>
            </w:rPr>
          </w:rPrChange>
        </w:rPr>
        <w:pPrChange w:id="1096" w:author="Donia Jendoubi" w:date="2019-05-21T18:26:00Z">
          <w:pPr>
            <w:pStyle w:val="Heading3"/>
          </w:pPr>
        </w:pPrChange>
      </w:pPr>
      <w:r w:rsidRPr="008E088B">
        <w:rPr>
          <w:rFonts w:ascii="Book Antiqua" w:hAnsi="Book Antiqua"/>
          <w:szCs w:val="20"/>
          <w:lang w:val="en"/>
          <w:rPrChange w:id="1097" w:author="Donia Jendoubi" w:date="2019-05-21T18:26:00Z">
            <w:rPr>
              <w:lang w:val="en"/>
            </w:rPr>
          </w:rPrChange>
        </w:rPr>
        <w:t xml:space="preserve">2.2.2. </w:t>
      </w:r>
      <w:r w:rsidR="008E4947" w:rsidRPr="008E088B">
        <w:rPr>
          <w:rFonts w:ascii="Book Antiqua" w:hAnsi="Book Antiqua"/>
          <w:szCs w:val="20"/>
          <w:lang w:val="en"/>
          <w:rPrChange w:id="1098" w:author="Donia Jendoubi" w:date="2019-05-21T18:26:00Z">
            <w:rPr>
              <w:lang w:val="en"/>
            </w:rPr>
          </w:rPrChange>
        </w:rPr>
        <w:t xml:space="preserve">Soil sampling </w:t>
      </w:r>
    </w:p>
    <w:p w:rsidR="008A184E" w:rsidRPr="008E088B" w:rsidDel="00715BC7" w:rsidRDefault="008A184E">
      <w:pPr>
        <w:autoSpaceDE w:val="0"/>
        <w:autoSpaceDN w:val="0"/>
        <w:adjustRightInd w:val="0"/>
        <w:spacing w:after="0" w:line="240" w:lineRule="auto"/>
        <w:jc w:val="both"/>
        <w:rPr>
          <w:del w:id="1099" w:author="Donia Jendoubi" w:date="2019-05-21T16:42:00Z"/>
          <w:rFonts w:ascii="Book Antiqua" w:hAnsi="Book Antiqua" w:cstheme="majorBidi"/>
          <w:sz w:val="20"/>
          <w:szCs w:val="20"/>
          <w:lang w:val="en"/>
          <w:rPrChange w:id="1100" w:author="Donia Jendoubi" w:date="2019-05-21T18:26:00Z">
            <w:rPr>
              <w:del w:id="1101" w:author="Donia Jendoubi" w:date="2019-05-21T16:42:00Z"/>
              <w:rFonts w:asciiTheme="majorBidi" w:hAnsiTheme="majorBidi" w:cstheme="majorBidi"/>
              <w:sz w:val="20"/>
              <w:szCs w:val="20"/>
              <w:lang w:val="en"/>
            </w:rPr>
          </w:rPrChange>
        </w:rPr>
        <w:pPrChange w:id="1102" w:author="Donia Jendoubi" w:date="2019-05-21T18:26:00Z">
          <w:pPr>
            <w:autoSpaceDE w:val="0"/>
            <w:autoSpaceDN w:val="0"/>
            <w:adjustRightInd w:val="0"/>
            <w:spacing w:after="0" w:line="240" w:lineRule="auto"/>
          </w:pPr>
        </w:pPrChange>
      </w:pPr>
    </w:p>
    <w:p w:rsidR="003C634C" w:rsidRPr="008E088B" w:rsidRDefault="003C634C" w:rsidP="008E088B">
      <w:pPr>
        <w:autoSpaceDE w:val="0"/>
        <w:autoSpaceDN w:val="0"/>
        <w:adjustRightInd w:val="0"/>
        <w:spacing w:after="0"/>
        <w:jc w:val="both"/>
        <w:rPr>
          <w:ins w:id="1103" w:author="Donia Jendoubi" w:date="2019-05-15T11:32:00Z"/>
          <w:rFonts w:ascii="Book Antiqua" w:hAnsi="Book Antiqua" w:cstheme="majorBidi"/>
          <w:sz w:val="20"/>
          <w:szCs w:val="20"/>
          <w:lang w:val="en"/>
          <w:rPrChange w:id="1104" w:author="Donia Jendoubi" w:date="2019-05-21T18:26:00Z">
            <w:rPr>
              <w:ins w:id="1105" w:author="Donia Jendoubi" w:date="2019-05-15T11:32:00Z"/>
              <w:rFonts w:asciiTheme="majorBidi" w:hAnsiTheme="majorBidi" w:cstheme="majorBidi"/>
              <w:sz w:val="20"/>
              <w:szCs w:val="20"/>
              <w:lang w:val="en"/>
            </w:rPr>
          </w:rPrChange>
        </w:rPr>
      </w:pPr>
    </w:p>
    <w:p w:rsidR="008E4947" w:rsidRPr="008E088B" w:rsidRDefault="008E4947" w:rsidP="008E088B">
      <w:pPr>
        <w:autoSpaceDE w:val="0"/>
        <w:autoSpaceDN w:val="0"/>
        <w:adjustRightInd w:val="0"/>
        <w:spacing w:after="0"/>
        <w:jc w:val="both"/>
        <w:rPr>
          <w:rFonts w:ascii="Book Antiqua" w:hAnsi="Book Antiqua" w:cstheme="majorBidi"/>
          <w:sz w:val="20"/>
          <w:szCs w:val="20"/>
          <w:lang w:val="en"/>
          <w:rPrChange w:id="1106"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1107" w:author="Donia Jendoubi" w:date="2019-05-21T18:26:00Z">
            <w:rPr>
              <w:rFonts w:asciiTheme="majorBidi" w:hAnsiTheme="majorBidi" w:cstheme="majorBidi"/>
              <w:sz w:val="20"/>
              <w:szCs w:val="20"/>
              <w:lang w:val="en"/>
            </w:rPr>
          </w:rPrChange>
        </w:rPr>
        <w:t xml:space="preserve">We selected four land use </w:t>
      </w:r>
      <w:del w:id="1108" w:author="Donia Jendoubi" w:date="2019-05-15T10:59:00Z">
        <w:r w:rsidRPr="008E088B" w:rsidDel="0061082D">
          <w:rPr>
            <w:rFonts w:ascii="Book Antiqua" w:hAnsi="Book Antiqua" w:cstheme="majorBidi"/>
            <w:sz w:val="20"/>
            <w:szCs w:val="20"/>
            <w:lang w:val="en"/>
            <w:rPrChange w:id="1109" w:author="Donia Jendoubi" w:date="2019-05-21T18:26:00Z">
              <w:rPr>
                <w:rFonts w:asciiTheme="majorBidi" w:hAnsiTheme="majorBidi" w:cstheme="majorBidi"/>
                <w:sz w:val="20"/>
                <w:szCs w:val="20"/>
                <w:lang w:val="en"/>
              </w:rPr>
            </w:rPrChange>
          </w:rPr>
          <w:delText xml:space="preserve">classes </w:delText>
        </w:r>
      </w:del>
      <w:ins w:id="1110" w:author="Donia Jendoubi" w:date="2019-05-15T10:59:00Z">
        <w:r w:rsidR="0061082D" w:rsidRPr="008E088B">
          <w:rPr>
            <w:rFonts w:ascii="Book Antiqua" w:hAnsi="Book Antiqua" w:cstheme="majorBidi"/>
            <w:sz w:val="20"/>
            <w:szCs w:val="20"/>
            <w:lang w:val="en"/>
            <w:rPrChange w:id="1111" w:author="Donia Jendoubi" w:date="2019-05-21T18:26:00Z">
              <w:rPr>
                <w:rFonts w:asciiTheme="majorBidi" w:hAnsiTheme="majorBidi" w:cstheme="majorBidi"/>
                <w:sz w:val="20"/>
                <w:szCs w:val="20"/>
                <w:lang w:val="en"/>
              </w:rPr>
            </w:rPrChange>
          </w:rPr>
          <w:t xml:space="preserve">systems </w:t>
        </w:r>
      </w:ins>
      <w:ins w:id="1112" w:author="Donia Jendoubi" w:date="2019-05-15T11:02:00Z">
        <w:r w:rsidR="0061082D" w:rsidRPr="008E088B">
          <w:rPr>
            <w:rFonts w:ascii="Book Antiqua" w:hAnsi="Book Antiqua" w:cstheme="majorBidi"/>
            <w:sz w:val="20"/>
            <w:szCs w:val="20"/>
            <w:lang w:val="en"/>
            <w:rPrChange w:id="1113" w:author="Donia Jendoubi" w:date="2019-05-21T18:26:00Z">
              <w:rPr>
                <w:rFonts w:asciiTheme="majorBidi" w:hAnsiTheme="majorBidi" w:cstheme="majorBidi"/>
                <w:sz w:val="20"/>
                <w:szCs w:val="20"/>
                <w:lang w:val="en"/>
              </w:rPr>
            </w:rPrChange>
          </w:rPr>
          <w:t>(</w:t>
        </w:r>
      </w:ins>
      <w:ins w:id="1114" w:author="Donia Jendoubi" w:date="2019-05-15T11:01:00Z">
        <w:r w:rsidR="0061082D" w:rsidRPr="008E088B">
          <w:rPr>
            <w:rFonts w:ascii="Book Antiqua" w:hAnsi="Book Antiqua" w:cstheme="majorBidi"/>
            <w:sz w:val="20"/>
            <w:szCs w:val="20"/>
            <w:lang w:val="en"/>
            <w:rPrChange w:id="1115" w:author="Donia Jendoubi" w:date="2019-05-21T18:26:00Z">
              <w:rPr>
                <w:rFonts w:asciiTheme="majorBidi" w:hAnsiTheme="majorBidi" w:cstheme="majorBidi"/>
                <w:sz w:val="20"/>
                <w:szCs w:val="20"/>
                <w:lang w:val="en"/>
              </w:rPr>
            </w:rPrChange>
          </w:rPr>
          <w:t>LUS</w:t>
        </w:r>
      </w:ins>
      <w:ins w:id="1116" w:author="Donia Jendoubi" w:date="2019-05-15T11:02:00Z">
        <w:r w:rsidR="0061082D" w:rsidRPr="008E088B">
          <w:rPr>
            <w:rFonts w:ascii="Book Antiqua" w:hAnsi="Book Antiqua" w:cstheme="majorBidi"/>
            <w:sz w:val="20"/>
            <w:szCs w:val="20"/>
            <w:lang w:val="en"/>
            <w:rPrChange w:id="1117" w:author="Donia Jendoubi" w:date="2019-05-21T18:26:00Z">
              <w:rPr>
                <w:rFonts w:asciiTheme="majorBidi" w:hAnsiTheme="majorBidi" w:cstheme="majorBidi"/>
                <w:sz w:val="20"/>
                <w:szCs w:val="20"/>
                <w:lang w:val="en"/>
              </w:rPr>
            </w:rPrChange>
          </w:rPr>
          <w:t>)</w:t>
        </w:r>
      </w:ins>
      <w:ins w:id="1118" w:author="Donia Jendoubi" w:date="2019-05-15T11:01:00Z">
        <w:r w:rsidR="0061082D" w:rsidRPr="008E088B">
          <w:rPr>
            <w:rFonts w:ascii="Book Antiqua" w:hAnsi="Book Antiqua" w:cstheme="majorBidi"/>
            <w:sz w:val="20"/>
            <w:szCs w:val="20"/>
            <w:lang w:val="en"/>
            <w:rPrChange w:id="1119" w:author="Donia Jendoubi" w:date="2019-05-21T18:26:00Z">
              <w:rPr>
                <w:rFonts w:asciiTheme="majorBidi" w:hAnsiTheme="majorBidi" w:cstheme="majorBidi"/>
                <w:sz w:val="20"/>
                <w:szCs w:val="20"/>
                <w:lang w:val="en"/>
              </w:rPr>
            </w:rPrChange>
          </w:rPr>
          <w:t xml:space="preserve"> </w:t>
        </w:r>
      </w:ins>
      <w:r w:rsidRPr="008E088B">
        <w:rPr>
          <w:rFonts w:ascii="Book Antiqua" w:hAnsi="Book Antiqua" w:cstheme="majorBidi"/>
          <w:sz w:val="20"/>
          <w:szCs w:val="20"/>
          <w:lang w:val="en"/>
          <w:rPrChange w:id="1120" w:author="Donia Jendoubi" w:date="2019-05-21T18:26:00Z">
            <w:rPr>
              <w:rFonts w:asciiTheme="majorBidi" w:hAnsiTheme="majorBidi" w:cstheme="majorBidi"/>
              <w:sz w:val="20"/>
              <w:szCs w:val="20"/>
              <w:lang w:val="en"/>
            </w:rPr>
          </w:rPrChange>
        </w:rPr>
        <w:t xml:space="preserve">(excluding built-up areas), three slope classes, </w:t>
      </w:r>
      <w:r w:rsidR="00DD0769" w:rsidRPr="008E088B">
        <w:rPr>
          <w:rFonts w:ascii="Book Antiqua" w:hAnsi="Book Antiqua" w:cstheme="majorBidi"/>
          <w:sz w:val="20"/>
          <w:szCs w:val="20"/>
          <w:lang w:val="en"/>
          <w:rPrChange w:id="1121" w:author="Donia Jendoubi" w:date="2019-05-21T18:26:00Z">
            <w:rPr>
              <w:rFonts w:asciiTheme="majorBidi" w:hAnsiTheme="majorBidi" w:cstheme="majorBidi"/>
              <w:sz w:val="20"/>
              <w:szCs w:val="20"/>
              <w:lang w:val="en"/>
            </w:rPr>
          </w:rPrChange>
        </w:rPr>
        <w:t xml:space="preserve">and </w:t>
      </w:r>
      <w:r w:rsidRPr="008E088B">
        <w:rPr>
          <w:rFonts w:ascii="Book Antiqua" w:hAnsi="Book Antiqua" w:cstheme="majorBidi"/>
          <w:sz w:val="20"/>
          <w:szCs w:val="20"/>
          <w:lang w:val="en"/>
          <w:rPrChange w:id="1122" w:author="Donia Jendoubi" w:date="2019-05-21T18:26:00Z">
            <w:rPr>
              <w:rFonts w:asciiTheme="majorBidi" w:hAnsiTheme="majorBidi" w:cstheme="majorBidi"/>
              <w:sz w:val="20"/>
              <w:szCs w:val="20"/>
              <w:lang w:val="en"/>
            </w:rPr>
          </w:rPrChange>
        </w:rPr>
        <w:t xml:space="preserve">two aspect classes to study the relations between them and their effects on SOC. The LUS were forests, field crops, permanent crops, and grazing land (table1). Aspect and slope </w:t>
      </w:r>
      <w:r w:rsidR="00D320E0" w:rsidRPr="008E088B">
        <w:rPr>
          <w:rFonts w:ascii="Book Antiqua" w:hAnsi="Book Antiqua" w:cstheme="majorBidi"/>
          <w:sz w:val="20"/>
          <w:szCs w:val="20"/>
          <w:lang w:val="en"/>
          <w:rPrChange w:id="1123" w:author="Donia Jendoubi" w:date="2019-05-21T18:26:00Z">
            <w:rPr>
              <w:rFonts w:asciiTheme="majorBidi" w:hAnsiTheme="majorBidi" w:cstheme="majorBidi"/>
              <w:sz w:val="20"/>
              <w:szCs w:val="20"/>
              <w:lang w:val="en"/>
            </w:rPr>
          </w:rPrChange>
        </w:rPr>
        <w:t>units</w:t>
      </w:r>
      <w:r w:rsidRPr="008E088B">
        <w:rPr>
          <w:rFonts w:ascii="Book Antiqua" w:hAnsi="Book Antiqua" w:cstheme="majorBidi"/>
          <w:sz w:val="20"/>
          <w:szCs w:val="20"/>
          <w:lang w:val="en"/>
          <w:rPrChange w:id="1124" w:author="Donia Jendoubi" w:date="2019-05-21T18:26:00Z">
            <w:rPr>
              <w:rFonts w:asciiTheme="majorBidi" w:hAnsiTheme="majorBidi" w:cstheme="majorBidi"/>
              <w:sz w:val="20"/>
              <w:szCs w:val="20"/>
              <w:lang w:val="en"/>
            </w:rPr>
          </w:rPrChange>
        </w:rPr>
        <w:t xml:space="preserve"> </w:t>
      </w:r>
      <w:proofErr w:type="gramStart"/>
      <w:r w:rsidRPr="008E088B">
        <w:rPr>
          <w:rFonts w:ascii="Book Antiqua" w:hAnsi="Book Antiqua" w:cstheme="majorBidi"/>
          <w:sz w:val="20"/>
          <w:szCs w:val="20"/>
          <w:lang w:val="en"/>
          <w:rPrChange w:id="1125" w:author="Donia Jendoubi" w:date="2019-05-21T18:26:00Z">
            <w:rPr>
              <w:rFonts w:asciiTheme="majorBidi" w:hAnsiTheme="majorBidi" w:cstheme="majorBidi"/>
              <w:sz w:val="20"/>
              <w:szCs w:val="20"/>
              <w:lang w:val="en"/>
            </w:rPr>
          </w:rPrChange>
        </w:rPr>
        <w:t>were derived from Lidar DTM, aligned and resampled to 30m</w:t>
      </w:r>
      <w:proofErr w:type="gramEnd"/>
      <w:r w:rsidRPr="008E088B">
        <w:rPr>
          <w:rFonts w:ascii="Book Antiqua" w:hAnsi="Book Antiqua" w:cstheme="majorBidi"/>
          <w:sz w:val="20"/>
          <w:szCs w:val="20"/>
          <w:lang w:val="en"/>
          <w:rPrChange w:id="1126" w:author="Donia Jendoubi" w:date="2019-05-21T18:26:00Z">
            <w:rPr>
              <w:rFonts w:asciiTheme="majorBidi" w:hAnsiTheme="majorBidi" w:cstheme="majorBidi"/>
              <w:sz w:val="20"/>
              <w:szCs w:val="20"/>
              <w:lang w:val="en"/>
            </w:rPr>
          </w:rPrChange>
        </w:rPr>
        <w:t>. Slope categ</w:t>
      </w:r>
      <w:r w:rsidR="00D320E0" w:rsidRPr="008E088B">
        <w:rPr>
          <w:rFonts w:ascii="Book Antiqua" w:hAnsi="Book Antiqua" w:cstheme="majorBidi"/>
          <w:sz w:val="20"/>
          <w:szCs w:val="20"/>
          <w:lang w:val="en"/>
          <w:rPrChange w:id="1127" w:author="Donia Jendoubi" w:date="2019-05-21T18:26:00Z">
            <w:rPr>
              <w:rFonts w:asciiTheme="majorBidi" w:hAnsiTheme="majorBidi" w:cstheme="majorBidi"/>
              <w:sz w:val="20"/>
              <w:szCs w:val="20"/>
              <w:lang w:val="en"/>
            </w:rPr>
          </w:rPrChange>
        </w:rPr>
        <w:t>orization was based on the FAO</w:t>
      </w:r>
      <w:r w:rsidRPr="008E088B">
        <w:rPr>
          <w:rFonts w:ascii="Book Antiqua" w:hAnsi="Book Antiqua" w:cstheme="majorBidi"/>
          <w:sz w:val="20"/>
          <w:szCs w:val="20"/>
          <w:lang w:val="en"/>
          <w:rPrChange w:id="1128" w:author="Donia Jendoubi" w:date="2019-05-21T18:26:00Z">
            <w:rPr>
              <w:rFonts w:asciiTheme="majorBidi" w:hAnsiTheme="majorBidi" w:cstheme="majorBidi"/>
              <w:sz w:val="20"/>
              <w:szCs w:val="20"/>
              <w:lang w:val="en"/>
            </w:rPr>
          </w:rPrChange>
        </w:rPr>
        <w:t xml:space="preserve"> soil description </w:t>
      </w:r>
      <w:r w:rsidR="00D320E0" w:rsidRPr="008E088B">
        <w:rPr>
          <w:rFonts w:ascii="Book Antiqua" w:hAnsi="Book Antiqua" w:cstheme="majorBidi"/>
          <w:sz w:val="20"/>
          <w:szCs w:val="20"/>
          <w:lang w:val="en"/>
          <w:rPrChange w:id="1129" w:author="Donia Jendoubi" w:date="2019-05-21T18:26:00Z">
            <w:rPr>
              <w:rFonts w:asciiTheme="majorBidi" w:hAnsiTheme="majorBidi" w:cstheme="majorBidi"/>
              <w:sz w:val="20"/>
              <w:szCs w:val="20"/>
              <w:lang w:val="en"/>
            </w:rPr>
          </w:rPrChange>
        </w:rPr>
        <w:t xml:space="preserve">guidelines </w:t>
      </w:r>
      <w:r w:rsidRPr="008E088B">
        <w:rPr>
          <w:rFonts w:ascii="Book Antiqua" w:hAnsi="Book Antiqua" w:cstheme="majorBidi"/>
          <w:sz w:val="20"/>
          <w:szCs w:val="20"/>
          <w:lang w:val="en"/>
          <w:rPrChange w:id="1130"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1131" w:author="Donia Jendoubi" w:date="2019-05-21T18:26:00Z">
            <w:rPr>
              <w:rFonts w:asciiTheme="majorBidi" w:hAnsiTheme="majorBidi" w:cstheme="majorBidi"/>
              <w:sz w:val="20"/>
              <w:szCs w:val="20"/>
              <w:lang w:val="en"/>
            </w:rPr>
          </w:rPrChange>
        </w:rPr>
        <w:instrText xml:space="preserve"> ADDIN EN.CITE &lt;EndNote&gt;&lt;Cite&gt;&lt;Author&gt;Barham&lt;/Author&gt;&lt;Year&gt;1997&lt;/Year&gt;&lt;RecNum&gt;7&lt;/RecNum&gt;&lt;DisplayText&gt;(Barham et al., 1997)&lt;/DisplayText&gt;&lt;record&gt;&lt;rec-number&gt;7&lt;/rec-number&gt;&lt;foreign-keys&gt;&lt;key app="EN" db-id="f0x9vsae9var9oet5x75r2aexf5v9s2vfrf2" timestamp="1497882816"&gt;7&lt;/key&gt;&lt;/foreign-keys&gt;&lt;ref-type name="Journal Article"&gt;17&lt;/ref-type&gt;&lt;contributors&gt;&lt;authors&gt;&lt;author&gt;Barham, Philip&lt;/author&gt;&lt;author&gt;Begg, Evan&lt;/author&gt;&lt;author&gt;Foote, Stuart&lt;/author&gt;&lt;author&gt;Henderson, John&lt;/author&gt;&lt;author&gt;Jansen, Peter&lt;/author&gt;&lt;author&gt;Pert, Harry&lt;/author&gt;&lt;author&gt;Scott, John&lt;/author&gt;&lt;author&gt;Wong, Andrew&lt;/author&gt;&lt;author&gt;Woolner, David&lt;/author&gt;&lt;/authors&gt;&lt;/contributors&gt;&lt;titles&gt;&lt;title&gt;Guidelines for Guidelines&lt;/title&gt;&lt;secondary-title&gt;Disease Management &amp;amp; Health Outcomes&lt;/secondary-title&gt;&lt;/titles&gt;&lt;periodical&gt;&lt;full-title&gt;Disease Management &amp;amp; Health Outcomes&lt;/full-title&gt;&lt;/periodical&gt;&lt;pages&gt;197-209&lt;/pages&gt;&lt;volume&gt;1&lt;/volume&gt;&lt;number&gt;4&lt;/number&gt;&lt;dates&gt;&lt;year&gt;1997&lt;/year&gt;&lt;/dates&gt;&lt;isbn&gt;1173-8790&lt;/isbn&gt;&lt;label&gt;Barham1997&lt;/label&gt;&lt;work-type&gt;journal article&lt;/work-type&gt;&lt;urls&gt;&lt;related-urls&gt;&lt;url&gt;http://dx.doi.org/10.2165/00115677-199701040-00003&lt;/url&gt;&lt;url&gt;https://link.springer.com/article/10.2165%2F00115677-199701040-00003&lt;/url&gt;&lt;/related-urls&gt;&lt;/urls&gt;&lt;electronic-resource-num&gt;10.2165/00115677-199701040-00003&lt;/electronic-resource-num&gt;&lt;/record&gt;&lt;/Cite&gt;&lt;/EndNote&gt;</w:instrText>
      </w:r>
      <w:r w:rsidRPr="008E088B">
        <w:rPr>
          <w:rFonts w:ascii="Book Antiqua" w:hAnsi="Book Antiqua" w:cstheme="majorBidi"/>
          <w:sz w:val="20"/>
          <w:szCs w:val="20"/>
          <w:lang w:val="en"/>
          <w:rPrChange w:id="1132"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1133" w:author="Donia Jendoubi" w:date="2019-05-21T18:26:00Z">
            <w:rPr>
              <w:rFonts w:asciiTheme="majorBidi" w:hAnsiTheme="majorBidi" w:cstheme="majorBidi"/>
              <w:sz w:val="20"/>
              <w:szCs w:val="20"/>
              <w:lang w:val="en"/>
            </w:rPr>
          </w:rPrChange>
        </w:rPr>
        <w:t>(Barham et al., 1997)</w:t>
      </w:r>
      <w:r w:rsidRPr="008E088B">
        <w:rPr>
          <w:rFonts w:ascii="Book Antiqua" w:hAnsi="Book Antiqua" w:cstheme="majorBidi"/>
          <w:sz w:val="20"/>
          <w:szCs w:val="20"/>
          <w:lang w:val="en"/>
          <w:rPrChange w:id="1134"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1135" w:author="Donia Jendoubi" w:date="2019-05-21T18:26:00Z">
            <w:rPr>
              <w:rFonts w:asciiTheme="majorBidi" w:hAnsiTheme="majorBidi" w:cstheme="majorBidi"/>
              <w:sz w:val="20"/>
              <w:szCs w:val="20"/>
              <w:lang w:val="en"/>
            </w:rPr>
          </w:rPrChange>
        </w:rPr>
        <w:t xml:space="preserve">. The slope categories </w:t>
      </w:r>
      <w:proofErr w:type="gramStart"/>
      <w:r w:rsidRPr="008E088B">
        <w:rPr>
          <w:rFonts w:ascii="Book Antiqua" w:hAnsi="Book Antiqua" w:cstheme="majorBidi"/>
          <w:sz w:val="20"/>
          <w:szCs w:val="20"/>
          <w:lang w:val="en"/>
          <w:rPrChange w:id="1136" w:author="Donia Jendoubi" w:date="2019-05-21T18:26:00Z">
            <w:rPr>
              <w:rFonts w:asciiTheme="majorBidi" w:hAnsiTheme="majorBidi" w:cstheme="majorBidi"/>
              <w:sz w:val="20"/>
              <w:szCs w:val="20"/>
              <w:lang w:val="en"/>
            </w:rPr>
          </w:rPrChange>
        </w:rPr>
        <w:t>were grouped</w:t>
      </w:r>
      <w:proofErr w:type="gramEnd"/>
      <w:r w:rsidRPr="008E088B">
        <w:rPr>
          <w:rFonts w:ascii="Book Antiqua" w:hAnsi="Book Antiqua" w:cstheme="majorBidi"/>
          <w:sz w:val="20"/>
          <w:szCs w:val="20"/>
          <w:lang w:val="en"/>
          <w:rPrChange w:id="1137" w:author="Donia Jendoubi" w:date="2019-05-21T18:26:00Z">
            <w:rPr>
              <w:rFonts w:asciiTheme="majorBidi" w:hAnsiTheme="majorBidi" w:cstheme="majorBidi"/>
              <w:sz w:val="20"/>
              <w:szCs w:val="20"/>
              <w:lang w:val="en"/>
            </w:rPr>
          </w:rPrChange>
        </w:rPr>
        <w:t xml:space="preserve"> into three</w:t>
      </w:r>
      <w:ins w:id="1138" w:author="Donia Jendoubi" w:date="2019-05-15T14:32:00Z">
        <w:r w:rsidR="00373DBB" w:rsidRPr="008E088B">
          <w:rPr>
            <w:rFonts w:ascii="Book Antiqua" w:hAnsi="Book Antiqua" w:cstheme="majorBidi"/>
            <w:sz w:val="20"/>
            <w:szCs w:val="20"/>
            <w:lang w:val="en"/>
            <w:rPrChange w:id="1139" w:author="Donia Jendoubi" w:date="2019-05-21T18:26:00Z">
              <w:rPr>
                <w:rFonts w:asciiTheme="majorBidi" w:hAnsiTheme="majorBidi" w:cstheme="majorBidi"/>
                <w:sz w:val="20"/>
                <w:szCs w:val="20"/>
                <w:lang w:val="en"/>
              </w:rPr>
            </w:rPrChange>
          </w:rPr>
          <w:t>: flat, moderate and steep</w:t>
        </w:r>
      </w:ins>
      <w:r w:rsidRPr="008E088B">
        <w:rPr>
          <w:rFonts w:ascii="Book Antiqua" w:hAnsi="Book Antiqua" w:cstheme="majorBidi"/>
          <w:sz w:val="20"/>
          <w:szCs w:val="20"/>
          <w:lang w:val="en"/>
          <w:rPrChange w:id="1140" w:author="Donia Jendoubi" w:date="2019-05-21T18:26:00Z">
            <w:rPr>
              <w:rFonts w:asciiTheme="majorBidi" w:hAnsiTheme="majorBidi" w:cstheme="majorBidi"/>
              <w:sz w:val="20"/>
              <w:szCs w:val="20"/>
              <w:lang w:val="en"/>
            </w:rPr>
          </w:rPrChange>
        </w:rPr>
        <w:t xml:space="preserve">. Aspect </w:t>
      </w:r>
      <w:proofErr w:type="gramStart"/>
      <w:r w:rsidRPr="008E088B">
        <w:rPr>
          <w:rFonts w:ascii="Book Antiqua" w:hAnsi="Book Antiqua" w:cstheme="majorBidi"/>
          <w:sz w:val="20"/>
          <w:szCs w:val="20"/>
          <w:lang w:val="en"/>
          <w:rPrChange w:id="1141" w:author="Donia Jendoubi" w:date="2019-05-21T18:26:00Z">
            <w:rPr>
              <w:rFonts w:asciiTheme="majorBidi" w:hAnsiTheme="majorBidi" w:cstheme="majorBidi"/>
              <w:sz w:val="20"/>
              <w:szCs w:val="20"/>
              <w:lang w:val="en"/>
            </w:rPr>
          </w:rPrChange>
        </w:rPr>
        <w:t>was categorized</w:t>
      </w:r>
      <w:proofErr w:type="gramEnd"/>
      <w:r w:rsidRPr="008E088B">
        <w:rPr>
          <w:rFonts w:ascii="Book Antiqua" w:hAnsi="Book Antiqua" w:cstheme="majorBidi"/>
          <w:sz w:val="20"/>
          <w:szCs w:val="20"/>
          <w:lang w:val="en"/>
          <w:rPrChange w:id="1142" w:author="Donia Jendoubi" w:date="2019-05-21T18:26:00Z">
            <w:rPr>
              <w:rFonts w:asciiTheme="majorBidi" w:hAnsiTheme="majorBidi" w:cstheme="majorBidi"/>
              <w:sz w:val="20"/>
              <w:szCs w:val="20"/>
              <w:lang w:val="en"/>
            </w:rPr>
          </w:rPrChange>
        </w:rPr>
        <w:t xml:space="preserve"> into two classes: north and south. Details about slope and aspect categories </w:t>
      </w:r>
      <w:proofErr w:type="gramStart"/>
      <w:r w:rsidRPr="008E088B">
        <w:rPr>
          <w:rFonts w:ascii="Book Antiqua" w:hAnsi="Book Antiqua" w:cstheme="majorBidi"/>
          <w:sz w:val="20"/>
          <w:szCs w:val="20"/>
          <w:lang w:val="en"/>
          <w:rPrChange w:id="1143" w:author="Donia Jendoubi" w:date="2019-05-21T18:26:00Z">
            <w:rPr>
              <w:rFonts w:asciiTheme="majorBidi" w:hAnsiTheme="majorBidi" w:cstheme="majorBidi"/>
              <w:sz w:val="20"/>
              <w:szCs w:val="20"/>
              <w:lang w:val="en"/>
            </w:rPr>
          </w:rPrChange>
        </w:rPr>
        <w:t>are presented</w:t>
      </w:r>
      <w:proofErr w:type="gramEnd"/>
      <w:r w:rsidRPr="008E088B">
        <w:rPr>
          <w:rFonts w:ascii="Book Antiqua" w:hAnsi="Book Antiqua" w:cstheme="majorBidi"/>
          <w:sz w:val="20"/>
          <w:szCs w:val="20"/>
          <w:lang w:val="en"/>
          <w:rPrChange w:id="1144" w:author="Donia Jendoubi" w:date="2019-05-21T18:26:00Z">
            <w:rPr>
              <w:rFonts w:asciiTheme="majorBidi" w:hAnsiTheme="majorBidi" w:cstheme="majorBidi"/>
              <w:sz w:val="20"/>
              <w:szCs w:val="20"/>
              <w:lang w:val="en"/>
            </w:rPr>
          </w:rPrChange>
        </w:rPr>
        <w:t xml:space="preserve"> in table 2.</w:t>
      </w:r>
    </w:p>
    <w:p w:rsidR="001F510F" w:rsidRPr="008E088B" w:rsidRDefault="001F510F" w:rsidP="00950ED1">
      <w:pPr>
        <w:autoSpaceDE w:val="0"/>
        <w:autoSpaceDN w:val="0"/>
        <w:adjustRightInd w:val="0"/>
        <w:spacing w:after="0" w:line="240" w:lineRule="auto"/>
        <w:jc w:val="center"/>
        <w:rPr>
          <w:rFonts w:ascii="Book Antiqua" w:hAnsi="Book Antiqua" w:cstheme="majorBidi"/>
          <w:iCs/>
          <w:color w:val="131413"/>
          <w:sz w:val="20"/>
          <w:szCs w:val="20"/>
          <w:lang w:val="en-GB"/>
          <w:rPrChange w:id="1145" w:author="Donia Jendoubi" w:date="2019-05-21T18:26:00Z">
            <w:rPr>
              <w:rFonts w:asciiTheme="majorBidi" w:hAnsiTheme="majorBidi" w:cstheme="majorBidi"/>
              <w:iCs/>
              <w:color w:val="131413"/>
              <w:sz w:val="20"/>
              <w:szCs w:val="20"/>
              <w:lang w:val="en-GB"/>
            </w:rPr>
          </w:rPrChange>
        </w:rPr>
      </w:pPr>
      <w:r w:rsidRPr="008E088B">
        <w:rPr>
          <w:rFonts w:ascii="Book Antiqua" w:hAnsi="Book Antiqua" w:cstheme="majorBidi"/>
          <w:b/>
          <w:bCs/>
          <w:iCs/>
          <w:color w:val="131413"/>
          <w:sz w:val="20"/>
          <w:szCs w:val="20"/>
          <w:lang w:val="en-GB"/>
          <w:rPrChange w:id="1146" w:author="Donia Jendoubi" w:date="2019-05-21T18:26:00Z">
            <w:rPr>
              <w:rFonts w:asciiTheme="majorBidi" w:hAnsiTheme="majorBidi" w:cstheme="majorBidi"/>
              <w:b/>
              <w:bCs/>
              <w:iCs/>
              <w:color w:val="131413"/>
              <w:sz w:val="20"/>
              <w:szCs w:val="20"/>
              <w:lang w:val="en-GB"/>
            </w:rPr>
          </w:rPrChange>
        </w:rPr>
        <w:t>Table 2.</w:t>
      </w:r>
      <w:r w:rsidRPr="008E088B">
        <w:rPr>
          <w:rFonts w:ascii="Book Antiqua" w:hAnsi="Book Antiqua" w:cstheme="majorBidi"/>
          <w:iCs/>
          <w:color w:val="131413"/>
          <w:sz w:val="20"/>
          <w:szCs w:val="20"/>
          <w:lang w:val="en-GB"/>
          <w:rPrChange w:id="1147" w:author="Donia Jendoubi" w:date="2019-05-21T18:26:00Z">
            <w:rPr>
              <w:rFonts w:asciiTheme="majorBidi" w:hAnsiTheme="majorBidi" w:cstheme="majorBidi"/>
              <w:iCs/>
              <w:color w:val="131413"/>
              <w:sz w:val="20"/>
              <w:szCs w:val="20"/>
              <w:lang w:val="en-GB"/>
            </w:rPr>
          </w:rPrChange>
        </w:rPr>
        <w:t xml:space="preserve"> Slope and aspect </w:t>
      </w:r>
      <w:del w:id="1148" w:author="Donia Jendoubi" w:date="2019-05-15T14:39:00Z">
        <w:r w:rsidRPr="008E088B" w:rsidDel="00373DBB">
          <w:rPr>
            <w:rFonts w:ascii="Book Antiqua" w:hAnsi="Book Antiqua" w:cstheme="majorBidi"/>
            <w:iCs/>
            <w:color w:val="131413"/>
            <w:sz w:val="20"/>
            <w:szCs w:val="20"/>
            <w:lang w:val="en-GB"/>
            <w:rPrChange w:id="1149" w:author="Donia Jendoubi" w:date="2019-05-21T18:26:00Z">
              <w:rPr>
                <w:rFonts w:asciiTheme="majorBidi" w:hAnsiTheme="majorBidi" w:cstheme="majorBidi"/>
                <w:iCs/>
                <w:color w:val="131413"/>
                <w:sz w:val="20"/>
                <w:szCs w:val="20"/>
                <w:lang w:val="en-GB"/>
              </w:rPr>
            </w:rPrChange>
          </w:rPr>
          <w:delText>categories</w:delText>
        </w:r>
      </w:del>
    </w:p>
    <w:tbl>
      <w:tblPr>
        <w:tblpPr w:leftFromText="180" w:rightFromText="180" w:vertAnchor="text" w:horzAnchor="margin" w:tblpXSpec="center" w:tblpY="25"/>
        <w:tblW w:w="0" w:type="auto"/>
        <w:tblBorders>
          <w:top w:val="single" w:sz="4" w:space="0" w:color="auto"/>
          <w:bottom w:val="single" w:sz="4" w:space="0" w:color="auto"/>
          <w:insideH w:val="single" w:sz="4" w:space="0" w:color="auto"/>
        </w:tblBorders>
        <w:tblLayout w:type="fixed"/>
        <w:tblLook w:val="04A0" w:firstRow="1" w:lastRow="0" w:firstColumn="1" w:lastColumn="0" w:noHBand="0" w:noVBand="1"/>
      </w:tblPr>
      <w:tblGrid>
        <w:gridCol w:w="851"/>
        <w:gridCol w:w="2268"/>
        <w:gridCol w:w="817"/>
        <w:gridCol w:w="3543"/>
      </w:tblGrid>
      <w:tr w:rsidR="001F510F" w:rsidRPr="008E088B" w:rsidTr="00AD2DE2">
        <w:trPr>
          <w:trHeight w:hRule="exact" w:val="284"/>
        </w:trPr>
        <w:tc>
          <w:tcPr>
            <w:tcW w:w="3119" w:type="dxa"/>
            <w:gridSpan w:val="2"/>
            <w:shd w:val="clear" w:color="auto" w:fill="auto"/>
            <w:noWrap/>
            <w:hideMark/>
          </w:tcPr>
          <w:p w:rsidR="001F510F" w:rsidRPr="008E088B" w:rsidRDefault="001F510F">
            <w:pPr>
              <w:tabs>
                <w:tab w:val="left" w:pos="193"/>
                <w:tab w:val="left" w:pos="3536"/>
              </w:tabs>
              <w:jc w:val="both"/>
              <w:rPr>
                <w:rFonts w:ascii="Book Antiqua" w:hAnsi="Book Antiqua" w:cstheme="majorBidi"/>
                <w:b/>
                <w:bCs/>
                <w:iCs/>
                <w:color w:val="131413"/>
                <w:sz w:val="20"/>
                <w:szCs w:val="20"/>
                <w:lang w:val="en-GB"/>
                <w:rPrChange w:id="1150" w:author="Donia Jendoubi" w:date="2019-05-21T18:26:00Z">
                  <w:rPr>
                    <w:rFonts w:asciiTheme="majorBidi" w:hAnsiTheme="majorBidi" w:cstheme="majorBidi"/>
                    <w:b/>
                    <w:bCs/>
                    <w:iCs/>
                    <w:color w:val="131413"/>
                    <w:sz w:val="20"/>
                    <w:szCs w:val="20"/>
                    <w:lang w:val="en-GB"/>
                  </w:rPr>
                </w:rPrChange>
              </w:rPr>
              <w:pPrChange w:id="1151" w:author="Donia Jendoubi" w:date="2019-05-21T18:26:00Z">
                <w:pPr>
                  <w:framePr w:hSpace="180" w:wrap="around" w:vAnchor="text" w:hAnchor="margin" w:xAlign="center" w:y="25"/>
                  <w:tabs>
                    <w:tab w:val="left" w:pos="193"/>
                    <w:tab w:val="left" w:pos="3536"/>
                  </w:tabs>
                  <w:jc w:val="center"/>
                </w:pPr>
              </w:pPrChange>
            </w:pPr>
            <w:r w:rsidRPr="008E088B">
              <w:rPr>
                <w:rFonts w:ascii="Book Antiqua" w:hAnsi="Book Antiqua" w:cstheme="majorBidi"/>
                <w:b/>
                <w:bCs/>
                <w:iCs/>
                <w:color w:val="131413"/>
                <w:sz w:val="20"/>
                <w:szCs w:val="20"/>
                <w:lang w:val="en-GB"/>
                <w:rPrChange w:id="1152" w:author="Donia Jendoubi" w:date="2019-05-21T18:26:00Z">
                  <w:rPr>
                    <w:rFonts w:asciiTheme="majorBidi" w:hAnsiTheme="majorBidi" w:cstheme="majorBidi"/>
                    <w:b/>
                    <w:bCs/>
                    <w:iCs/>
                    <w:color w:val="131413"/>
                    <w:sz w:val="20"/>
                    <w:szCs w:val="20"/>
                    <w:lang w:val="en-GB"/>
                  </w:rPr>
                </w:rPrChange>
              </w:rPr>
              <w:t xml:space="preserve">Slope </w:t>
            </w:r>
            <w:del w:id="1153" w:author="Donia Jendoubi" w:date="2019-05-15T14:39:00Z">
              <w:r w:rsidRPr="008E088B" w:rsidDel="00373DBB">
                <w:rPr>
                  <w:rFonts w:ascii="Book Antiqua" w:hAnsi="Book Antiqua" w:cstheme="majorBidi"/>
                  <w:b/>
                  <w:bCs/>
                  <w:iCs/>
                  <w:color w:val="131413"/>
                  <w:sz w:val="20"/>
                  <w:szCs w:val="20"/>
                  <w:lang w:val="en-GB"/>
                  <w:rPrChange w:id="1154" w:author="Donia Jendoubi" w:date="2019-05-21T18:26:00Z">
                    <w:rPr>
                      <w:rFonts w:asciiTheme="majorBidi" w:hAnsiTheme="majorBidi" w:cstheme="majorBidi"/>
                      <w:b/>
                      <w:bCs/>
                      <w:iCs/>
                      <w:color w:val="131413"/>
                      <w:sz w:val="20"/>
                      <w:szCs w:val="20"/>
                      <w:lang w:val="en-GB"/>
                    </w:rPr>
                  </w:rPrChange>
                </w:rPr>
                <w:delText xml:space="preserve">categories </w:delText>
              </w:r>
            </w:del>
            <w:r w:rsidRPr="008E088B">
              <w:rPr>
                <w:rFonts w:ascii="Book Antiqua" w:hAnsi="Book Antiqua" w:cstheme="majorBidi"/>
                <w:b/>
                <w:bCs/>
                <w:iCs/>
                <w:color w:val="131413"/>
                <w:sz w:val="20"/>
                <w:szCs w:val="20"/>
                <w:lang w:val="en-GB"/>
                <w:rPrChange w:id="1155" w:author="Donia Jendoubi" w:date="2019-05-21T18:26:00Z">
                  <w:rPr>
                    <w:rFonts w:asciiTheme="majorBidi" w:hAnsiTheme="majorBidi" w:cstheme="majorBidi"/>
                    <w:b/>
                    <w:bCs/>
                    <w:iCs/>
                    <w:color w:val="131413"/>
                    <w:sz w:val="20"/>
                    <w:szCs w:val="20"/>
                    <w:lang w:val="en-GB"/>
                  </w:rPr>
                </w:rPrChange>
              </w:rPr>
              <w:t>(in %)</w:t>
            </w:r>
          </w:p>
        </w:tc>
        <w:tc>
          <w:tcPr>
            <w:tcW w:w="4360" w:type="dxa"/>
            <w:gridSpan w:val="2"/>
            <w:shd w:val="clear" w:color="auto" w:fill="auto"/>
            <w:noWrap/>
            <w:hideMark/>
          </w:tcPr>
          <w:p w:rsidR="001F510F" w:rsidRPr="008E088B" w:rsidRDefault="001F510F">
            <w:pPr>
              <w:tabs>
                <w:tab w:val="left" w:pos="193"/>
                <w:tab w:val="left" w:pos="3536"/>
              </w:tabs>
              <w:jc w:val="both"/>
              <w:rPr>
                <w:rFonts w:ascii="Book Antiqua" w:hAnsi="Book Antiqua" w:cstheme="majorBidi"/>
                <w:b/>
                <w:bCs/>
                <w:iCs/>
                <w:color w:val="131413"/>
                <w:sz w:val="20"/>
                <w:szCs w:val="20"/>
                <w:lang w:val="en-GB"/>
                <w:rPrChange w:id="1156" w:author="Donia Jendoubi" w:date="2019-05-21T18:26:00Z">
                  <w:rPr>
                    <w:rFonts w:asciiTheme="majorBidi" w:hAnsiTheme="majorBidi" w:cstheme="majorBidi"/>
                    <w:b/>
                    <w:bCs/>
                    <w:iCs/>
                    <w:color w:val="131413"/>
                    <w:sz w:val="20"/>
                    <w:szCs w:val="20"/>
                    <w:lang w:val="en-GB"/>
                  </w:rPr>
                </w:rPrChange>
              </w:rPr>
              <w:pPrChange w:id="1157" w:author="Donia Jendoubi" w:date="2019-05-21T18:26:00Z">
                <w:pPr>
                  <w:framePr w:hSpace="180" w:wrap="around" w:vAnchor="text" w:hAnchor="margin" w:xAlign="center" w:y="25"/>
                  <w:tabs>
                    <w:tab w:val="left" w:pos="193"/>
                    <w:tab w:val="left" w:pos="3536"/>
                  </w:tabs>
                  <w:jc w:val="center"/>
                </w:pPr>
              </w:pPrChange>
            </w:pPr>
            <w:r w:rsidRPr="008E088B">
              <w:rPr>
                <w:rFonts w:ascii="Book Antiqua" w:hAnsi="Book Antiqua" w:cstheme="majorBidi"/>
                <w:b/>
                <w:bCs/>
                <w:iCs/>
                <w:color w:val="131413"/>
                <w:sz w:val="20"/>
                <w:szCs w:val="20"/>
                <w:lang w:val="en-GB"/>
                <w:rPrChange w:id="1158" w:author="Donia Jendoubi" w:date="2019-05-21T18:26:00Z">
                  <w:rPr>
                    <w:rFonts w:asciiTheme="majorBidi" w:hAnsiTheme="majorBidi" w:cstheme="majorBidi"/>
                    <w:b/>
                    <w:bCs/>
                    <w:iCs/>
                    <w:color w:val="131413"/>
                    <w:sz w:val="20"/>
                    <w:szCs w:val="20"/>
                    <w:lang w:val="en-GB"/>
                  </w:rPr>
                </w:rPrChange>
              </w:rPr>
              <w:t xml:space="preserve">Aspect </w:t>
            </w:r>
            <w:del w:id="1159" w:author="Donia Jendoubi" w:date="2019-05-15T14:39:00Z">
              <w:r w:rsidRPr="008E088B" w:rsidDel="00373DBB">
                <w:rPr>
                  <w:rFonts w:ascii="Book Antiqua" w:hAnsi="Book Antiqua" w:cstheme="majorBidi"/>
                  <w:b/>
                  <w:bCs/>
                  <w:iCs/>
                  <w:color w:val="131413"/>
                  <w:sz w:val="20"/>
                  <w:szCs w:val="20"/>
                  <w:lang w:val="en-GB"/>
                  <w:rPrChange w:id="1160" w:author="Donia Jendoubi" w:date="2019-05-21T18:26:00Z">
                    <w:rPr>
                      <w:rFonts w:asciiTheme="majorBidi" w:hAnsiTheme="majorBidi" w:cstheme="majorBidi"/>
                      <w:b/>
                      <w:bCs/>
                      <w:iCs/>
                      <w:color w:val="131413"/>
                      <w:sz w:val="20"/>
                      <w:szCs w:val="20"/>
                      <w:lang w:val="en-GB"/>
                    </w:rPr>
                  </w:rPrChange>
                </w:rPr>
                <w:delText xml:space="preserve">categories </w:delText>
              </w:r>
            </w:del>
            <w:r w:rsidRPr="008E088B">
              <w:rPr>
                <w:rFonts w:ascii="Book Antiqua" w:hAnsi="Book Antiqua" w:cstheme="majorBidi"/>
                <w:b/>
                <w:bCs/>
                <w:iCs/>
                <w:color w:val="131413"/>
                <w:sz w:val="20"/>
                <w:szCs w:val="20"/>
                <w:lang w:val="en-GB"/>
                <w:rPrChange w:id="1161" w:author="Donia Jendoubi" w:date="2019-05-21T18:26:00Z">
                  <w:rPr>
                    <w:rFonts w:asciiTheme="majorBidi" w:hAnsiTheme="majorBidi" w:cstheme="majorBidi"/>
                    <w:b/>
                    <w:bCs/>
                    <w:iCs/>
                    <w:color w:val="131413"/>
                    <w:sz w:val="20"/>
                    <w:szCs w:val="20"/>
                    <w:lang w:val="en-GB"/>
                  </w:rPr>
                </w:rPrChange>
              </w:rPr>
              <w:t xml:space="preserve">(azimuth degrees) </w:t>
            </w:r>
          </w:p>
        </w:tc>
      </w:tr>
      <w:tr w:rsidR="001F510F" w:rsidRPr="008E088B" w:rsidTr="00AD2DE2">
        <w:trPr>
          <w:trHeight w:hRule="exact" w:val="284"/>
        </w:trPr>
        <w:tc>
          <w:tcPr>
            <w:tcW w:w="851" w:type="dxa"/>
            <w:shd w:val="clear" w:color="auto" w:fill="auto"/>
            <w:noWrap/>
            <w:hideMark/>
          </w:tcPr>
          <w:p w:rsidR="001F510F" w:rsidRPr="008E088B" w:rsidRDefault="001F510F">
            <w:pPr>
              <w:tabs>
                <w:tab w:val="left" w:pos="193"/>
                <w:tab w:val="left" w:pos="3536"/>
              </w:tabs>
              <w:jc w:val="both"/>
              <w:rPr>
                <w:rFonts w:ascii="Book Antiqua" w:hAnsi="Book Antiqua" w:cstheme="majorBidi"/>
                <w:iCs/>
                <w:color w:val="131413"/>
                <w:sz w:val="20"/>
                <w:szCs w:val="20"/>
                <w:lang w:val="en-GB"/>
                <w:rPrChange w:id="1162" w:author="Donia Jendoubi" w:date="2019-05-21T18:26:00Z">
                  <w:rPr>
                    <w:rFonts w:asciiTheme="majorBidi" w:hAnsiTheme="majorBidi" w:cstheme="majorBidi"/>
                    <w:iCs/>
                    <w:color w:val="131413"/>
                    <w:sz w:val="20"/>
                    <w:szCs w:val="20"/>
                    <w:lang w:val="en-GB"/>
                  </w:rPr>
                </w:rPrChange>
              </w:rPr>
              <w:pPrChange w:id="1163" w:author="Donia Jendoubi" w:date="2019-05-21T18:26:00Z">
                <w:pPr>
                  <w:framePr w:hSpace="180" w:wrap="around" w:vAnchor="text" w:hAnchor="margin" w:xAlign="center" w:y="25"/>
                  <w:tabs>
                    <w:tab w:val="left" w:pos="193"/>
                    <w:tab w:val="left" w:pos="3536"/>
                  </w:tabs>
                  <w:jc w:val="center"/>
                </w:pPr>
              </w:pPrChange>
            </w:pPr>
          </w:p>
        </w:tc>
        <w:tc>
          <w:tcPr>
            <w:tcW w:w="2268" w:type="dxa"/>
            <w:shd w:val="clear" w:color="auto" w:fill="auto"/>
            <w:hideMark/>
          </w:tcPr>
          <w:p w:rsidR="001F510F" w:rsidRPr="008E088B" w:rsidRDefault="001F510F" w:rsidP="008E088B">
            <w:pPr>
              <w:tabs>
                <w:tab w:val="left" w:pos="193"/>
                <w:tab w:val="left" w:pos="3536"/>
              </w:tabs>
              <w:jc w:val="both"/>
              <w:rPr>
                <w:rFonts w:ascii="Book Antiqua" w:hAnsi="Book Antiqua" w:cstheme="majorBidi"/>
                <w:iCs/>
                <w:color w:val="131413"/>
                <w:sz w:val="20"/>
                <w:szCs w:val="20"/>
                <w:lang w:val="en-GB"/>
                <w:rPrChange w:id="1164" w:author="Donia Jendoubi" w:date="2019-05-21T18:26:00Z">
                  <w:rPr>
                    <w:rFonts w:asciiTheme="majorBidi" w:hAnsiTheme="majorBidi" w:cstheme="majorBidi"/>
                    <w:iCs/>
                    <w:color w:val="131413"/>
                    <w:sz w:val="20"/>
                    <w:szCs w:val="20"/>
                    <w:lang w:val="en-GB"/>
                  </w:rPr>
                </w:rPrChange>
              </w:rPr>
            </w:pPr>
            <w:r w:rsidRPr="008E088B">
              <w:rPr>
                <w:rFonts w:ascii="Book Antiqua" w:hAnsi="Book Antiqua" w:cstheme="majorBidi"/>
                <w:iCs/>
                <w:color w:val="131413"/>
                <w:sz w:val="20"/>
                <w:szCs w:val="20"/>
                <w:lang w:val="en-GB"/>
                <w:rPrChange w:id="1165" w:author="Donia Jendoubi" w:date="2019-05-21T18:26:00Z">
                  <w:rPr>
                    <w:rFonts w:asciiTheme="majorBidi" w:hAnsiTheme="majorBidi" w:cstheme="majorBidi"/>
                    <w:iCs/>
                    <w:color w:val="131413"/>
                    <w:sz w:val="20"/>
                    <w:szCs w:val="20"/>
                    <w:lang w:val="en-GB"/>
                  </w:rPr>
                </w:rPrChange>
              </w:rPr>
              <w:t>0 to 8 (Flat)</w:t>
            </w:r>
          </w:p>
        </w:tc>
        <w:tc>
          <w:tcPr>
            <w:tcW w:w="817" w:type="dxa"/>
            <w:shd w:val="clear" w:color="auto" w:fill="auto"/>
            <w:noWrap/>
            <w:hideMark/>
          </w:tcPr>
          <w:p w:rsidR="001F510F" w:rsidRPr="008E088B" w:rsidRDefault="001F510F">
            <w:pPr>
              <w:tabs>
                <w:tab w:val="left" w:pos="193"/>
                <w:tab w:val="left" w:pos="3536"/>
              </w:tabs>
              <w:jc w:val="both"/>
              <w:rPr>
                <w:rFonts w:ascii="Book Antiqua" w:hAnsi="Book Antiqua" w:cstheme="majorBidi"/>
                <w:iCs/>
                <w:color w:val="131413"/>
                <w:sz w:val="20"/>
                <w:szCs w:val="20"/>
                <w:lang w:val="en-GB"/>
                <w:rPrChange w:id="1166" w:author="Donia Jendoubi" w:date="2019-05-21T18:26:00Z">
                  <w:rPr>
                    <w:rFonts w:asciiTheme="majorBidi" w:hAnsiTheme="majorBidi" w:cstheme="majorBidi"/>
                    <w:iCs/>
                    <w:color w:val="131413"/>
                    <w:sz w:val="20"/>
                    <w:szCs w:val="20"/>
                    <w:lang w:val="en-GB"/>
                  </w:rPr>
                </w:rPrChange>
              </w:rPr>
              <w:pPrChange w:id="1167" w:author="Donia Jendoubi" w:date="2019-05-21T18:26:00Z">
                <w:pPr>
                  <w:framePr w:hSpace="180" w:wrap="around" w:vAnchor="text" w:hAnchor="margin" w:xAlign="center" w:y="25"/>
                  <w:tabs>
                    <w:tab w:val="left" w:pos="193"/>
                    <w:tab w:val="left" w:pos="3536"/>
                  </w:tabs>
                  <w:jc w:val="center"/>
                </w:pPr>
              </w:pPrChange>
            </w:pPr>
          </w:p>
        </w:tc>
        <w:tc>
          <w:tcPr>
            <w:tcW w:w="3543" w:type="dxa"/>
            <w:shd w:val="clear" w:color="auto" w:fill="auto"/>
            <w:hideMark/>
          </w:tcPr>
          <w:p w:rsidR="001F510F" w:rsidRPr="008E088B" w:rsidRDefault="001F510F">
            <w:pPr>
              <w:tabs>
                <w:tab w:val="left" w:pos="193"/>
                <w:tab w:val="left" w:pos="3536"/>
              </w:tabs>
              <w:jc w:val="both"/>
              <w:rPr>
                <w:rFonts w:ascii="Book Antiqua" w:hAnsi="Book Antiqua" w:cstheme="majorBidi"/>
                <w:iCs/>
                <w:color w:val="131413"/>
                <w:sz w:val="20"/>
                <w:szCs w:val="20"/>
                <w:lang w:val="en-GB"/>
                <w:rPrChange w:id="1168" w:author="Donia Jendoubi" w:date="2019-05-21T18:26:00Z">
                  <w:rPr>
                    <w:rFonts w:asciiTheme="majorBidi" w:hAnsiTheme="majorBidi" w:cstheme="majorBidi"/>
                    <w:iCs/>
                    <w:color w:val="131413"/>
                    <w:sz w:val="20"/>
                    <w:szCs w:val="20"/>
                    <w:lang w:val="en-GB"/>
                  </w:rPr>
                </w:rPrChange>
              </w:rPr>
              <w:pPrChange w:id="1169" w:author="Donia Jendoubi" w:date="2019-05-21T18:26:00Z">
                <w:pPr>
                  <w:framePr w:hSpace="180" w:wrap="around" w:vAnchor="text" w:hAnchor="margin" w:xAlign="center" w:y="25"/>
                  <w:tabs>
                    <w:tab w:val="left" w:pos="193"/>
                    <w:tab w:val="left" w:pos="3536"/>
                  </w:tabs>
                </w:pPr>
              </w:pPrChange>
            </w:pPr>
            <w:r w:rsidRPr="008E088B">
              <w:rPr>
                <w:rFonts w:ascii="Book Antiqua" w:hAnsi="Book Antiqua" w:cstheme="majorBidi"/>
                <w:iCs/>
                <w:color w:val="131413"/>
                <w:sz w:val="20"/>
                <w:szCs w:val="20"/>
                <w:lang w:val="en-GB"/>
                <w:rPrChange w:id="1170" w:author="Donia Jendoubi" w:date="2019-05-21T18:26:00Z">
                  <w:rPr>
                    <w:rFonts w:asciiTheme="majorBidi" w:hAnsiTheme="majorBidi" w:cstheme="majorBidi"/>
                    <w:iCs/>
                    <w:color w:val="131413"/>
                    <w:sz w:val="20"/>
                    <w:szCs w:val="20"/>
                    <w:lang w:val="en-GB"/>
                  </w:rPr>
                </w:rPrChange>
              </w:rPr>
              <w:t>0 to 90, 270 to 360 (North)</w:t>
            </w:r>
          </w:p>
        </w:tc>
      </w:tr>
      <w:tr w:rsidR="001F510F" w:rsidRPr="008E088B" w:rsidTr="00AD2DE2">
        <w:trPr>
          <w:trHeight w:hRule="exact" w:val="284"/>
        </w:trPr>
        <w:tc>
          <w:tcPr>
            <w:tcW w:w="851" w:type="dxa"/>
            <w:shd w:val="clear" w:color="auto" w:fill="auto"/>
            <w:noWrap/>
            <w:hideMark/>
          </w:tcPr>
          <w:p w:rsidR="001F510F" w:rsidRPr="008E088B" w:rsidRDefault="001F510F">
            <w:pPr>
              <w:tabs>
                <w:tab w:val="left" w:pos="193"/>
                <w:tab w:val="left" w:pos="3536"/>
              </w:tabs>
              <w:jc w:val="both"/>
              <w:rPr>
                <w:rFonts w:ascii="Book Antiqua" w:hAnsi="Book Antiqua" w:cstheme="majorBidi"/>
                <w:iCs/>
                <w:color w:val="131413"/>
                <w:sz w:val="20"/>
                <w:szCs w:val="20"/>
                <w:lang w:val="en-GB"/>
                <w:rPrChange w:id="1171" w:author="Donia Jendoubi" w:date="2019-05-21T18:26:00Z">
                  <w:rPr>
                    <w:rFonts w:asciiTheme="majorBidi" w:hAnsiTheme="majorBidi" w:cstheme="majorBidi"/>
                    <w:iCs/>
                    <w:color w:val="131413"/>
                    <w:sz w:val="20"/>
                    <w:szCs w:val="20"/>
                    <w:lang w:val="en-GB"/>
                  </w:rPr>
                </w:rPrChange>
              </w:rPr>
              <w:pPrChange w:id="1172" w:author="Donia Jendoubi" w:date="2019-05-21T18:26:00Z">
                <w:pPr>
                  <w:framePr w:hSpace="180" w:wrap="around" w:vAnchor="text" w:hAnchor="margin" w:xAlign="center" w:y="25"/>
                  <w:tabs>
                    <w:tab w:val="left" w:pos="193"/>
                    <w:tab w:val="left" w:pos="3536"/>
                  </w:tabs>
                  <w:jc w:val="center"/>
                </w:pPr>
              </w:pPrChange>
            </w:pPr>
          </w:p>
        </w:tc>
        <w:tc>
          <w:tcPr>
            <w:tcW w:w="2268" w:type="dxa"/>
            <w:shd w:val="clear" w:color="auto" w:fill="auto"/>
            <w:hideMark/>
          </w:tcPr>
          <w:p w:rsidR="001F510F" w:rsidRPr="008E088B" w:rsidRDefault="001F510F" w:rsidP="008E088B">
            <w:pPr>
              <w:tabs>
                <w:tab w:val="left" w:pos="193"/>
                <w:tab w:val="left" w:pos="3536"/>
              </w:tabs>
              <w:jc w:val="both"/>
              <w:rPr>
                <w:rFonts w:ascii="Book Antiqua" w:hAnsi="Book Antiqua" w:cstheme="majorBidi"/>
                <w:iCs/>
                <w:color w:val="131413"/>
                <w:sz w:val="20"/>
                <w:szCs w:val="20"/>
                <w:lang w:val="en-GB"/>
                <w:rPrChange w:id="1173" w:author="Donia Jendoubi" w:date="2019-05-21T18:26:00Z">
                  <w:rPr>
                    <w:rFonts w:asciiTheme="majorBidi" w:hAnsiTheme="majorBidi" w:cstheme="majorBidi"/>
                    <w:iCs/>
                    <w:color w:val="131413"/>
                    <w:sz w:val="20"/>
                    <w:szCs w:val="20"/>
                    <w:lang w:val="en-GB"/>
                  </w:rPr>
                </w:rPrChange>
              </w:rPr>
            </w:pPr>
            <w:r w:rsidRPr="008E088B">
              <w:rPr>
                <w:rFonts w:ascii="Book Antiqua" w:hAnsi="Book Antiqua" w:cstheme="majorBidi"/>
                <w:iCs/>
                <w:color w:val="131413"/>
                <w:sz w:val="20"/>
                <w:szCs w:val="20"/>
                <w:lang w:val="en-GB"/>
                <w:rPrChange w:id="1174" w:author="Donia Jendoubi" w:date="2019-05-21T18:26:00Z">
                  <w:rPr>
                    <w:rFonts w:asciiTheme="majorBidi" w:hAnsiTheme="majorBidi" w:cstheme="majorBidi"/>
                    <w:iCs/>
                    <w:color w:val="131413"/>
                    <w:sz w:val="20"/>
                    <w:szCs w:val="20"/>
                    <w:lang w:val="en-GB"/>
                  </w:rPr>
                </w:rPrChange>
              </w:rPr>
              <w:t>8 to 16 (Moderate)</w:t>
            </w:r>
          </w:p>
        </w:tc>
        <w:tc>
          <w:tcPr>
            <w:tcW w:w="817" w:type="dxa"/>
            <w:shd w:val="clear" w:color="auto" w:fill="auto"/>
            <w:noWrap/>
            <w:hideMark/>
          </w:tcPr>
          <w:p w:rsidR="001F510F" w:rsidRPr="008E088B" w:rsidRDefault="001F510F">
            <w:pPr>
              <w:tabs>
                <w:tab w:val="left" w:pos="193"/>
                <w:tab w:val="left" w:pos="3536"/>
              </w:tabs>
              <w:jc w:val="both"/>
              <w:rPr>
                <w:rFonts w:ascii="Book Antiqua" w:hAnsi="Book Antiqua" w:cstheme="majorBidi"/>
                <w:iCs/>
                <w:color w:val="131413"/>
                <w:sz w:val="20"/>
                <w:szCs w:val="20"/>
                <w:lang w:val="en-GB"/>
                <w:rPrChange w:id="1175" w:author="Donia Jendoubi" w:date="2019-05-21T18:26:00Z">
                  <w:rPr>
                    <w:rFonts w:asciiTheme="majorBidi" w:hAnsiTheme="majorBidi" w:cstheme="majorBidi"/>
                    <w:iCs/>
                    <w:color w:val="131413"/>
                    <w:sz w:val="20"/>
                    <w:szCs w:val="20"/>
                    <w:lang w:val="en-GB"/>
                  </w:rPr>
                </w:rPrChange>
              </w:rPr>
              <w:pPrChange w:id="1176" w:author="Donia Jendoubi" w:date="2019-05-21T18:26:00Z">
                <w:pPr>
                  <w:framePr w:hSpace="180" w:wrap="around" w:vAnchor="text" w:hAnchor="margin" w:xAlign="center" w:y="25"/>
                  <w:tabs>
                    <w:tab w:val="left" w:pos="193"/>
                    <w:tab w:val="left" w:pos="3536"/>
                  </w:tabs>
                  <w:jc w:val="center"/>
                </w:pPr>
              </w:pPrChange>
            </w:pPr>
          </w:p>
        </w:tc>
        <w:tc>
          <w:tcPr>
            <w:tcW w:w="3543" w:type="dxa"/>
            <w:shd w:val="clear" w:color="auto" w:fill="auto"/>
            <w:hideMark/>
          </w:tcPr>
          <w:p w:rsidR="001F510F" w:rsidRPr="008E088B" w:rsidRDefault="001F510F">
            <w:pPr>
              <w:tabs>
                <w:tab w:val="left" w:pos="193"/>
                <w:tab w:val="left" w:pos="3536"/>
              </w:tabs>
              <w:jc w:val="both"/>
              <w:rPr>
                <w:rFonts w:ascii="Book Antiqua" w:hAnsi="Book Antiqua" w:cstheme="majorBidi"/>
                <w:iCs/>
                <w:color w:val="131413"/>
                <w:sz w:val="20"/>
                <w:szCs w:val="20"/>
                <w:lang w:val="en-GB"/>
                <w:rPrChange w:id="1177" w:author="Donia Jendoubi" w:date="2019-05-21T18:26:00Z">
                  <w:rPr>
                    <w:rFonts w:asciiTheme="majorBidi" w:hAnsiTheme="majorBidi" w:cstheme="majorBidi"/>
                    <w:iCs/>
                    <w:color w:val="131413"/>
                    <w:sz w:val="20"/>
                    <w:szCs w:val="20"/>
                    <w:lang w:val="en-GB"/>
                  </w:rPr>
                </w:rPrChange>
              </w:rPr>
              <w:pPrChange w:id="1178" w:author="Donia Jendoubi" w:date="2019-05-21T18:26:00Z">
                <w:pPr>
                  <w:framePr w:hSpace="180" w:wrap="around" w:vAnchor="text" w:hAnchor="margin" w:xAlign="center" w:y="25"/>
                  <w:tabs>
                    <w:tab w:val="left" w:pos="193"/>
                    <w:tab w:val="left" w:pos="3536"/>
                  </w:tabs>
                </w:pPr>
              </w:pPrChange>
            </w:pPr>
            <w:r w:rsidRPr="008E088B">
              <w:rPr>
                <w:rFonts w:ascii="Book Antiqua" w:hAnsi="Book Antiqua" w:cstheme="majorBidi"/>
                <w:iCs/>
                <w:color w:val="131413"/>
                <w:sz w:val="20"/>
                <w:szCs w:val="20"/>
                <w:lang w:val="en-GB"/>
                <w:rPrChange w:id="1179" w:author="Donia Jendoubi" w:date="2019-05-21T18:26:00Z">
                  <w:rPr>
                    <w:rFonts w:asciiTheme="majorBidi" w:hAnsiTheme="majorBidi" w:cstheme="majorBidi"/>
                    <w:iCs/>
                    <w:color w:val="131413"/>
                    <w:sz w:val="20"/>
                    <w:szCs w:val="20"/>
                    <w:lang w:val="en-GB"/>
                  </w:rPr>
                </w:rPrChange>
              </w:rPr>
              <w:t>90 to 270 (South)</w:t>
            </w:r>
          </w:p>
        </w:tc>
      </w:tr>
      <w:tr w:rsidR="001F510F" w:rsidRPr="008E088B" w:rsidTr="00AD2DE2">
        <w:trPr>
          <w:trHeight w:hRule="exact" w:val="284"/>
        </w:trPr>
        <w:tc>
          <w:tcPr>
            <w:tcW w:w="851" w:type="dxa"/>
            <w:shd w:val="clear" w:color="auto" w:fill="auto"/>
            <w:noWrap/>
            <w:hideMark/>
          </w:tcPr>
          <w:p w:rsidR="001F510F" w:rsidRPr="008E088B" w:rsidRDefault="001F510F">
            <w:pPr>
              <w:tabs>
                <w:tab w:val="left" w:pos="193"/>
                <w:tab w:val="left" w:pos="3536"/>
              </w:tabs>
              <w:jc w:val="both"/>
              <w:rPr>
                <w:rFonts w:ascii="Book Antiqua" w:hAnsi="Book Antiqua" w:cstheme="majorBidi"/>
                <w:iCs/>
                <w:color w:val="131413"/>
                <w:sz w:val="20"/>
                <w:szCs w:val="20"/>
                <w:lang w:val="en-GB"/>
                <w:rPrChange w:id="1180" w:author="Donia Jendoubi" w:date="2019-05-21T18:26:00Z">
                  <w:rPr>
                    <w:rFonts w:asciiTheme="majorBidi" w:hAnsiTheme="majorBidi" w:cstheme="majorBidi"/>
                    <w:iCs/>
                    <w:color w:val="131413"/>
                    <w:sz w:val="20"/>
                    <w:szCs w:val="20"/>
                    <w:lang w:val="en-GB"/>
                  </w:rPr>
                </w:rPrChange>
              </w:rPr>
              <w:pPrChange w:id="1181" w:author="Donia Jendoubi" w:date="2019-05-21T18:26:00Z">
                <w:pPr>
                  <w:framePr w:hSpace="180" w:wrap="around" w:vAnchor="text" w:hAnchor="margin" w:xAlign="center" w:y="25"/>
                  <w:tabs>
                    <w:tab w:val="left" w:pos="193"/>
                    <w:tab w:val="left" w:pos="3536"/>
                  </w:tabs>
                </w:pPr>
              </w:pPrChange>
            </w:pPr>
          </w:p>
        </w:tc>
        <w:tc>
          <w:tcPr>
            <w:tcW w:w="2268" w:type="dxa"/>
            <w:shd w:val="clear" w:color="auto" w:fill="auto"/>
            <w:hideMark/>
          </w:tcPr>
          <w:p w:rsidR="001F510F" w:rsidRPr="008E088B" w:rsidRDefault="001F510F" w:rsidP="008E088B">
            <w:pPr>
              <w:tabs>
                <w:tab w:val="left" w:pos="193"/>
                <w:tab w:val="left" w:pos="3536"/>
              </w:tabs>
              <w:jc w:val="both"/>
              <w:rPr>
                <w:rFonts w:ascii="Book Antiqua" w:hAnsi="Book Antiqua" w:cstheme="majorBidi"/>
                <w:iCs/>
                <w:color w:val="131413"/>
                <w:sz w:val="20"/>
                <w:szCs w:val="20"/>
                <w:lang w:val="en-GB"/>
                <w:rPrChange w:id="1182" w:author="Donia Jendoubi" w:date="2019-05-21T18:26:00Z">
                  <w:rPr>
                    <w:rFonts w:asciiTheme="majorBidi" w:hAnsiTheme="majorBidi" w:cstheme="majorBidi"/>
                    <w:iCs/>
                    <w:color w:val="131413"/>
                    <w:sz w:val="20"/>
                    <w:szCs w:val="20"/>
                    <w:lang w:val="en-GB"/>
                  </w:rPr>
                </w:rPrChange>
              </w:rPr>
            </w:pPr>
            <w:r w:rsidRPr="008E088B">
              <w:rPr>
                <w:rFonts w:ascii="Book Antiqua" w:hAnsi="Book Antiqua" w:cstheme="majorBidi"/>
                <w:iCs/>
                <w:color w:val="131413"/>
                <w:sz w:val="20"/>
                <w:szCs w:val="20"/>
                <w:lang w:val="en-GB"/>
                <w:rPrChange w:id="1183" w:author="Donia Jendoubi" w:date="2019-05-21T18:26:00Z">
                  <w:rPr>
                    <w:rFonts w:asciiTheme="majorBidi" w:hAnsiTheme="majorBidi" w:cstheme="majorBidi"/>
                    <w:iCs/>
                    <w:color w:val="131413"/>
                    <w:sz w:val="20"/>
                    <w:szCs w:val="20"/>
                    <w:lang w:val="en-GB"/>
                  </w:rPr>
                </w:rPrChange>
              </w:rPr>
              <w:t>&gt; 16 (Steep)</w:t>
            </w:r>
          </w:p>
        </w:tc>
        <w:tc>
          <w:tcPr>
            <w:tcW w:w="817" w:type="dxa"/>
            <w:shd w:val="clear" w:color="auto" w:fill="auto"/>
            <w:noWrap/>
            <w:hideMark/>
          </w:tcPr>
          <w:p w:rsidR="001F510F" w:rsidRPr="008E088B" w:rsidRDefault="001F510F">
            <w:pPr>
              <w:tabs>
                <w:tab w:val="left" w:pos="193"/>
                <w:tab w:val="left" w:pos="3536"/>
              </w:tabs>
              <w:jc w:val="both"/>
              <w:rPr>
                <w:rFonts w:ascii="Book Antiqua" w:hAnsi="Book Antiqua" w:cstheme="majorBidi"/>
                <w:iCs/>
                <w:color w:val="131413"/>
                <w:sz w:val="20"/>
                <w:szCs w:val="20"/>
                <w:lang w:val="en-GB"/>
                <w:rPrChange w:id="1184" w:author="Donia Jendoubi" w:date="2019-05-21T18:26:00Z">
                  <w:rPr>
                    <w:rFonts w:asciiTheme="majorBidi" w:hAnsiTheme="majorBidi" w:cstheme="majorBidi"/>
                    <w:iCs/>
                    <w:color w:val="131413"/>
                    <w:sz w:val="20"/>
                    <w:szCs w:val="20"/>
                    <w:lang w:val="en-GB"/>
                  </w:rPr>
                </w:rPrChange>
              </w:rPr>
              <w:pPrChange w:id="1185" w:author="Donia Jendoubi" w:date="2019-05-21T18:26:00Z">
                <w:pPr>
                  <w:framePr w:hSpace="180" w:wrap="around" w:vAnchor="text" w:hAnchor="margin" w:xAlign="center" w:y="25"/>
                  <w:tabs>
                    <w:tab w:val="left" w:pos="193"/>
                    <w:tab w:val="left" w:pos="3536"/>
                  </w:tabs>
                  <w:jc w:val="center"/>
                </w:pPr>
              </w:pPrChange>
            </w:pPr>
          </w:p>
        </w:tc>
        <w:tc>
          <w:tcPr>
            <w:tcW w:w="3543" w:type="dxa"/>
            <w:shd w:val="clear" w:color="auto" w:fill="auto"/>
            <w:hideMark/>
          </w:tcPr>
          <w:p w:rsidR="001F510F" w:rsidRPr="008E088B" w:rsidRDefault="001F510F">
            <w:pPr>
              <w:tabs>
                <w:tab w:val="left" w:pos="193"/>
                <w:tab w:val="left" w:pos="3536"/>
              </w:tabs>
              <w:jc w:val="both"/>
              <w:rPr>
                <w:rFonts w:ascii="Book Antiqua" w:hAnsi="Book Antiqua" w:cstheme="majorBidi"/>
                <w:iCs/>
                <w:color w:val="131413"/>
                <w:sz w:val="20"/>
                <w:szCs w:val="20"/>
                <w:lang w:val="en-GB"/>
                <w:rPrChange w:id="1186" w:author="Donia Jendoubi" w:date="2019-05-21T18:26:00Z">
                  <w:rPr>
                    <w:rFonts w:asciiTheme="majorBidi" w:hAnsiTheme="majorBidi" w:cstheme="majorBidi"/>
                    <w:iCs/>
                    <w:color w:val="131413"/>
                    <w:sz w:val="20"/>
                    <w:szCs w:val="20"/>
                    <w:lang w:val="en-GB"/>
                  </w:rPr>
                </w:rPrChange>
              </w:rPr>
              <w:pPrChange w:id="1187" w:author="Donia Jendoubi" w:date="2019-05-21T18:26:00Z">
                <w:pPr>
                  <w:framePr w:hSpace="180" w:wrap="around" w:vAnchor="text" w:hAnchor="margin" w:xAlign="center" w:y="25"/>
                  <w:tabs>
                    <w:tab w:val="left" w:pos="193"/>
                    <w:tab w:val="left" w:pos="3536"/>
                  </w:tabs>
                </w:pPr>
              </w:pPrChange>
            </w:pPr>
          </w:p>
        </w:tc>
      </w:tr>
    </w:tbl>
    <w:p w:rsidR="001F510F" w:rsidRPr="008E088B" w:rsidRDefault="001F510F">
      <w:pPr>
        <w:autoSpaceDE w:val="0"/>
        <w:autoSpaceDN w:val="0"/>
        <w:adjustRightInd w:val="0"/>
        <w:spacing w:after="0" w:line="240" w:lineRule="auto"/>
        <w:jc w:val="both"/>
        <w:rPr>
          <w:rFonts w:ascii="Book Antiqua" w:hAnsi="Book Antiqua" w:cstheme="majorBidi"/>
          <w:iCs/>
          <w:color w:val="131413"/>
          <w:sz w:val="20"/>
          <w:szCs w:val="20"/>
          <w:lang w:val="en-GB"/>
          <w:rPrChange w:id="1188" w:author="Donia Jendoubi" w:date="2019-05-21T18:26:00Z">
            <w:rPr>
              <w:rFonts w:asciiTheme="majorBidi" w:hAnsiTheme="majorBidi" w:cstheme="majorBidi"/>
              <w:iCs/>
              <w:color w:val="131413"/>
              <w:sz w:val="20"/>
              <w:szCs w:val="20"/>
              <w:lang w:val="en-GB"/>
            </w:rPr>
          </w:rPrChange>
        </w:rPr>
        <w:pPrChange w:id="1189" w:author="Donia Jendoubi" w:date="2019-05-21T18:26:00Z">
          <w:pPr>
            <w:autoSpaceDE w:val="0"/>
            <w:autoSpaceDN w:val="0"/>
            <w:adjustRightInd w:val="0"/>
            <w:spacing w:after="0" w:line="240" w:lineRule="auto"/>
          </w:pPr>
        </w:pPrChange>
      </w:pPr>
    </w:p>
    <w:p w:rsidR="001F510F" w:rsidRPr="008E088B" w:rsidRDefault="001F510F" w:rsidP="008E088B">
      <w:pPr>
        <w:jc w:val="both"/>
        <w:rPr>
          <w:rFonts w:ascii="Book Antiqua" w:hAnsi="Book Antiqua" w:cstheme="majorBidi"/>
          <w:iCs/>
          <w:color w:val="131413"/>
          <w:sz w:val="20"/>
          <w:szCs w:val="20"/>
          <w:lang w:val="en-GB"/>
          <w:rPrChange w:id="1190" w:author="Donia Jendoubi" w:date="2019-05-21T18:26:00Z">
            <w:rPr>
              <w:rFonts w:asciiTheme="majorBidi" w:hAnsiTheme="majorBidi" w:cstheme="majorBidi"/>
              <w:iCs/>
              <w:color w:val="131413"/>
              <w:sz w:val="20"/>
              <w:szCs w:val="20"/>
              <w:lang w:val="en-GB"/>
            </w:rPr>
          </w:rPrChange>
        </w:rPr>
      </w:pPr>
    </w:p>
    <w:p w:rsidR="001F510F" w:rsidRPr="008E088B" w:rsidRDefault="001F510F" w:rsidP="00123DF7">
      <w:pPr>
        <w:autoSpaceDE w:val="0"/>
        <w:autoSpaceDN w:val="0"/>
        <w:adjustRightInd w:val="0"/>
        <w:spacing w:after="0"/>
        <w:jc w:val="both"/>
        <w:rPr>
          <w:rFonts w:ascii="Book Antiqua" w:hAnsi="Book Antiqua" w:cstheme="majorBidi"/>
          <w:sz w:val="20"/>
          <w:szCs w:val="20"/>
          <w:lang w:val="en"/>
          <w:rPrChange w:id="1191" w:author="Donia Jendoubi" w:date="2019-05-21T18:26:00Z">
            <w:rPr>
              <w:rFonts w:asciiTheme="majorBidi" w:hAnsiTheme="majorBidi" w:cstheme="majorBidi"/>
              <w:sz w:val="20"/>
              <w:szCs w:val="20"/>
              <w:lang w:val="en"/>
            </w:rPr>
          </w:rPrChange>
        </w:rPr>
      </w:pPr>
    </w:p>
    <w:p w:rsidR="008E4947" w:rsidRPr="008E088B" w:rsidRDefault="008E4947" w:rsidP="00BD6674">
      <w:pPr>
        <w:autoSpaceDE w:val="0"/>
        <w:autoSpaceDN w:val="0"/>
        <w:adjustRightInd w:val="0"/>
        <w:spacing w:after="0"/>
        <w:jc w:val="both"/>
        <w:rPr>
          <w:rFonts w:ascii="Book Antiqua" w:hAnsi="Book Antiqua" w:cstheme="majorBidi"/>
          <w:sz w:val="20"/>
          <w:szCs w:val="20"/>
          <w:lang w:val="en"/>
          <w:rPrChange w:id="1192" w:author="Donia Jendoubi" w:date="2019-05-21T18:26:00Z">
            <w:rPr>
              <w:rFonts w:asciiTheme="majorBidi" w:hAnsiTheme="majorBidi" w:cstheme="majorBidi"/>
              <w:sz w:val="20"/>
              <w:szCs w:val="20"/>
              <w:lang w:val="en"/>
            </w:rPr>
          </w:rPrChange>
        </w:rPr>
      </w:pPr>
    </w:p>
    <w:p w:rsidR="008E4947" w:rsidRDefault="008E4947" w:rsidP="0086556D">
      <w:pPr>
        <w:autoSpaceDE w:val="0"/>
        <w:autoSpaceDN w:val="0"/>
        <w:adjustRightInd w:val="0"/>
        <w:spacing w:after="0"/>
        <w:jc w:val="both"/>
        <w:rPr>
          <w:ins w:id="1193" w:author="Donia Jendoubi" w:date="2019-05-21T20:23:00Z"/>
          <w:rFonts w:ascii="Book Antiqua" w:hAnsi="Book Antiqua" w:cstheme="majorBidi"/>
          <w:sz w:val="20"/>
          <w:szCs w:val="20"/>
          <w:lang w:val="en"/>
        </w:rPr>
      </w:pPr>
      <w:r w:rsidRPr="008E088B">
        <w:rPr>
          <w:rFonts w:ascii="Book Antiqua" w:hAnsi="Book Antiqua" w:cstheme="majorBidi"/>
          <w:sz w:val="20"/>
          <w:szCs w:val="20"/>
          <w:lang w:val="en"/>
          <w:rPrChange w:id="1194" w:author="Donia Jendoubi" w:date="2019-05-21T18:26:00Z">
            <w:rPr>
              <w:rFonts w:asciiTheme="majorBidi" w:hAnsiTheme="majorBidi" w:cstheme="majorBidi"/>
              <w:sz w:val="20"/>
              <w:szCs w:val="20"/>
              <w:lang w:val="en"/>
            </w:rPr>
          </w:rPrChange>
        </w:rPr>
        <w:t>From all slope</w:t>
      </w:r>
      <w:r w:rsidR="0001459C" w:rsidRPr="008E088B">
        <w:rPr>
          <w:rFonts w:ascii="Book Antiqua" w:hAnsi="Book Antiqua" w:cstheme="majorBidi"/>
          <w:sz w:val="20"/>
          <w:szCs w:val="20"/>
          <w:lang w:val="en"/>
          <w:rPrChange w:id="1195"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1196" w:author="Donia Jendoubi" w:date="2019-05-21T18:26:00Z">
            <w:rPr>
              <w:rFonts w:asciiTheme="majorBidi" w:hAnsiTheme="majorBidi" w:cstheme="majorBidi"/>
              <w:sz w:val="20"/>
              <w:szCs w:val="20"/>
              <w:lang w:val="en"/>
            </w:rPr>
          </w:rPrChange>
        </w:rPr>
        <w:t xml:space="preserve"> aspect classes, and different land use systems (LUS), soil samples </w:t>
      </w:r>
      <w:proofErr w:type="gramStart"/>
      <w:r w:rsidRPr="008E088B">
        <w:rPr>
          <w:rFonts w:ascii="Book Antiqua" w:hAnsi="Book Antiqua" w:cstheme="majorBidi"/>
          <w:sz w:val="20"/>
          <w:szCs w:val="20"/>
          <w:lang w:val="en"/>
          <w:rPrChange w:id="1197" w:author="Donia Jendoubi" w:date="2019-05-21T18:26:00Z">
            <w:rPr>
              <w:rFonts w:asciiTheme="majorBidi" w:hAnsiTheme="majorBidi" w:cstheme="majorBidi"/>
              <w:sz w:val="20"/>
              <w:szCs w:val="20"/>
              <w:lang w:val="en"/>
            </w:rPr>
          </w:rPrChange>
        </w:rPr>
        <w:t xml:space="preserve">were </w:t>
      </w:r>
      <w:r w:rsidR="00D320E0" w:rsidRPr="008E088B">
        <w:rPr>
          <w:rFonts w:ascii="Book Antiqua" w:hAnsi="Book Antiqua" w:cstheme="majorBidi"/>
          <w:sz w:val="20"/>
          <w:szCs w:val="20"/>
          <w:lang w:val="en"/>
          <w:rPrChange w:id="1198" w:author="Donia Jendoubi" w:date="2019-05-21T18:26:00Z">
            <w:rPr>
              <w:rFonts w:asciiTheme="majorBidi" w:hAnsiTheme="majorBidi" w:cstheme="majorBidi"/>
              <w:sz w:val="20"/>
              <w:szCs w:val="20"/>
              <w:lang w:val="en"/>
            </w:rPr>
          </w:rPrChange>
        </w:rPr>
        <w:t>collected</w:t>
      </w:r>
      <w:proofErr w:type="gramEnd"/>
      <w:r w:rsidRPr="008E088B">
        <w:rPr>
          <w:rFonts w:ascii="Book Antiqua" w:hAnsi="Book Antiqua" w:cstheme="majorBidi"/>
          <w:sz w:val="20"/>
          <w:szCs w:val="20"/>
          <w:lang w:val="en"/>
          <w:rPrChange w:id="1199" w:author="Donia Jendoubi" w:date="2019-05-21T18:26:00Z">
            <w:rPr>
              <w:rFonts w:asciiTheme="majorBidi" w:hAnsiTheme="majorBidi" w:cstheme="majorBidi"/>
              <w:sz w:val="20"/>
              <w:szCs w:val="20"/>
              <w:lang w:val="en"/>
            </w:rPr>
          </w:rPrChange>
        </w:rPr>
        <w:t xml:space="preserve"> randomly from the topsoil (0-20 cm). In a factorial randomized design considering the four land use types, the three slopes, </w:t>
      </w:r>
      <w:r w:rsidR="00DD0769" w:rsidRPr="008E088B">
        <w:rPr>
          <w:rFonts w:ascii="Book Antiqua" w:hAnsi="Book Antiqua" w:cstheme="majorBidi"/>
          <w:sz w:val="20"/>
          <w:szCs w:val="20"/>
          <w:lang w:val="en"/>
          <w:rPrChange w:id="1200" w:author="Donia Jendoubi" w:date="2019-05-21T18:26:00Z">
            <w:rPr>
              <w:rFonts w:asciiTheme="majorBidi" w:hAnsiTheme="majorBidi" w:cstheme="majorBidi"/>
              <w:sz w:val="20"/>
              <w:szCs w:val="20"/>
              <w:lang w:val="en"/>
            </w:rPr>
          </w:rPrChange>
        </w:rPr>
        <w:t xml:space="preserve">and </w:t>
      </w:r>
      <w:r w:rsidRPr="008E088B">
        <w:rPr>
          <w:rFonts w:ascii="Book Antiqua" w:hAnsi="Book Antiqua" w:cstheme="majorBidi"/>
          <w:sz w:val="20"/>
          <w:szCs w:val="20"/>
          <w:lang w:val="en"/>
          <w:rPrChange w:id="1201" w:author="Donia Jendoubi" w:date="2019-05-21T18:26:00Z">
            <w:rPr>
              <w:rFonts w:asciiTheme="majorBidi" w:hAnsiTheme="majorBidi" w:cstheme="majorBidi"/>
              <w:sz w:val="20"/>
              <w:szCs w:val="20"/>
              <w:lang w:val="en"/>
            </w:rPr>
          </w:rPrChange>
        </w:rPr>
        <w:t xml:space="preserve">two </w:t>
      </w:r>
      <w:r w:rsidR="00DD0769" w:rsidRPr="008E088B">
        <w:rPr>
          <w:rFonts w:ascii="Book Antiqua" w:hAnsi="Book Antiqua" w:cstheme="majorBidi"/>
          <w:sz w:val="20"/>
          <w:szCs w:val="20"/>
          <w:lang w:val="en"/>
          <w:rPrChange w:id="1202" w:author="Donia Jendoubi" w:date="2019-05-21T18:26:00Z">
            <w:rPr>
              <w:rFonts w:asciiTheme="majorBidi" w:hAnsiTheme="majorBidi" w:cstheme="majorBidi"/>
              <w:sz w:val="20"/>
              <w:szCs w:val="20"/>
              <w:lang w:val="en"/>
            </w:rPr>
          </w:rPrChange>
        </w:rPr>
        <w:t>aspects</w:t>
      </w:r>
      <w:r w:rsidRPr="008E088B">
        <w:rPr>
          <w:rFonts w:ascii="Book Antiqua" w:hAnsi="Book Antiqua" w:cstheme="majorBidi"/>
          <w:sz w:val="20"/>
          <w:szCs w:val="20"/>
          <w:lang w:val="en"/>
          <w:rPrChange w:id="1203" w:author="Donia Jendoubi" w:date="2019-05-21T18:26:00Z">
            <w:rPr>
              <w:rFonts w:asciiTheme="majorBidi" w:hAnsiTheme="majorBidi" w:cstheme="majorBidi"/>
              <w:sz w:val="20"/>
              <w:szCs w:val="20"/>
              <w:lang w:val="en"/>
            </w:rPr>
          </w:rPrChange>
        </w:rPr>
        <w:t xml:space="preserve">, a total of </w:t>
      </w:r>
      <w:r w:rsidR="005F21FF" w:rsidRPr="008E088B">
        <w:rPr>
          <w:rFonts w:ascii="Book Antiqua" w:hAnsi="Book Antiqua" w:cstheme="majorBidi"/>
          <w:sz w:val="20"/>
          <w:szCs w:val="20"/>
          <w:lang w:val="en"/>
          <w:rPrChange w:id="1204" w:author="Donia Jendoubi" w:date="2019-05-21T18:26:00Z">
            <w:rPr>
              <w:rFonts w:asciiTheme="majorBidi" w:hAnsiTheme="majorBidi" w:cstheme="majorBidi"/>
              <w:sz w:val="20"/>
              <w:szCs w:val="20"/>
              <w:lang w:val="en"/>
            </w:rPr>
          </w:rPrChange>
        </w:rPr>
        <w:t>24</w:t>
      </w:r>
      <w:r w:rsidRPr="008E088B">
        <w:rPr>
          <w:rFonts w:ascii="Book Antiqua" w:hAnsi="Book Antiqua" w:cstheme="majorBidi"/>
          <w:sz w:val="20"/>
          <w:szCs w:val="20"/>
          <w:lang w:val="en"/>
          <w:rPrChange w:id="1205" w:author="Donia Jendoubi" w:date="2019-05-21T18:26:00Z">
            <w:rPr>
              <w:rFonts w:asciiTheme="majorBidi" w:hAnsiTheme="majorBidi" w:cstheme="majorBidi"/>
              <w:sz w:val="20"/>
              <w:szCs w:val="20"/>
              <w:lang w:val="en"/>
            </w:rPr>
          </w:rPrChange>
        </w:rPr>
        <w:t xml:space="preserve"> different </w:t>
      </w:r>
      <w:r w:rsidR="005F21FF" w:rsidRPr="008E088B">
        <w:rPr>
          <w:rFonts w:ascii="Book Antiqua" w:hAnsi="Book Antiqua" w:cstheme="majorBidi"/>
          <w:sz w:val="20"/>
          <w:szCs w:val="20"/>
          <w:lang w:val="en"/>
          <w:rPrChange w:id="1206" w:author="Donia Jendoubi" w:date="2019-05-21T18:26:00Z">
            <w:rPr>
              <w:rFonts w:asciiTheme="majorBidi" w:hAnsiTheme="majorBidi" w:cstheme="majorBidi"/>
              <w:sz w:val="20"/>
              <w:szCs w:val="20"/>
              <w:lang w:val="en"/>
            </w:rPr>
          </w:rPrChange>
        </w:rPr>
        <w:t>sampling units (n= 4×3×2</w:t>
      </w:r>
      <w:r w:rsidRPr="008E088B">
        <w:rPr>
          <w:rFonts w:ascii="Book Antiqua" w:hAnsi="Book Antiqua" w:cstheme="majorBidi"/>
          <w:sz w:val="20"/>
          <w:szCs w:val="20"/>
          <w:lang w:val="en"/>
          <w:rPrChange w:id="1207" w:author="Donia Jendoubi" w:date="2019-05-21T18:26:00Z">
            <w:rPr>
              <w:rFonts w:asciiTheme="majorBidi" w:hAnsiTheme="majorBidi" w:cstheme="majorBidi"/>
              <w:sz w:val="20"/>
              <w:szCs w:val="20"/>
              <w:lang w:val="en"/>
            </w:rPr>
          </w:rPrChange>
        </w:rPr>
        <w:t xml:space="preserve">) were considered. In total, 1440 soil samples were collected from all the sampling units in the topsoil layer (0–20 cm) using a soil auger (10 cm diameter) with an average of </w:t>
      </w:r>
      <w:r w:rsidR="005F21FF" w:rsidRPr="008E088B">
        <w:rPr>
          <w:rFonts w:ascii="Book Antiqua" w:hAnsi="Book Antiqua" w:cstheme="majorBidi"/>
          <w:sz w:val="20"/>
          <w:szCs w:val="20"/>
          <w:lang w:val="en"/>
          <w:rPrChange w:id="1208" w:author="Donia Jendoubi" w:date="2019-05-21T18:26:00Z">
            <w:rPr>
              <w:rFonts w:asciiTheme="majorBidi" w:hAnsiTheme="majorBidi" w:cstheme="majorBidi"/>
              <w:sz w:val="20"/>
              <w:szCs w:val="20"/>
              <w:lang w:val="en"/>
            </w:rPr>
          </w:rPrChange>
        </w:rPr>
        <w:t>60</w:t>
      </w:r>
      <w:r w:rsidRPr="008E088B">
        <w:rPr>
          <w:rFonts w:ascii="Book Antiqua" w:hAnsi="Book Antiqua" w:cstheme="majorBidi"/>
          <w:sz w:val="20"/>
          <w:szCs w:val="20"/>
          <w:lang w:val="en"/>
          <w:rPrChange w:id="1209" w:author="Donia Jendoubi" w:date="2019-05-21T18:26:00Z">
            <w:rPr>
              <w:rFonts w:asciiTheme="majorBidi" w:hAnsiTheme="majorBidi" w:cstheme="majorBidi"/>
              <w:sz w:val="20"/>
              <w:szCs w:val="20"/>
              <w:lang w:val="en"/>
            </w:rPr>
          </w:rPrChange>
        </w:rPr>
        <w:t xml:space="preserve"> samples per sampling unit.</w:t>
      </w:r>
    </w:p>
    <w:p w:rsidR="00BD6674" w:rsidRPr="008E088B" w:rsidRDefault="0086556D">
      <w:pPr>
        <w:autoSpaceDE w:val="0"/>
        <w:autoSpaceDN w:val="0"/>
        <w:adjustRightInd w:val="0"/>
        <w:spacing w:after="0"/>
        <w:jc w:val="center"/>
        <w:rPr>
          <w:rFonts w:ascii="Book Antiqua" w:hAnsi="Book Antiqua" w:cstheme="majorBidi"/>
          <w:sz w:val="20"/>
          <w:szCs w:val="20"/>
          <w:lang w:val="en"/>
          <w:rPrChange w:id="1210" w:author="Donia Jendoubi" w:date="2019-05-21T18:26:00Z">
            <w:rPr>
              <w:rFonts w:asciiTheme="majorBidi" w:hAnsiTheme="majorBidi" w:cstheme="majorBidi"/>
              <w:sz w:val="20"/>
              <w:szCs w:val="20"/>
              <w:lang w:val="en"/>
            </w:rPr>
          </w:rPrChange>
        </w:rPr>
        <w:pPrChange w:id="1211" w:author="Donia Jendoubi" w:date="2019-05-21T20:23:00Z">
          <w:pPr>
            <w:autoSpaceDE w:val="0"/>
            <w:autoSpaceDN w:val="0"/>
            <w:adjustRightInd w:val="0"/>
            <w:spacing w:after="0"/>
            <w:jc w:val="both"/>
          </w:pPr>
        </w:pPrChange>
      </w:pPr>
      <w:ins w:id="1212" w:author="Donia Jendoubi" w:date="2019-05-21T20:38:00Z">
        <w:r>
          <w:rPr>
            <w:noProof/>
            <w:lang w:val="en-GB" w:eastAsia="en-GB"/>
          </w:rPr>
          <w:lastRenderedPageBreak/>
          <w:drawing>
            <wp:inline distT="0" distB="0" distL="0" distR="0" wp14:anchorId="594BC8D0" wp14:editId="3DFC4A8B">
              <wp:extent cx="3933770" cy="3081824"/>
              <wp:effectExtent l="0" t="0" r="0" b="444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942822" cy="3088916"/>
                      </a:xfrm>
                      <a:prstGeom prst="rect">
                        <a:avLst/>
                      </a:prstGeom>
                    </pic:spPr>
                  </pic:pic>
                </a:graphicData>
              </a:graphic>
            </wp:inline>
          </w:drawing>
        </w:r>
      </w:ins>
    </w:p>
    <w:p w:rsidR="008E4947" w:rsidRPr="008E088B" w:rsidRDefault="00BD6674">
      <w:pPr>
        <w:autoSpaceDE w:val="0"/>
        <w:autoSpaceDN w:val="0"/>
        <w:adjustRightInd w:val="0"/>
        <w:spacing w:after="0" w:line="240" w:lineRule="auto"/>
        <w:jc w:val="center"/>
        <w:rPr>
          <w:rFonts w:ascii="Book Antiqua" w:hAnsi="Book Antiqua" w:cstheme="majorBidi"/>
          <w:sz w:val="20"/>
          <w:szCs w:val="20"/>
          <w:lang w:val="en"/>
          <w:rPrChange w:id="1213" w:author="Donia Jendoubi" w:date="2019-05-21T18:26:00Z">
            <w:rPr>
              <w:rFonts w:asciiTheme="majorBidi" w:hAnsiTheme="majorBidi" w:cstheme="majorBidi"/>
              <w:sz w:val="20"/>
              <w:szCs w:val="20"/>
              <w:lang w:val="en"/>
            </w:rPr>
          </w:rPrChange>
        </w:rPr>
        <w:pPrChange w:id="1214" w:author="Donia Jendoubi" w:date="2019-05-21T20:26:00Z">
          <w:pPr>
            <w:autoSpaceDE w:val="0"/>
            <w:autoSpaceDN w:val="0"/>
            <w:adjustRightInd w:val="0"/>
            <w:spacing w:after="0" w:line="240" w:lineRule="auto"/>
            <w:jc w:val="both"/>
          </w:pPr>
        </w:pPrChange>
      </w:pPr>
      <w:ins w:id="1215" w:author="Donia Jendoubi" w:date="2019-05-21T20:24:00Z">
        <w:r w:rsidRPr="00BD6674">
          <w:rPr>
            <w:rFonts w:ascii="Book Antiqua" w:hAnsi="Book Antiqua" w:cstheme="majorBidi"/>
            <w:b/>
            <w:bCs/>
            <w:sz w:val="20"/>
            <w:szCs w:val="20"/>
            <w:lang w:val="en"/>
            <w:rPrChange w:id="1216" w:author="Donia Jendoubi" w:date="2019-05-21T20:26:00Z">
              <w:rPr>
                <w:rFonts w:ascii="Book Antiqua" w:hAnsi="Book Antiqua" w:cstheme="majorBidi"/>
                <w:sz w:val="20"/>
                <w:szCs w:val="20"/>
                <w:lang w:val="en"/>
              </w:rPr>
            </w:rPrChange>
          </w:rPr>
          <w:t xml:space="preserve">Figure 2. </w:t>
        </w:r>
      </w:ins>
      <w:ins w:id="1217" w:author="Donia Jendoubi" w:date="2019-05-21T20:25:00Z">
        <w:r>
          <w:rPr>
            <w:rFonts w:ascii="Book Antiqua" w:hAnsi="Book Antiqua" w:cstheme="majorBidi"/>
            <w:sz w:val="20"/>
            <w:szCs w:val="20"/>
            <w:lang w:val="en"/>
          </w:rPr>
          <w:t>Location of the soil samples and the sampling design</w:t>
        </w:r>
      </w:ins>
      <w:ins w:id="1218" w:author="Donia Jendoubi" w:date="2019-05-21T20:24:00Z">
        <w:r w:rsidRPr="00BD6674">
          <w:rPr>
            <w:rFonts w:ascii="Book Antiqua" w:hAnsi="Book Antiqua" w:cstheme="majorBidi"/>
            <w:sz w:val="20"/>
            <w:szCs w:val="20"/>
            <w:lang w:val="en"/>
          </w:rPr>
          <w:t xml:space="preserve">. </w:t>
        </w:r>
      </w:ins>
    </w:p>
    <w:p w:rsidR="00BD6674" w:rsidRPr="0086556D" w:rsidRDefault="00BD6674">
      <w:pPr>
        <w:pStyle w:val="Heading3"/>
        <w:jc w:val="both"/>
        <w:rPr>
          <w:ins w:id="1219" w:author="Donia Jendoubi" w:date="2019-05-21T20:26:00Z"/>
          <w:rFonts w:ascii="Book Antiqua" w:hAnsi="Book Antiqua"/>
          <w:b w:val="0"/>
          <w:bCs/>
          <w:szCs w:val="20"/>
          <w:lang w:val="en"/>
          <w:rPrChange w:id="1220" w:author="Donia Jendoubi" w:date="2019-05-21T20:30:00Z">
            <w:rPr>
              <w:ins w:id="1221" w:author="Donia Jendoubi" w:date="2019-05-21T20:26:00Z"/>
              <w:rFonts w:ascii="Book Antiqua" w:hAnsi="Book Antiqua"/>
              <w:szCs w:val="20"/>
              <w:lang w:val="en"/>
            </w:rPr>
          </w:rPrChange>
        </w:rPr>
        <w:pPrChange w:id="1222" w:author="Donia Jendoubi" w:date="2019-05-21T20:35:00Z">
          <w:pPr>
            <w:pStyle w:val="Heading3"/>
          </w:pPr>
        </w:pPrChange>
      </w:pPr>
      <w:ins w:id="1223" w:author="Donia Jendoubi" w:date="2019-05-21T20:27:00Z">
        <w:r w:rsidRPr="00BD6674">
          <w:rPr>
            <w:rFonts w:ascii="Book Antiqua" w:hAnsi="Book Antiqua"/>
            <w:b w:val="0"/>
            <w:bCs/>
            <w:szCs w:val="20"/>
            <w:lang w:val="en"/>
            <w:rPrChange w:id="1224" w:author="Donia Jendoubi" w:date="2019-05-21T20:30:00Z">
              <w:rPr>
                <w:rFonts w:ascii="Book Antiqua" w:hAnsi="Book Antiqua"/>
                <w:szCs w:val="20"/>
                <w:lang w:val="en"/>
              </w:rPr>
            </w:rPrChange>
          </w:rPr>
          <w:t>The sampling design shown in figure 2</w:t>
        </w:r>
      </w:ins>
      <w:ins w:id="1225" w:author="Donia Jendoubi" w:date="2019-05-21T20:28:00Z">
        <w:r w:rsidRPr="00BD6674">
          <w:rPr>
            <w:rFonts w:ascii="Book Antiqua" w:hAnsi="Book Antiqua"/>
            <w:b w:val="0"/>
            <w:bCs/>
            <w:szCs w:val="20"/>
            <w:lang w:val="en"/>
            <w:rPrChange w:id="1226" w:author="Donia Jendoubi" w:date="2019-05-21T20:30:00Z">
              <w:rPr>
                <w:rFonts w:ascii="Book Antiqua" w:hAnsi="Book Antiqua"/>
                <w:szCs w:val="20"/>
                <w:lang w:val="en"/>
              </w:rPr>
            </w:rPrChange>
          </w:rPr>
          <w:t xml:space="preserve"> summarize the </w:t>
        </w:r>
      </w:ins>
      <w:ins w:id="1227" w:author="Donia Jendoubi" w:date="2019-05-21T20:30:00Z">
        <w:r>
          <w:rPr>
            <w:rFonts w:ascii="Book Antiqua" w:hAnsi="Book Antiqua"/>
            <w:b w:val="0"/>
            <w:bCs/>
            <w:szCs w:val="20"/>
            <w:lang w:val="en"/>
          </w:rPr>
          <w:t>strategy</w:t>
        </w:r>
      </w:ins>
      <w:ins w:id="1228" w:author="Donia Jendoubi" w:date="2019-05-21T20:28:00Z">
        <w:r w:rsidRPr="00BD6674">
          <w:rPr>
            <w:rFonts w:ascii="Book Antiqua" w:hAnsi="Book Antiqua"/>
            <w:b w:val="0"/>
            <w:bCs/>
            <w:szCs w:val="20"/>
            <w:lang w:val="en"/>
            <w:rPrChange w:id="1229" w:author="Donia Jendoubi" w:date="2019-05-21T20:30:00Z">
              <w:rPr>
                <w:rFonts w:ascii="Book Antiqua" w:hAnsi="Book Antiqua"/>
                <w:szCs w:val="20"/>
                <w:lang w:val="en"/>
              </w:rPr>
            </w:rPrChange>
          </w:rPr>
          <w:t xml:space="preserve"> of the sampling, where each soil sample can be taken </w:t>
        </w:r>
      </w:ins>
      <w:ins w:id="1230" w:author="Donia Jendoubi" w:date="2019-05-21T20:29:00Z">
        <w:r w:rsidRPr="00BD6674">
          <w:rPr>
            <w:rFonts w:ascii="Book Antiqua" w:hAnsi="Book Antiqua"/>
            <w:b w:val="0"/>
            <w:bCs/>
            <w:szCs w:val="20"/>
            <w:lang w:val="en"/>
            <w:rPrChange w:id="1231" w:author="Donia Jendoubi" w:date="2019-05-21T20:30:00Z">
              <w:rPr>
                <w:rFonts w:ascii="Book Antiqua" w:hAnsi="Book Antiqua"/>
                <w:szCs w:val="20"/>
                <w:lang w:val="en"/>
              </w:rPr>
            </w:rPrChange>
          </w:rPr>
          <w:t>in a randomize</w:t>
        </w:r>
      </w:ins>
      <w:ins w:id="1232" w:author="Donia Jendoubi" w:date="2019-05-21T20:28:00Z">
        <w:r w:rsidRPr="00BD6674">
          <w:rPr>
            <w:rFonts w:ascii="Book Antiqua" w:hAnsi="Book Antiqua"/>
            <w:b w:val="0"/>
            <w:bCs/>
            <w:szCs w:val="20"/>
            <w:lang w:val="en"/>
            <w:rPrChange w:id="1233" w:author="Donia Jendoubi" w:date="2019-05-21T20:30:00Z">
              <w:rPr>
                <w:rFonts w:ascii="Book Antiqua" w:hAnsi="Book Antiqua"/>
                <w:szCs w:val="20"/>
                <w:lang w:val="en"/>
              </w:rPr>
            </w:rPrChange>
          </w:rPr>
          <w:t xml:space="preserve"> </w:t>
        </w:r>
      </w:ins>
      <w:ins w:id="1234" w:author="Donia Jendoubi" w:date="2019-05-21T20:30:00Z">
        <w:r w:rsidRPr="00BD6674">
          <w:rPr>
            <w:rFonts w:ascii="Book Antiqua" w:hAnsi="Book Antiqua"/>
            <w:b w:val="0"/>
            <w:bCs/>
            <w:szCs w:val="20"/>
            <w:lang w:val="en"/>
            <w:rPrChange w:id="1235" w:author="Donia Jendoubi" w:date="2019-05-21T20:30:00Z">
              <w:rPr>
                <w:rFonts w:ascii="Book Antiqua" w:hAnsi="Book Antiqua"/>
                <w:szCs w:val="20"/>
                <w:lang w:val="en"/>
              </w:rPr>
            </w:rPrChange>
          </w:rPr>
          <w:t xml:space="preserve">way </w:t>
        </w:r>
      </w:ins>
      <w:ins w:id="1236" w:author="Donia Jendoubi" w:date="2019-05-21T20:28:00Z">
        <w:r w:rsidRPr="00BD6674">
          <w:rPr>
            <w:rFonts w:ascii="Book Antiqua" w:hAnsi="Book Antiqua"/>
            <w:b w:val="0"/>
            <w:bCs/>
            <w:szCs w:val="20"/>
            <w:lang w:val="en"/>
            <w:rPrChange w:id="1237" w:author="Donia Jendoubi" w:date="2019-05-21T20:30:00Z">
              <w:rPr>
                <w:rFonts w:ascii="Book Antiqua" w:hAnsi="Book Antiqua"/>
                <w:szCs w:val="20"/>
                <w:lang w:val="en"/>
              </w:rPr>
            </w:rPrChange>
          </w:rPr>
          <w:t xml:space="preserve">from </w:t>
        </w:r>
      </w:ins>
      <w:ins w:id="1238" w:author="Donia Jendoubi" w:date="2019-05-21T20:29:00Z">
        <w:r w:rsidRPr="00BD6674">
          <w:rPr>
            <w:rFonts w:ascii="Book Antiqua" w:hAnsi="Book Antiqua"/>
            <w:b w:val="0"/>
            <w:bCs/>
            <w:szCs w:val="20"/>
            <w:lang w:val="en"/>
            <w:rPrChange w:id="1239" w:author="Donia Jendoubi" w:date="2019-05-21T20:30:00Z">
              <w:rPr>
                <w:rFonts w:ascii="Book Antiqua" w:hAnsi="Book Antiqua"/>
                <w:szCs w:val="20"/>
                <w:lang w:val="en"/>
              </w:rPr>
            </w:rPrChange>
          </w:rPr>
          <w:t xml:space="preserve">any specific </w:t>
        </w:r>
      </w:ins>
      <w:ins w:id="1240" w:author="Donia Jendoubi" w:date="2019-05-21T20:30:00Z">
        <w:r w:rsidRPr="00BD6674">
          <w:rPr>
            <w:rFonts w:ascii="Book Antiqua" w:hAnsi="Book Antiqua"/>
            <w:b w:val="0"/>
            <w:bCs/>
            <w:szCs w:val="20"/>
            <w:lang w:val="en"/>
            <w:rPrChange w:id="1241" w:author="Donia Jendoubi" w:date="2019-05-21T20:30:00Z">
              <w:rPr>
                <w:rFonts w:ascii="Book Antiqua" w:hAnsi="Book Antiqua"/>
                <w:szCs w:val="20"/>
                <w:lang w:val="en"/>
              </w:rPr>
            </w:rPrChange>
          </w:rPr>
          <w:t>sampling unit.</w:t>
        </w:r>
      </w:ins>
      <w:ins w:id="1242" w:author="Donia Jendoubi" w:date="2019-05-21T20:31:00Z">
        <w:r>
          <w:rPr>
            <w:rFonts w:ascii="Book Antiqua" w:hAnsi="Book Antiqua"/>
            <w:b w:val="0"/>
            <w:bCs/>
            <w:szCs w:val="20"/>
            <w:lang w:val="en"/>
          </w:rPr>
          <w:t xml:space="preserve"> </w:t>
        </w:r>
        <w:proofErr w:type="gramStart"/>
        <w:r>
          <w:rPr>
            <w:rFonts w:ascii="Book Antiqua" w:hAnsi="Book Antiqua"/>
            <w:b w:val="0"/>
            <w:bCs/>
            <w:szCs w:val="20"/>
            <w:lang w:val="en"/>
          </w:rPr>
          <w:t>Sampling units are listed as</w:t>
        </w:r>
      </w:ins>
      <w:ins w:id="1243" w:author="Donia Jendoubi" w:date="2019-05-21T20:33:00Z">
        <w:r>
          <w:rPr>
            <w:rFonts w:ascii="Book Antiqua" w:hAnsi="Book Antiqua"/>
            <w:b w:val="0"/>
            <w:bCs/>
            <w:szCs w:val="20"/>
            <w:lang w:val="en"/>
          </w:rPr>
          <w:t xml:space="preserve"> follow</w:t>
        </w:r>
      </w:ins>
      <w:ins w:id="1244" w:author="Donia Jendoubi" w:date="2019-05-21T20:31:00Z">
        <w:r>
          <w:rPr>
            <w:rFonts w:ascii="Book Antiqua" w:hAnsi="Book Antiqua"/>
            <w:b w:val="0"/>
            <w:bCs/>
            <w:szCs w:val="20"/>
            <w:lang w:val="en"/>
          </w:rPr>
          <w:t xml:space="preserve">: </w:t>
        </w:r>
      </w:ins>
      <w:ins w:id="1245" w:author="Donia Jendoubi" w:date="2019-05-21T20:33:00Z">
        <w:r>
          <w:rPr>
            <w:rFonts w:ascii="Book Antiqua" w:hAnsi="Book Antiqua"/>
            <w:b w:val="0"/>
            <w:bCs/>
            <w:szCs w:val="20"/>
            <w:lang w:val="en"/>
          </w:rPr>
          <w:t>f</w:t>
        </w:r>
      </w:ins>
      <w:ins w:id="1246" w:author="Donia Jendoubi" w:date="2019-05-21T20:31:00Z">
        <w:r>
          <w:rPr>
            <w:rFonts w:ascii="Book Antiqua" w:hAnsi="Book Antiqua"/>
            <w:b w:val="0"/>
            <w:bCs/>
            <w:szCs w:val="20"/>
            <w:lang w:val="en"/>
          </w:rPr>
          <w:t>ield crops (flat</w:t>
        </w:r>
      </w:ins>
      <w:ins w:id="1247" w:author="Donia Jendoubi" w:date="2019-05-21T20:34:00Z">
        <w:r w:rsidR="0086556D">
          <w:rPr>
            <w:rFonts w:ascii="Book Antiqua" w:hAnsi="Book Antiqua"/>
            <w:b w:val="0"/>
            <w:bCs/>
            <w:szCs w:val="20"/>
            <w:lang w:val="en"/>
          </w:rPr>
          <w:t xml:space="preserve"> north and flat south</w:t>
        </w:r>
      </w:ins>
      <w:ins w:id="1248" w:author="Donia Jendoubi" w:date="2019-05-21T20:31:00Z">
        <w:r>
          <w:rPr>
            <w:rFonts w:ascii="Book Antiqua" w:hAnsi="Book Antiqua"/>
            <w:b w:val="0"/>
            <w:bCs/>
            <w:szCs w:val="20"/>
            <w:lang w:val="en"/>
          </w:rPr>
          <w:t xml:space="preserve">), field crops (moderate north and moderate south), field crops (steep north and steep south), </w:t>
        </w:r>
      </w:ins>
      <w:ins w:id="1249" w:author="Donia Jendoubi" w:date="2019-05-21T20:34:00Z">
        <w:r w:rsidR="0086556D">
          <w:rPr>
            <w:rFonts w:ascii="Book Antiqua" w:hAnsi="Book Antiqua"/>
            <w:b w:val="0"/>
            <w:bCs/>
            <w:szCs w:val="20"/>
            <w:lang w:val="en"/>
          </w:rPr>
          <w:t>permanent crops</w:t>
        </w:r>
        <w:r w:rsidR="0086556D" w:rsidRPr="0086556D">
          <w:rPr>
            <w:rFonts w:ascii="Book Antiqua" w:hAnsi="Book Antiqua"/>
            <w:b w:val="0"/>
            <w:bCs/>
            <w:szCs w:val="20"/>
            <w:lang w:val="en"/>
          </w:rPr>
          <w:t xml:space="preserve"> (flat north and flat south), permanent crops (moderate north and moderate south), permanent crops (steep north and steep south),</w:t>
        </w:r>
        <w:r w:rsidR="0086556D">
          <w:rPr>
            <w:rFonts w:ascii="Book Antiqua" w:hAnsi="Book Antiqua"/>
            <w:b w:val="0"/>
            <w:bCs/>
            <w:szCs w:val="20"/>
            <w:lang w:val="en"/>
          </w:rPr>
          <w:t xml:space="preserve"> </w:t>
        </w:r>
      </w:ins>
      <w:ins w:id="1250" w:author="Donia Jendoubi" w:date="2019-05-21T20:35:00Z">
        <w:r w:rsidR="0086556D">
          <w:rPr>
            <w:rFonts w:ascii="Book Antiqua" w:hAnsi="Book Antiqua"/>
            <w:b w:val="0"/>
            <w:bCs/>
            <w:szCs w:val="20"/>
            <w:lang w:val="en"/>
          </w:rPr>
          <w:t>forests</w:t>
        </w:r>
        <w:r w:rsidR="0086556D" w:rsidRPr="0086556D">
          <w:rPr>
            <w:rFonts w:ascii="Book Antiqua" w:hAnsi="Book Antiqua"/>
            <w:b w:val="0"/>
            <w:bCs/>
            <w:szCs w:val="20"/>
            <w:lang w:val="en"/>
          </w:rPr>
          <w:t xml:space="preserve"> (flat north and flat south), forests (moderate north and moderate south), forests (steep north and steep south),</w:t>
        </w:r>
        <w:r w:rsidR="0086556D" w:rsidRPr="0086556D">
          <w:rPr>
            <w:lang w:val="en-GB"/>
            <w:rPrChange w:id="1251" w:author="Donia Jendoubi" w:date="2019-05-21T20:35:00Z">
              <w:rPr/>
            </w:rPrChange>
          </w:rPr>
          <w:t xml:space="preserve"> </w:t>
        </w:r>
        <w:r w:rsidR="0086556D">
          <w:rPr>
            <w:rFonts w:ascii="Book Antiqua" w:hAnsi="Book Antiqua"/>
            <w:b w:val="0"/>
            <w:bCs/>
            <w:szCs w:val="20"/>
            <w:lang w:val="en"/>
          </w:rPr>
          <w:t>grazing lands</w:t>
        </w:r>
        <w:r w:rsidR="0086556D" w:rsidRPr="0086556D">
          <w:rPr>
            <w:rFonts w:ascii="Book Antiqua" w:hAnsi="Book Antiqua"/>
            <w:b w:val="0"/>
            <w:bCs/>
            <w:szCs w:val="20"/>
            <w:lang w:val="en"/>
          </w:rPr>
          <w:t xml:space="preserve"> (flat north and flat south), </w:t>
        </w:r>
      </w:ins>
      <w:ins w:id="1252" w:author="Donia Jendoubi" w:date="2019-05-21T20:36:00Z">
        <w:r w:rsidR="0086556D" w:rsidRPr="0086556D">
          <w:rPr>
            <w:rFonts w:ascii="Book Antiqua" w:hAnsi="Book Antiqua"/>
            <w:b w:val="0"/>
            <w:bCs/>
            <w:szCs w:val="20"/>
            <w:lang w:val="en"/>
          </w:rPr>
          <w:t>grazing lands</w:t>
        </w:r>
      </w:ins>
      <w:ins w:id="1253" w:author="Donia Jendoubi" w:date="2019-05-21T20:35:00Z">
        <w:r w:rsidR="0086556D" w:rsidRPr="0086556D">
          <w:rPr>
            <w:rFonts w:ascii="Book Antiqua" w:hAnsi="Book Antiqua"/>
            <w:b w:val="0"/>
            <w:bCs/>
            <w:szCs w:val="20"/>
            <w:lang w:val="en"/>
          </w:rPr>
          <w:t xml:space="preserve"> (mod</w:t>
        </w:r>
        <w:r w:rsidR="0086556D">
          <w:rPr>
            <w:rFonts w:ascii="Book Antiqua" w:hAnsi="Book Antiqua"/>
            <w:b w:val="0"/>
            <w:bCs/>
            <w:szCs w:val="20"/>
            <w:lang w:val="en"/>
          </w:rPr>
          <w:t>erate north and moderate south)</w:t>
        </w:r>
      </w:ins>
      <w:ins w:id="1254" w:author="Donia Jendoubi" w:date="2019-05-21T20:36:00Z">
        <w:r w:rsidR="0086556D">
          <w:rPr>
            <w:rFonts w:ascii="Book Antiqua" w:hAnsi="Book Antiqua"/>
            <w:b w:val="0"/>
            <w:bCs/>
            <w:szCs w:val="20"/>
            <w:lang w:val="en"/>
          </w:rPr>
          <w:t xml:space="preserve"> and</w:t>
        </w:r>
      </w:ins>
      <w:ins w:id="1255" w:author="Donia Jendoubi" w:date="2019-05-21T20:35:00Z">
        <w:r w:rsidR="0086556D" w:rsidRPr="0086556D">
          <w:rPr>
            <w:rFonts w:ascii="Book Antiqua" w:hAnsi="Book Antiqua"/>
            <w:b w:val="0"/>
            <w:bCs/>
            <w:szCs w:val="20"/>
            <w:lang w:val="en"/>
          </w:rPr>
          <w:t xml:space="preserve"> </w:t>
        </w:r>
      </w:ins>
      <w:ins w:id="1256" w:author="Donia Jendoubi" w:date="2019-05-21T20:36:00Z">
        <w:r w:rsidR="0086556D" w:rsidRPr="0086556D">
          <w:rPr>
            <w:rFonts w:ascii="Book Antiqua" w:hAnsi="Book Antiqua"/>
            <w:b w:val="0"/>
            <w:bCs/>
            <w:szCs w:val="20"/>
            <w:lang w:val="en"/>
          </w:rPr>
          <w:t>grazing lands</w:t>
        </w:r>
      </w:ins>
      <w:ins w:id="1257" w:author="Donia Jendoubi" w:date="2019-05-21T20:35:00Z">
        <w:r w:rsidR="0086556D" w:rsidRPr="0086556D">
          <w:rPr>
            <w:rFonts w:ascii="Book Antiqua" w:hAnsi="Book Antiqua"/>
            <w:b w:val="0"/>
            <w:bCs/>
            <w:szCs w:val="20"/>
            <w:lang w:val="en"/>
          </w:rPr>
          <w:t xml:space="preserve"> (steep north and steep south)</w:t>
        </w:r>
      </w:ins>
      <w:ins w:id="1258" w:author="Donia Jendoubi" w:date="2019-05-21T20:36:00Z">
        <w:r w:rsidR="0086556D">
          <w:rPr>
            <w:rFonts w:ascii="Book Antiqua" w:hAnsi="Book Antiqua"/>
            <w:b w:val="0"/>
            <w:bCs/>
            <w:szCs w:val="20"/>
            <w:lang w:val="en"/>
          </w:rPr>
          <w:t>.</w:t>
        </w:r>
      </w:ins>
      <w:proofErr w:type="gramEnd"/>
    </w:p>
    <w:p w:rsidR="008E4947" w:rsidRPr="008E088B" w:rsidRDefault="008A184E">
      <w:pPr>
        <w:pStyle w:val="Heading3"/>
        <w:jc w:val="both"/>
        <w:rPr>
          <w:rFonts w:ascii="Book Antiqua" w:hAnsi="Book Antiqua"/>
          <w:szCs w:val="20"/>
          <w:lang w:val="en"/>
          <w:rPrChange w:id="1259" w:author="Donia Jendoubi" w:date="2019-05-21T18:26:00Z">
            <w:rPr>
              <w:lang w:val="en"/>
            </w:rPr>
          </w:rPrChange>
        </w:rPr>
        <w:pPrChange w:id="1260" w:author="Donia Jendoubi" w:date="2019-05-21T18:26:00Z">
          <w:pPr>
            <w:pStyle w:val="Heading3"/>
          </w:pPr>
        </w:pPrChange>
      </w:pPr>
      <w:r w:rsidRPr="008E088B">
        <w:rPr>
          <w:rFonts w:ascii="Book Antiqua" w:hAnsi="Book Antiqua"/>
          <w:szCs w:val="20"/>
          <w:lang w:val="en"/>
          <w:rPrChange w:id="1261" w:author="Donia Jendoubi" w:date="2019-05-21T18:26:00Z">
            <w:rPr>
              <w:lang w:val="en"/>
            </w:rPr>
          </w:rPrChange>
        </w:rPr>
        <w:t xml:space="preserve">2.2.3. </w:t>
      </w:r>
      <w:r w:rsidR="008E4947" w:rsidRPr="008E088B">
        <w:rPr>
          <w:rFonts w:ascii="Book Antiqua" w:hAnsi="Book Antiqua"/>
          <w:szCs w:val="20"/>
          <w:lang w:val="en"/>
          <w:rPrChange w:id="1262" w:author="Donia Jendoubi" w:date="2019-05-21T18:26:00Z">
            <w:rPr>
              <w:lang w:val="en"/>
            </w:rPr>
          </w:rPrChange>
        </w:rPr>
        <w:t>Soil analysis and spectral library</w:t>
      </w:r>
    </w:p>
    <w:p w:rsidR="008E4947" w:rsidRPr="008E088B" w:rsidDel="004A70A8" w:rsidRDefault="008E4947">
      <w:pPr>
        <w:jc w:val="both"/>
        <w:rPr>
          <w:moveFrom w:id="1263" w:author="Donia Jendoubi" w:date="2019-05-20T14:56:00Z"/>
          <w:rFonts w:ascii="Book Antiqua" w:hAnsi="Book Antiqua" w:cstheme="majorBidi"/>
          <w:sz w:val="20"/>
          <w:szCs w:val="20"/>
          <w:lang w:val="en"/>
          <w:rPrChange w:id="1264" w:author="Donia Jendoubi" w:date="2019-05-21T18:26:00Z">
            <w:rPr>
              <w:moveFrom w:id="1265" w:author="Donia Jendoubi" w:date="2019-05-20T14:56:00Z"/>
              <w:rFonts w:asciiTheme="majorBidi" w:hAnsiTheme="majorBidi" w:cstheme="majorBidi"/>
              <w:sz w:val="20"/>
              <w:szCs w:val="20"/>
              <w:lang w:val="en"/>
            </w:rPr>
          </w:rPrChange>
        </w:rPr>
      </w:pPr>
      <w:moveFromRangeStart w:id="1266" w:author="Donia Jendoubi" w:date="2019-05-20T14:56:00Z" w:name="move9256576"/>
      <w:moveFrom w:id="1267" w:author="Donia Jendoubi" w:date="2019-05-20T14:56:00Z">
        <w:r w:rsidRPr="008E088B" w:rsidDel="004A70A8">
          <w:rPr>
            <w:rFonts w:ascii="Book Antiqua" w:hAnsi="Book Antiqua" w:cstheme="majorBidi"/>
            <w:sz w:val="20"/>
            <w:szCs w:val="20"/>
            <w:lang w:val="en"/>
            <w:rPrChange w:id="1268" w:author="Donia Jendoubi" w:date="2019-05-21T18:26:00Z">
              <w:rPr>
                <w:rFonts w:asciiTheme="majorBidi" w:hAnsiTheme="majorBidi" w:cstheme="majorBidi"/>
                <w:sz w:val="20"/>
                <w:szCs w:val="20"/>
                <w:lang w:val="en"/>
              </w:rPr>
            </w:rPrChange>
          </w:rPr>
          <w:t>Information on soil quality is crucial to improve decision-making for efficient support of sustainable land management. Thus, methods are needed to allow fast and inexpensive prediction of important soil quality indicators such as SOC. The potential of diffuse reflectance spectroscopy in the visible and near infrared (VNIR) range for fast prediction of soil properties in a non-destructive and efficient way has been demonstrated in a number of studies (Amare et al., 2013, Shiferaw and Hergarten, 2014, Shepherd and Walsh, 2002).</w:t>
        </w:r>
      </w:moveFrom>
    </w:p>
    <w:moveFromRangeEnd w:id="1266"/>
    <w:p w:rsidR="008E4947" w:rsidRPr="008E088B" w:rsidRDefault="008E4947" w:rsidP="008E088B">
      <w:pPr>
        <w:jc w:val="both"/>
        <w:rPr>
          <w:ins w:id="1269" w:author="Donia Jendoubi" w:date="2019-05-20T17:21:00Z"/>
          <w:rFonts w:ascii="Book Antiqua" w:hAnsi="Book Antiqua" w:cstheme="majorBidi"/>
          <w:sz w:val="20"/>
          <w:szCs w:val="20"/>
          <w:lang w:val="en"/>
          <w:rPrChange w:id="1270" w:author="Donia Jendoubi" w:date="2019-05-21T18:26:00Z">
            <w:rPr>
              <w:ins w:id="1271" w:author="Donia Jendoubi" w:date="2019-05-20T17:21:00Z"/>
              <w:rFonts w:asciiTheme="majorBidi" w:hAnsiTheme="majorBidi" w:cstheme="majorBidi"/>
              <w:sz w:val="20"/>
              <w:szCs w:val="20"/>
              <w:lang w:val="en"/>
            </w:rPr>
          </w:rPrChange>
        </w:rPr>
      </w:pPr>
      <w:del w:id="1272" w:author="Donia Jendoubi" w:date="2019-05-20T14:59:00Z">
        <w:r w:rsidRPr="008E088B" w:rsidDel="002C2816">
          <w:rPr>
            <w:rFonts w:ascii="Book Antiqua" w:hAnsi="Book Antiqua" w:cstheme="majorBidi"/>
            <w:sz w:val="20"/>
            <w:szCs w:val="20"/>
            <w:lang w:val="en"/>
            <w:rPrChange w:id="1273" w:author="Donia Jendoubi" w:date="2019-05-21T18:26:00Z">
              <w:rPr>
                <w:rFonts w:asciiTheme="majorBidi" w:hAnsiTheme="majorBidi" w:cstheme="majorBidi"/>
                <w:sz w:val="20"/>
                <w:szCs w:val="20"/>
                <w:lang w:val="en"/>
              </w:rPr>
            </w:rPrChange>
          </w:rPr>
          <w:delText>All samples were taken for spectr</w:delText>
        </w:r>
        <w:r w:rsidR="00FD798A" w:rsidRPr="008E088B" w:rsidDel="002C2816">
          <w:rPr>
            <w:rFonts w:ascii="Book Antiqua" w:hAnsi="Book Antiqua" w:cstheme="majorBidi"/>
            <w:sz w:val="20"/>
            <w:szCs w:val="20"/>
            <w:lang w:val="en"/>
            <w:rPrChange w:id="1274" w:author="Donia Jendoubi" w:date="2019-05-21T18:26:00Z">
              <w:rPr>
                <w:rFonts w:asciiTheme="majorBidi" w:hAnsiTheme="majorBidi" w:cstheme="majorBidi"/>
                <w:sz w:val="20"/>
                <w:szCs w:val="20"/>
                <w:lang w:val="en"/>
              </w:rPr>
            </w:rPrChange>
          </w:rPr>
          <w:delText>oscopy</w:delText>
        </w:r>
        <w:r w:rsidRPr="008E088B" w:rsidDel="002C2816">
          <w:rPr>
            <w:rFonts w:ascii="Book Antiqua" w:hAnsi="Book Antiqua" w:cstheme="majorBidi"/>
            <w:sz w:val="20"/>
            <w:szCs w:val="20"/>
            <w:lang w:val="en"/>
            <w:rPrChange w:id="1275" w:author="Donia Jendoubi" w:date="2019-05-21T18:26:00Z">
              <w:rPr>
                <w:rFonts w:asciiTheme="majorBidi" w:hAnsiTheme="majorBidi" w:cstheme="majorBidi"/>
                <w:sz w:val="20"/>
                <w:szCs w:val="20"/>
                <w:lang w:val="en"/>
              </w:rPr>
            </w:rPrChange>
          </w:rPr>
          <w:delText xml:space="preserve"> analysis in the laboratory. </w:delText>
        </w:r>
      </w:del>
      <w:del w:id="1276" w:author="Donia Jendoubi" w:date="2019-05-21T16:45:00Z">
        <w:r w:rsidRPr="008E088B" w:rsidDel="00715BC7">
          <w:rPr>
            <w:rFonts w:ascii="Book Antiqua" w:hAnsi="Book Antiqua" w:cstheme="majorBidi"/>
            <w:sz w:val="20"/>
            <w:szCs w:val="20"/>
            <w:lang w:val="en"/>
            <w:rPrChange w:id="1277" w:author="Donia Jendoubi" w:date="2019-05-21T18:26:00Z">
              <w:rPr>
                <w:rFonts w:asciiTheme="majorBidi" w:hAnsiTheme="majorBidi" w:cstheme="majorBidi"/>
                <w:sz w:val="20"/>
                <w:szCs w:val="20"/>
                <w:lang w:val="en"/>
              </w:rPr>
            </w:rPrChange>
          </w:rPr>
          <w:delText xml:space="preserve">Soil samples were air dried (to 30 °C) and sieved to pass through a 2 mm mesh. </w:delText>
        </w:r>
      </w:del>
      <w:proofErr w:type="gramStart"/>
      <w:r w:rsidRPr="008E088B">
        <w:rPr>
          <w:rFonts w:ascii="Book Antiqua" w:hAnsi="Book Antiqua" w:cstheme="majorBidi"/>
          <w:sz w:val="20"/>
          <w:szCs w:val="20"/>
          <w:lang w:val="en"/>
          <w:rPrChange w:id="1278" w:author="Donia Jendoubi" w:date="2019-05-21T18:26:00Z">
            <w:rPr>
              <w:rFonts w:asciiTheme="majorBidi" w:hAnsiTheme="majorBidi" w:cstheme="majorBidi"/>
              <w:sz w:val="20"/>
              <w:szCs w:val="20"/>
              <w:lang w:val="en"/>
            </w:rPr>
          </w:rPrChange>
        </w:rPr>
        <w:t xml:space="preserve">The soil spectral library was </w:t>
      </w:r>
      <w:r w:rsidR="00D320E0" w:rsidRPr="008E088B">
        <w:rPr>
          <w:rFonts w:ascii="Book Antiqua" w:hAnsi="Book Antiqua" w:cstheme="majorBidi"/>
          <w:sz w:val="20"/>
          <w:szCs w:val="20"/>
          <w:lang w:val="en"/>
          <w:rPrChange w:id="1279" w:author="Donia Jendoubi" w:date="2019-05-21T18:26:00Z">
            <w:rPr>
              <w:rFonts w:asciiTheme="majorBidi" w:hAnsiTheme="majorBidi" w:cstheme="majorBidi"/>
              <w:sz w:val="20"/>
              <w:szCs w:val="20"/>
              <w:lang w:val="en"/>
            </w:rPr>
          </w:rPrChange>
        </w:rPr>
        <w:t>set according to protocols cited by</w:t>
      </w:r>
      <w:r w:rsidRPr="008E088B">
        <w:rPr>
          <w:rFonts w:ascii="Book Antiqua" w:hAnsi="Book Antiqua" w:cstheme="majorBidi"/>
          <w:sz w:val="20"/>
          <w:szCs w:val="20"/>
          <w:lang w:val="en"/>
          <w:rPrChange w:id="1280"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1281"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1282" w:author="Donia Jendoubi" w:date="2019-05-21T18:26:00Z">
            <w:rPr>
              <w:rFonts w:asciiTheme="majorBidi" w:hAnsiTheme="majorBidi" w:cstheme="majorBidi"/>
              <w:sz w:val="20"/>
              <w:szCs w:val="20"/>
              <w:lang w:val="en"/>
            </w:rPr>
          </w:rPrChange>
        </w:rPr>
        <w:instrText xml:space="preserve"> ADDIN EN.CITE &lt;EndNote&gt;&lt;Cite&gt;&lt;Author&gt;Shepherd&lt;/Author&gt;&lt;Year&gt;2002&lt;/Year&gt;&lt;RecNum&gt;216&lt;/RecNum&gt;&lt;DisplayText&gt;(Shepherd &amp;amp; Walsh, 2002)&lt;/DisplayText&gt;&lt;record&gt;&lt;rec-number&gt;216&lt;/rec-number&gt;&lt;foreign-keys&gt;&lt;key app="EN" db-id="sstevav21redwreppryvzv2dse02drr0wpws" timestamp="1545302362"&gt;216&lt;/key&gt;&lt;/foreign-keys&gt;&lt;ref-type name="Journal Article"&gt;17&lt;/ref-type&gt;&lt;contributors&gt;&lt;authors&gt;&lt;author&gt;Shepherd, Keith D&lt;/author&gt;&lt;author&gt;Walsh, Markus G&lt;/author&gt;&lt;/authors&gt;&lt;/contributors&gt;&lt;titles&gt;&lt;title&gt;Development of reflectance spectral libraries for characterization of soil properties&lt;/title&gt;&lt;secondary-title&gt;Soil science society of America journal&lt;/secondary-title&gt;&lt;/titles&gt;&lt;periodical&gt;&lt;full-title&gt;Soil Science Society of America Journal&lt;/full-title&gt;&lt;/periodical&gt;&lt;pages&gt;988-998&lt;/pages&gt;&lt;volume&gt;66&lt;/volume&gt;&lt;number&gt;3&lt;/number&gt;&lt;dates&gt;&lt;year&gt;2002&lt;/year&gt;&lt;/dates&gt;&lt;isbn&gt;1435-0661&lt;/isbn&gt;&lt;urls&gt;&lt;/urls&gt;&lt;/record&gt;&lt;/Cite&gt;&lt;/EndNote&gt;</w:instrText>
      </w:r>
      <w:r w:rsidRPr="008E088B">
        <w:rPr>
          <w:rFonts w:ascii="Book Antiqua" w:hAnsi="Book Antiqua" w:cstheme="majorBidi"/>
          <w:sz w:val="20"/>
          <w:szCs w:val="20"/>
          <w:lang w:val="en"/>
          <w:rPrChange w:id="1283"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1284" w:author="Donia Jendoubi" w:date="2019-05-21T18:26:00Z">
            <w:rPr>
              <w:rFonts w:asciiTheme="majorBidi" w:hAnsiTheme="majorBidi" w:cstheme="majorBidi"/>
              <w:sz w:val="20"/>
              <w:szCs w:val="20"/>
              <w:lang w:val="en"/>
            </w:rPr>
          </w:rPrChange>
        </w:rPr>
        <w:t>(Shepherd and Walsh 2002)</w:t>
      </w:r>
      <w:r w:rsidRPr="008E088B">
        <w:rPr>
          <w:rFonts w:ascii="Book Antiqua" w:hAnsi="Book Antiqua" w:cstheme="majorBidi"/>
          <w:sz w:val="20"/>
          <w:szCs w:val="20"/>
          <w:lang w:val="en"/>
          <w:rPrChange w:id="1285"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1286" w:author="Donia Jendoubi" w:date="2019-05-21T18:26:00Z">
            <w:rPr>
              <w:rFonts w:asciiTheme="majorBidi" w:hAnsiTheme="majorBidi" w:cstheme="majorBidi"/>
              <w:sz w:val="20"/>
              <w:szCs w:val="20"/>
              <w:lang w:val="en"/>
            </w:rPr>
          </w:rPrChange>
        </w:rPr>
        <w:t xml:space="preserve">, and includes the following steps: (1) Representative sampling of soil variability in the study area; (2) Establishing the soil reflectance spectral dataset using VNIR spectrometry; (3) Selecting a reference dataset to be </w:t>
      </w:r>
      <w:proofErr w:type="spellStart"/>
      <w:r w:rsidRPr="008E088B">
        <w:rPr>
          <w:rFonts w:ascii="Book Antiqua" w:hAnsi="Book Antiqua" w:cstheme="majorBidi"/>
          <w:sz w:val="20"/>
          <w:szCs w:val="20"/>
          <w:lang w:val="en"/>
          <w:rPrChange w:id="1287" w:author="Donia Jendoubi" w:date="2019-05-21T18:26:00Z">
            <w:rPr>
              <w:rFonts w:asciiTheme="majorBidi" w:hAnsiTheme="majorBidi" w:cstheme="majorBidi"/>
              <w:sz w:val="20"/>
              <w:szCs w:val="20"/>
              <w:lang w:val="en"/>
            </w:rPr>
          </w:rPrChange>
        </w:rPr>
        <w:t>analysed</w:t>
      </w:r>
      <w:proofErr w:type="spellEnd"/>
      <w:r w:rsidRPr="008E088B">
        <w:rPr>
          <w:rFonts w:ascii="Book Antiqua" w:hAnsi="Book Antiqua" w:cstheme="majorBidi"/>
          <w:sz w:val="20"/>
          <w:szCs w:val="20"/>
          <w:lang w:val="en"/>
          <w:rPrChange w:id="1288" w:author="Donia Jendoubi" w:date="2019-05-21T18:26:00Z">
            <w:rPr>
              <w:rFonts w:asciiTheme="majorBidi" w:hAnsiTheme="majorBidi" w:cstheme="majorBidi"/>
              <w:sz w:val="20"/>
              <w:szCs w:val="20"/>
              <w:lang w:val="en"/>
            </w:rPr>
          </w:rPrChange>
        </w:rPr>
        <w:t xml:space="preserve"> with traditional soil chemical methods required as reference values (450 samples, or 30% of the total, were selected according to their spectral variability); (4) Determination of </w:t>
      </w:r>
      <w:del w:id="1289" w:author="Donia Jendoubi" w:date="2019-05-20T15:03:00Z">
        <w:r w:rsidRPr="008E088B" w:rsidDel="002C2816">
          <w:rPr>
            <w:rFonts w:ascii="Book Antiqua" w:hAnsi="Book Antiqua" w:cstheme="majorBidi"/>
            <w:sz w:val="20"/>
            <w:szCs w:val="20"/>
            <w:lang w:val="en"/>
            <w:rPrChange w:id="1290" w:author="Donia Jendoubi" w:date="2019-05-21T18:26:00Z">
              <w:rPr>
                <w:rFonts w:asciiTheme="majorBidi" w:hAnsiTheme="majorBidi" w:cstheme="majorBidi"/>
                <w:sz w:val="20"/>
                <w:szCs w:val="20"/>
                <w:lang w:val="en"/>
              </w:rPr>
            </w:rPrChange>
          </w:rPr>
          <w:delText>soil properties</w:delText>
        </w:r>
      </w:del>
      <w:ins w:id="1291" w:author="Donia Jendoubi" w:date="2019-05-20T15:03:00Z">
        <w:r w:rsidR="002C2816" w:rsidRPr="008E088B">
          <w:rPr>
            <w:rFonts w:ascii="Book Antiqua" w:hAnsi="Book Antiqua" w:cstheme="majorBidi"/>
            <w:sz w:val="20"/>
            <w:szCs w:val="20"/>
            <w:lang w:val="en"/>
            <w:rPrChange w:id="1292" w:author="Donia Jendoubi" w:date="2019-05-21T18:26:00Z">
              <w:rPr>
                <w:rFonts w:asciiTheme="majorBidi" w:hAnsiTheme="majorBidi" w:cstheme="majorBidi"/>
                <w:sz w:val="20"/>
                <w:szCs w:val="20"/>
                <w:lang w:val="en"/>
              </w:rPr>
            </w:rPrChange>
          </w:rPr>
          <w:t>SOC</w:t>
        </w:r>
      </w:ins>
      <w:r w:rsidRPr="008E088B">
        <w:rPr>
          <w:rFonts w:ascii="Book Antiqua" w:hAnsi="Book Antiqua" w:cstheme="majorBidi"/>
          <w:sz w:val="20"/>
          <w:szCs w:val="20"/>
          <w:lang w:val="en"/>
          <w:rPrChange w:id="1293" w:author="Donia Jendoubi" w:date="2019-05-21T18:26:00Z">
            <w:rPr>
              <w:rFonts w:asciiTheme="majorBidi" w:hAnsiTheme="majorBidi" w:cstheme="majorBidi"/>
              <w:sz w:val="20"/>
              <w:szCs w:val="20"/>
              <w:lang w:val="en"/>
            </w:rPr>
          </w:rPrChange>
        </w:rPr>
        <w:t xml:space="preserve"> by means of soil chemical analysis (CN</w:t>
      </w:r>
      <w:ins w:id="1294" w:author="Donia Jendoubi" w:date="2019-05-22T10:48:00Z">
        <w:r w:rsidR="008C69DE">
          <w:rPr>
            <w:rFonts w:ascii="Book Antiqua" w:hAnsi="Book Antiqua" w:cstheme="majorBidi"/>
            <w:sz w:val="20"/>
            <w:szCs w:val="20"/>
            <w:lang w:val="en"/>
          </w:rPr>
          <w:t>S</w:t>
        </w:r>
      </w:ins>
      <w:r w:rsidRPr="008E088B">
        <w:rPr>
          <w:rFonts w:ascii="Book Antiqua" w:hAnsi="Book Antiqua" w:cstheme="majorBidi"/>
          <w:sz w:val="20"/>
          <w:szCs w:val="20"/>
          <w:lang w:val="en"/>
          <w:rPrChange w:id="1295" w:author="Donia Jendoubi" w:date="2019-05-21T18:26:00Z">
            <w:rPr>
              <w:rFonts w:asciiTheme="majorBidi" w:hAnsiTheme="majorBidi" w:cstheme="majorBidi"/>
              <w:sz w:val="20"/>
              <w:szCs w:val="20"/>
              <w:lang w:val="en"/>
            </w:rPr>
          </w:rPrChange>
        </w:rPr>
        <w:t xml:space="preserve"> elemental analysis); (5) Calibrating soil property data to soil reflectance spectra by applying multivariate calibration models; and finally, (6) Prediction of new samples using the spectral library.</w:t>
      </w:r>
      <w:proofErr w:type="gramEnd"/>
    </w:p>
    <w:p w:rsidR="00715BC7" w:rsidRPr="008E088B" w:rsidRDefault="00715BC7" w:rsidP="00123DF7">
      <w:pPr>
        <w:jc w:val="both"/>
        <w:rPr>
          <w:ins w:id="1296" w:author="Donia Jendoubi" w:date="2019-05-21T16:47:00Z"/>
          <w:rFonts w:ascii="Book Antiqua" w:hAnsi="Book Antiqua" w:cstheme="majorBidi"/>
          <w:sz w:val="20"/>
          <w:szCs w:val="20"/>
          <w:lang w:val="en"/>
          <w:rPrChange w:id="1297" w:author="Donia Jendoubi" w:date="2019-05-21T18:26:00Z">
            <w:rPr>
              <w:ins w:id="1298" w:author="Donia Jendoubi" w:date="2019-05-21T16:47:00Z"/>
              <w:rFonts w:asciiTheme="majorBidi" w:hAnsiTheme="majorBidi" w:cstheme="majorBidi"/>
              <w:sz w:val="20"/>
              <w:szCs w:val="20"/>
              <w:lang w:val="en"/>
            </w:rPr>
          </w:rPrChange>
        </w:rPr>
      </w:pPr>
      <w:ins w:id="1299" w:author="Donia Jendoubi" w:date="2019-05-21T16:43:00Z">
        <w:r w:rsidRPr="008E088B">
          <w:rPr>
            <w:rFonts w:ascii="Book Antiqua" w:hAnsi="Book Antiqua" w:cstheme="majorBidi"/>
            <w:sz w:val="20"/>
            <w:szCs w:val="20"/>
            <w:lang w:val="en"/>
            <w:rPrChange w:id="1300" w:author="Donia Jendoubi" w:date="2019-05-21T18:26:00Z">
              <w:rPr>
                <w:rFonts w:asciiTheme="majorBidi" w:hAnsiTheme="majorBidi" w:cstheme="majorBidi"/>
                <w:sz w:val="20"/>
                <w:szCs w:val="20"/>
                <w:lang w:val="en"/>
              </w:rPr>
            </w:rPrChange>
          </w:rPr>
          <w:lastRenderedPageBreak/>
          <w:t xml:space="preserve">The soil spectral library for prediction of SOC </w:t>
        </w:r>
      </w:ins>
      <w:proofErr w:type="gramStart"/>
      <w:ins w:id="1301" w:author="Donia Jendoubi" w:date="2019-05-21T16:44:00Z">
        <w:r w:rsidRPr="008E088B">
          <w:rPr>
            <w:rFonts w:ascii="Book Antiqua" w:hAnsi="Book Antiqua" w:cstheme="majorBidi"/>
            <w:sz w:val="20"/>
            <w:szCs w:val="20"/>
            <w:lang w:val="en"/>
            <w:rPrChange w:id="1302" w:author="Donia Jendoubi" w:date="2019-05-21T18:26:00Z">
              <w:rPr>
                <w:rFonts w:asciiTheme="majorBidi" w:hAnsiTheme="majorBidi" w:cstheme="majorBidi"/>
                <w:sz w:val="20"/>
                <w:szCs w:val="20"/>
                <w:lang w:val="en"/>
              </w:rPr>
            </w:rPrChange>
          </w:rPr>
          <w:t xml:space="preserve">was </w:t>
        </w:r>
      </w:ins>
      <w:ins w:id="1303" w:author="Donia Jendoubi" w:date="2019-05-21T16:43:00Z">
        <w:r w:rsidRPr="008E088B">
          <w:rPr>
            <w:rFonts w:ascii="Book Antiqua" w:hAnsi="Book Antiqua" w:cstheme="majorBidi"/>
            <w:sz w:val="20"/>
            <w:szCs w:val="20"/>
            <w:lang w:val="en"/>
            <w:rPrChange w:id="1304" w:author="Donia Jendoubi" w:date="2019-05-21T18:26:00Z">
              <w:rPr>
                <w:rFonts w:asciiTheme="majorBidi" w:hAnsiTheme="majorBidi" w:cstheme="majorBidi"/>
                <w:sz w:val="20"/>
                <w:szCs w:val="20"/>
                <w:lang w:val="en"/>
              </w:rPr>
            </w:rPrChange>
          </w:rPr>
          <w:t>adjusted</w:t>
        </w:r>
        <w:proofErr w:type="gramEnd"/>
        <w:r w:rsidRPr="008E088B">
          <w:rPr>
            <w:rFonts w:ascii="Book Antiqua" w:hAnsi="Book Antiqua" w:cstheme="majorBidi"/>
            <w:sz w:val="20"/>
            <w:szCs w:val="20"/>
            <w:lang w:val="en"/>
            <w:rPrChange w:id="1305" w:author="Donia Jendoubi" w:date="2019-05-21T18:26:00Z">
              <w:rPr>
                <w:rFonts w:asciiTheme="majorBidi" w:hAnsiTheme="majorBidi" w:cstheme="majorBidi"/>
                <w:sz w:val="20"/>
                <w:szCs w:val="20"/>
                <w:lang w:val="en"/>
              </w:rPr>
            </w:rPrChange>
          </w:rPr>
          <w:t xml:space="preserve"> by using a </w:t>
        </w:r>
      </w:ins>
      <w:ins w:id="1306" w:author="Donia Jendoubi" w:date="2019-05-21T16:44:00Z">
        <w:r w:rsidRPr="008E088B">
          <w:rPr>
            <w:rFonts w:ascii="Book Antiqua" w:hAnsi="Book Antiqua" w:cstheme="majorBidi"/>
            <w:sz w:val="20"/>
            <w:szCs w:val="20"/>
            <w:lang w:val="en"/>
            <w:rPrChange w:id="1307" w:author="Donia Jendoubi" w:date="2019-05-21T18:26:00Z">
              <w:rPr>
                <w:rFonts w:asciiTheme="majorBidi" w:hAnsiTheme="majorBidi" w:cstheme="majorBidi"/>
                <w:sz w:val="20"/>
                <w:szCs w:val="20"/>
                <w:lang w:val="en"/>
              </w:rPr>
            </w:rPrChange>
          </w:rPr>
          <w:t>mug-light</w:t>
        </w:r>
      </w:ins>
      <w:ins w:id="1308" w:author="Donia Jendoubi" w:date="2019-05-21T16:43:00Z">
        <w:r w:rsidRPr="008E088B">
          <w:rPr>
            <w:rFonts w:ascii="Book Antiqua" w:hAnsi="Book Antiqua" w:cstheme="majorBidi"/>
            <w:sz w:val="20"/>
            <w:szCs w:val="20"/>
            <w:lang w:val="en"/>
            <w:rPrChange w:id="1309" w:author="Donia Jendoubi" w:date="2019-05-21T18:26:00Z">
              <w:rPr>
                <w:rFonts w:asciiTheme="majorBidi" w:hAnsiTheme="majorBidi" w:cstheme="majorBidi"/>
                <w:sz w:val="20"/>
                <w:szCs w:val="20"/>
                <w:lang w:val="en"/>
              </w:rPr>
            </w:rPrChange>
          </w:rPr>
          <w:t xml:space="preserve"> for illumination as described by </w:t>
        </w:r>
        <w:proofErr w:type="spellStart"/>
        <w:r w:rsidRPr="008E088B">
          <w:rPr>
            <w:rFonts w:ascii="Book Antiqua" w:hAnsi="Book Antiqua" w:cstheme="majorBidi"/>
            <w:sz w:val="20"/>
            <w:szCs w:val="20"/>
            <w:lang w:val="en"/>
            <w:rPrChange w:id="1310" w:author="Donia Jendoubi" w:date="2019-05-21T18:26:00Z">
              <w:rPr>
                <w:rFonts w:asciiTheme="majorBidi" w:hAnsiTheme="majorBidi" w:cstheme="majorBidi"/>
                <w:sz w:val="20"/>
                <w:szCs w:val="20"/>
                <w:lang w:val="en"/>
              </w:rPr>
            </w:rPrChange>
          </w:rPr>
          <w:t>Mutuo</w:t>
        </w:r>
        <w:proofErr w:type="spellEnd"/>
        <w:r w:rsidRPr="008E088B">
          <w:rPr>
            <w:rFonts w:ascii="Book Antiqua" w:hAnsi="Book Antiqua" w:cstheme="majorBidi"/>
            <w:sz w:val="20"/>
            <w:szCs w:val="20"/>
            <w:lang w:val="en"/>
            <w:rPrChange w:id="1311" w:author="Donia Jendoubi" w:date="2019-05-21T18:26:00Z">
              <w:rPr>
                <w:rFonts w:asciiTheme="majorBidi" w:hAnsiTheme="majorBidi" w:cstheme="majorBidi"/>
                <w:sz w:val="20"/>
                <w:szCs w:val="20"/>
                <w:lang w:val="en"/>
              </w:rPr>
            </w:rPrChange>
          </w:rPr>
          <w:t xml:space="preserve"> et al. (2006). Soil spectral reflectance </w:t>
        </w:r>
        <w:proofErr w:type="gramStart"/>
        <w:r w:rsidRPr="008E088B">
          <w:rPr>
            <w:rFonts w:ascii="Book Antiqua" w:hAnsi="Book Antiqua" w:cstheme="majorBidi"/>
            <w:sz w:val="20"/>
            <w:szCs w:val="20"/>
            <w:lang w:val="en"/>
            <w:rPrChange w:id="1312" w:author="Donia Jendoubi" w:date="2019-05-21T18:26:00Z">
              <w:rPr>
                <w:rFonts w:asciiTheme="majorBidi" w:hAnsiTheme="majorBidi" w:cstheme="majorBidi"/>
                <w:sz w:val="20"/>
                <w:szCs w:val="20"/>
                <w:lang w:val="en"/>
              </w:rPr>
            </w:rPrChange>
          </w:rPr>
          <w:t>was measured</w:t>
        </w:r>
        <w:proofErr w:type="gramEnd"/>
        <w:r w:rsidRPr="008E088B">
          <w:rPr>
            <w:rFonts w:ascii="Book Antiqua" w:hAnsi="Book Antiqua" w:cstheme="majorBidi"/>
            <w:sz w:val="20"/>
            <w:szCs w:val="20"/>
            <w:lang w:val="en"/>
            <w:rPrChange w:id="1313" w:author="Donia Jendoubi" w:date="2019-05-21T18:26:00Z">
              <w:rPr>
                <w:rFonts w:asciiTheme="majorBidi" w:hAnsiTheme="majorBidi" w:cstheme="majorBidi"/>
                <w:sz w:val="20"/>
                <w:szCs w:val="20"/>
                <w:lang w:val="en"/>
              </w:rPr>
            </w:rPrChange>
          </w:rPr>
          <w:t xml:space="preserve"> under standard conditions in the laboratory</w:t>
        </w:r>
      </w:ins>
      <w:ins w:id="1314" w:author="Donia Jendoubi" w:date="2019-05-21T16:45:00Z">
        <w:r w:rsidRPr="008E088B">
          <w:rPr>
            <w:rFonts w:ascii="Book Antiqua" w:hAnsi="Book Antiqua" w:cstheme="majorBidi"/>
            <w:sz w:val="20"/>
            <w:szCs w:val="20"/>
            <w:lang w:val="en"/>
            <w:rPrChange w:id="1315" w:author="Donia Jendoubi" w:date="2019-05-21T18:26:00Z">
              <w:rPr>
                <w:rFonts w:asciiTheme="majorBidi" w:hAnsiTheme="majorBidi" w:cstheme="majorBidi"/>
                <w:sz w:val="20"/>
                <w:szCs w:val="20"/>
                <w:lang w:val="en"/>
              </w:rPr>
            </w:rPrChange>
          </w:rPr>
          <w:t xml:space="preserve">. </w:t>
        </w:r>
      </w:ins>
      <w:ins w:id="1316" w:author="Donia Jendoubi" w:date="2019-05-21T16:43:00Z">
        <w:r w:rsidRPr="008E088B">
          <w:rPr>
            <w:rFonts w:ascii="Book Antiqua" w:hAnsi="Book Antiqua" w:cstheme="majorBidi"/>
            <w:sz w:val="20"/>
            <w:szCs w:val="20"/>
            <w:lang w:val="en"/>
            <w:rPrChange w:id="1317" w:author="Donia Jendoubi" w:date="2019-05-21T18:26:00Z">
              <w:rPr>
                <w:rFonts w:asciiTheme="majorBidi" w:hAnsiTheme="majorBidi" w:cstheme="majorBidi"/>
                <w:sz w:val="20"/>
                <w:szCs w:val="20"/>
                <w:lang w:val="en"/>
              </w:rPr>
            </w:rPrChange>
          </w:rPr>
          <w:t xml:space="preserve">Air-dried ground soil samples of 2 mm thickness </w:t>
        </w:r>
        <w:proofErr w:type="gramStart"/>
        <w:r w:rsidRPr="008E088B">
          <w:rPr>
            <w:rFonts w:ascii="Book Antiqua" w:hAnsi="Book Antiqua" w:cstheme="majorBidi"/>
            <w:sz w:val="20"/>
            <w:szCs w:val="20"/>
            <w:lang w:val="en"/>
            <w:rPrChange w:id="1318" w:author="Donia Jendoubi" w:date="2019-05-21T18:26:00Z">
              <w:rPr>
                <w:rFonts w:asciiTheme="majorBidi" w:hAnsiTheme="majorBidi" w:cstheme="majorBidi"/>
                <w:sz w:val="20"/>
                <w:szCs w:val="20"/>
                <w:lang w:val="en"/>
              </w:rPr>
            </w:rPrChange>
          </w:rPr>
          <w:t>were filled</w:t>
        </w:r>
        <w:proofErr w:type="gramEnd"/>
        <w:r w:rsidRPr="008E088B">
          <w:rPr>
            <w:rFonts w:ascii="Book Antiqua" w:hAnsi="Book Antiqua" w:cstheme="majorBidi"/>
            <w:sz w:val="20"/>
            <w:szCs w:val="20"/>
            <w:lang w:val="en"/>
            <w:rPrChange w:id="1319" w:author="Donia Jendoubi" w:date="2019-05-21T18:26:00Z">
              <w:rPr>
                <w:rFonts w:asciiTheme="majorBidi" w:hAnsiTheme="majorBidi" w:cstheme="majorBidi"/>
                <w:sz w:val="20"/>
                <w:szCs w:val="20"/>
                <w:lang w:val="en"/>
              </w:rPr>
            </w:rPrChange>
          </w:rPr>
          <w:t xml:space="preserve"> into borosilicate Duran glass Petri dishes with optimal optical characteristics. The Petri dishes </w:t>
        </w:r>
        <w:proofErr w:type="gramStart"/>
        <w:r w:rsidRPr="008E088B">
          <w:rPr>
            <w:rFonts w:ascii="Book Antiqua" w:hAnsi="Book Antiqua" w:cstheme="majorBidi"/>
            <w:sz w:val="20"/>
            <w:szCs w:val="20"/>
            <w:lang w:val="en"/>
            <w:rPrChange w:id="1320" w:author="Donia Jendoubi" w:date="2019-05-21T18:26:00Z">
              <w:rPr>
                <w:rFonts w:asciiTheme="majorBidi" w:hAnsiTheme="majorBidi" w:cstheme="majorBidi"/>
                <w:sz w:val="20"/>
                <w:szCs w:val="20"/>
                <w:lang w:val="en"/>
              </w:rPr>
            </w:rPrChange>
          </w:rPr>
          <w:t>were placed</w:t>
        </w:r>
        <w:proofErr w:type="gramEnd"/>
        <w:r w:rsidRPr="008E088B">
          <w:rPr>
            <w:rFonts w:ascii="Book Antiqua" w:hAnsi="Book Antiqua" w:cstheme="majorBidi"/>
            <w:sz w:val="20"/>
            <w:szCs w:val="20"/>
            <w:lang w:val="en"/>
            <w:rPrChange w:id="1321" w:author="Donia Jendoubi" w:date="2019-05-21T18:26:00Z">
              <w:rPr>
                <w:rFonts w:asciiTheme="majorBidi" w:hAnsiTheme="majorBidi" w:cstheme="majorBidi"/>
                <w:sz w:val="20"/>
                <w:szCs w:val="20"/>
                <w:lang w:val="en"/>
              </w:rPr>
            </w:rPrChange>
          </w:rPr>
          <w:t xml:space="preserve"> on a mug</w:t>
        </w:r>
      </w:ins>
      <w:ins w:id="1322" w:author="Donia Jendoubi" w:date="2019-05-21T16:45:00Z">
        <w:r w:rsidRPr="008E088B">
          <w:rPr>
            <w:rFonts w:ascii="Book Antiqua" w:hAnsi="Book Antiqua" w:cstheme="majorBidi"/>
            <w:sz w:val="20"/>
            <w:szCs w:val="20"/>
            <w:lang w:val="en"/>
            <w:rPrChange w:id="1323" w:author="Donia Jendoubi" w:date="2019-05-21T18:26:00Z">
              <w:rPr>
                <w:rFonts w:asciiTheme="majorBidi" w:hAnsiTheme="majorBidi" w:cstheme="majorBidi"/>
                <w:sz w:val="20"/>
                <w:szCs w:val="20"/>
                <w:lang w:val="en"/>
              </w:rPr>
            </w:rPrChange>
          </w:rPr>
          <w:t>-</w:t>
        </w:r>
      </w:ins>
      <w:ins w:id="1324" w:author="Donia Jendoubi" w:date="2019-05-21T16:43:00Z">
        <w:r w:rsidRPr="008E088B">
          <w:rPr>
            <w:rFonts w:ascii="Book Antiqua" w:hAnsi="Book Antiqua" w:cstheme="majorBidi"/>
            <w:sz w:val="20"/>
            <w:szCs w:val="20"/>
            <w:lang w:val="en"/>
            <w:rPrChange w:id="1325" w:author="Donia Jendoubi" w:date="2019-05-21T18:26:00Z">
              <w:rPr>
                <w:rFonts w:asciiTheme="majorBidi" w:hAnsiTheme="majorBidi" w:cstheme="majorBidi"/>
                <w:sz w:val="20"/>
                <w:szCs w:val="20"/>
                <w:lang w:val="en"/>
              </w:rPr>
            </w:rPrChange>
          </w:rPr>
          <w:t xml:space="preserve">light equipped with a Tungsten Quartz Halogen light source (Analytical Spectral Devices, Boulder, CO). Spectral reflectance readings </w:t>
        </w:r>
        <w:proofErr w:type="gramStart"/>
        <w:r w:rsidRPr="008E088B">
          <w:rPr>
            <w:rFonts w:ascii="Book Antiqua" w:hAnsi="Book Antiqua" w:cstheme="majorBidi"/>
            <w:sz w:val="20"/>
            <w:szCs w:val="20"/>
            <w:lang w:val="en"/>
            <w:rPrChange w:id="1326" w:author="Donia Jendoubi" w:date="2019-05-21T18:26:00Z">
              <w:rPr>
                <w:rFonts w:asciiTheme="majorBidi" w:hAnsiTheme="majorBidi" w:cstheme="majorBidi"/>
                <w:sz w:val="20"/>
                <w:szCs w:val="20"/>
                <w:lang w:val="en"/>
              </w:rPr>
            </w:rPrChange>
          </w:rPr>
          <w:t>were collected</w:t>
        </w:r>
        <w:proofErr w:type="gramEnd"/>
        <w:r w:rsidRPr="008E088B">
          <w:rPr>
            <w:rFonts w:ascii="Book Antiqua" w:hAnsi="Book Antiqua" w:cstheme="majorBidi"/>
            <w:sz w:val="20"/>
            <w:szCs w:val="20"/>
            <w:lang w:val="en"/>
            <w:rPrChange w:id="1327" w:author="Donia Jendoubi" w:date="2019-05-21T18:26:00Z">
              <w:rPr>
                <w:rFonts w:asciiTheme="majorBidi" w:hAnsiTheme="majorBidi" w:cstheme="majorBidi"/>
                <w:sz w:val="20"/>
                <w:szCs w:val="20"/>
                <w:lang w:val="en"/>
              </w:rPr>
            </w:rPrChange>
          </w:rPr>
          <w:t xml:space="preserve"> through the bottom of the Petri dishes using a </w:t>
        </w:r>
        <w:proofErr w:type="spellStart"/>
        <w:r w:rsidRPr="008E088B">
          <w:rPr>
            <w:rFonts w:ascii="Book Antiqua" w:hAnsi="Book Antiqua" w:cstheme="majorBidi"/>
            <w:sz w:val="20"/>
            <w:szCs w:val="20"/>
            <w:lang w:val="en"/>
            <w:rPrChange w:id="1328" w:author="Donia Jendoubi" w:date="2019-05-21T18:26:00Z">
              <w:rPr>
                <w:rFonts w:asciiTheme="majorBidi" w:hAnsiTheme="majorBidi" w:cstheme="majorBidi"/>
                <w:sz w:val="20"/>
                <w:szCs w:val="20"/>
                <w:lang w:val="en"/>
              </w:rPr>
            </w:rPrChange>
          </w:rPr>
          <w:t>FieldSpec</w:t>
        </w:r>
        <w:proofErr w:type="spellEnd"/>
        <w:r w:rsidRPr="008E088B">
          <w:rPr>
            <w:rFonts w:ascii="Book Antiqua" w:hAnsi="Book Antiqua" w:cstheme="majorBidi"/>
            <w:sz w:val="20"/>
            <w:szCs w:val="20"/>
            <w:lang w:val="en"/>
            <w:rPrChange w:id="1329" w:author="Donia Jendoubi" w:date="2019-05-21T18:26:00Z">
              <w:rPr>
                <w:rFonts w:asciiTheme="majorBidi" w:hAnsiTheme="majorBidi" w:cstheme="majorBidi"/>
                <w:sz w:val="20"/>
                <w:szCs w:val="20"/>
                <w:lang w:val="en"/>
              </w:rPr>
            </w:rPrChange>
          </w:rPr>
          <w:t xml:space="preserve"> PRO FR </w:t>
        </w:r>
        <w:proofErr w:type="spellStart"/>
        <w:r w:rsidRPr="008E088B">
          <w:rPr>
            <w:rFonts w:ascii="Book Antiqua" w:hAnsi="Book Antiqua" w:cstheme="majorBidi"/>
            <w:sz w:val="20"/>
            <w:szCs w:val="20"/>
            <w:lang w:val="en"/>
            <w:rPrChange w:id="1330" w:author="Donia Jendoubi" w:date="2019-05-21T18:26:00Z">
              <w:rPr>
                <w:rFonts w:asciiTheme="majorBidi" w:hAnsiTheme="majorBidi" w:cstheme="majorBidi"/>
                <w:sz w:val="20"/>
                <w:szCs w:val="20"/>
                <w:lang w:val="en"/>
              </w:rPr>
            </w:rPrChange>
          </w:rPr>
          <w:t>spectro</w:t>
        </w:r>
      </w:ins>
      <w:proofErr w:type="spellEnd"/>
      <w:ins w:id="1331" w:author="Donia Jendoubi" w:date="2019-05-21T16:45:00Z">
        <w:r w:rsidRPr="008E088B">
          <w:rPr>
            <w:rFonts w:ascii="Book Antiqua" w:hAnsi="Book Antiqua" w:cstheme="majorBidi"/>
            <w:sz w:val="20"/>
            <w:szCs w:val="20"/>
            <w:lang w:val="en"/>
            <w:rPrChange w:id="1332" w:author="Donia Jendoubi" w:date="2019-05-21T18:26:00Z">
              <w:rPr>
                <w:rFonts w:asciiTheme="majorBidi" w:hAnsiTheme="majorBidi" w:cstheme="majorBidi"/>
                <w:sz w:val="20"/>
                <w:szCs w:val="20"/>
                <w:lang w:val="en"/>
              </w:rPr>
            </w:rPrChange>
          </w:rPr>
          <w:t>-</w:t>
        </w:r>
      </w:ins>
      <w:ins w:id="1333" w:author="Donia Jendoubi" w:date="2019-05-21T16:43:00Z">
        <w:r w:rsidRPr="008E088B">
          <w:rPr>
            <w:rFonts w:ascii="Book Antiqua" w:hAnsi="Book Antiqua" w:cstheme="majorBidi"/>
            <w:sz w:val="20"/>
            <w:szCs w:val="20"/>
            <w:lang w:val="en"/>
            <w:rPrChange w:id="1334" w:author="Donia Jendoubi" w:date="2019-05-21T18:26:00Z">
              <w:rPr>
                <w:rFonts w:asciiTheme="majorBidi" w:hAnsiTheme="majorBidi" w:cstheme="majorBidi"/>
                <w:sz w:val="20"/>
                <w:szCs w:val="20"/>
                <w:lang w:val="en"/>
              </w:rPr>
            </w:rPrChange>
          </w:rPr>
          <w:t xml:space="preserve">radiometer (Analytical Spectral Devices, Boulder, CO). Every sample </w:t>
        </w:r>
        <w:proofErr w:type="gramStart"/>
        <w:r w:rsidRPr="008E088B">
          <w:rPr>
            <w:rFonts w:ascii="Book Antiqua" w:hAnsi="Book Antiqua" w:cstheme="majorBidi"/>
            <w:sz w:val="20"/>
            <w:szCs w:val="20"/>
            <w:lang w:val="en"/>
            <w:rPrChange w:id="1335" w:author="Donia Jendoubi" w:date="2019-05-21T18:26:00Z">
              <w:rPr>
                <w:rFonts w:asciiTheme="majorBidi" w:hAnsiTheme="majorBidi" w:cstheme="majorBidi"/>
                <w:sz w:val="20"/>
                <w:szCs w:val="20"/>
                <w:lang w:val="en"/>
              </w:rPr>
            </w:rPrChange>
          </w:rPr>
          <w:t>was measured</w:t>
        </w:r>
        <w:proofErr w:type="gramEnd"/>
        <w:r w:rsidRPr="008E088B">
          <w:rPr>
            <w:rFonts w:ascii="Book Antiqua" w:hAnsi="Book Antiqua" w:cstheme="majorBidi"/>
            <w:sz w:val="20"/>
            <w:szCs w:val="20"/>
            <w:lang w:val="en"/>
            <w:rPrChange w:id="1336" w:author="Donia Jendoubi" w:date="2019-05-21T18:26:00Z">
              <w:rPr>
                <w:rFonts w:asciiTheme="majorBidi" w:hAnsiTheme="majorBidi" w:cstheme="majorBidi"/>
                <w:sz w:val="20"/>
                <w:szCs w:val="20"/>
                <w:lang w:val="en"/>
              </w:rPr>
            </w:rPrChange>
          </w:rPr>
          <w:t xml:space="preserve"> twice, with the sample being turned by 90 degrees for the second measurement. The two measurements </w:t>
        </w:r>
        <w:proofErr w:type="gramStart"/>
        <w:r w:rsidRPr="008E088B">
          <w:rPr>
            <w:rFonts w:ascii="Book Antiqua" w:hAnsi="Book Antiqua" w:cstheme="majorBidi"/>
            <w:sz w:val="20"/>
            <w:szCs w:val="20"/>
            <w:lang w:val="en"/>
            <w:rPrChange w:id="1337" w:author="Donia Jendoubi" w:date="2019-05-21T18:26:00Z">
              <w:rPr>
                <w:rFonts w:asciiTheme="majorBidi" w:hAnsiTheme="majorBidi" w:cstheme="majorBidi"/>
                <w:sz w:val="20"/>
                <w:szCs w:val="20"/>
                <w:lang w:val="en"/>
              </w:rPr>
            </w:rPrChange>
          </w:rPr>
          <w:t>were averaged</w:t>
        </w:r>
        <w:proofErr w:type="gramEnd"/>
        <w:r w:rsidRPr="008E088B">
          <w:rPr>
            <w:rFonts w:ascii="Book Antiqua" w:hAnsi="Book Antiqua" w:cstheme="majorBidi"/>
            <w:sz w:val="20"/>
            <w:szCs w:val="20"/>
            <w:lang w:val="en"/>
            <w:rPrChange w:id="1338" w:author="Donia Jendoubi" w:date="2019-05-21T18:26:00Z">
              <w:rPr>
                <w:rFonts w:asciiTheme="majorBidi" w:hAnsiTheme="majorBidi" w:cstheme="majorBidi"/>
                <w:sz w:val="20"/>
                <w:szCs w:val="20"/>
                <w:lang w:val="en"/>
              </w:rPr>
            </w:rPrChange>
          </w:rPr>
          <w:t xml:space="preserve">, which minimized light scatter effects from uneven particle size distribution on the Petri dish floor. The instrument works with three </w:t>
        </w:r>
        <w:proofErr w:type="spellStart"/>
        <w:r w:rsidRPr="008E088B">
          <w:rPr>
            <w:rFonts w:ascii="Book Antiqua" w:hAnsi="Book Antiqua" w:cstheme="majorBidi"/>
            <w:sz w:val="20"/>
            <w:szCs w:val="20"/>
            <w:lang w:val="en"/>
            <w:rPrChange w:id="1339" w:author="Donia Jendoubi" w:date="2019-05-21T18:26:00Z">
              <w:rPr>
                <w:rFonts w:asciiTheme="majorBidi" w:hAnsiTheme="majorBidi" w:cstheme="majorBidi"/>
                <w:sz w:val="20"/>
                <w:szCs w:val="20"/>
                <w:lang w:val="en"/>
              </w:rPr>
            </w:rPrChange>
          </w:rPr>
          <w:t>spectro</w:t>
        </w:r>
      </w:ins>
      <w:proofErr w:type="spellEnd"/>
      <w:ins w:id="1340" w:author="Donia Jendoubi" w:date="2019-05-21T16:46:00Z">
        <w:r w:rsidRPr="008E088B">
          <w:rPr>
            <w:rFonts w:ascii="Book Antiqua" w:hAnsi="Book Antiqua" w:cstheme="majorBidi"/>
            <w:sz w:val="20"/>
            <w:szCs w:val="20"/>
            <w:lang w:val="en"/>
            <w:rPrChange w:id="1341" w:author="Donia Jendoubi" w:date="2019-05-21T18:26:00Z">
              <w:rPr>
                <w:rFonts w:asciiTheme="majorBidi" w:hAnsiTheme="majorBidi" w:cstheme="majorBidi"/>
                <w:sz w:val="20"/>
                <w:szCs w:val="20"/>
                <w:lang w:val="en"/>
              </w:rPr>
            </w:rPrChange>
          </w:rPr>
          <w:t>-</w:t>
        </w:r>
      </w:ins>
      <w:ins w:id="1342" w:author="Donia Jendoubi" w:date="2019-05-21T16:43:00Z">
        <w:r w:rsidRPr="008E088B">
          <w:rPr>
            <w:rFonts w:ascii="Book Antiqua" w:hAnsi="Book Antiqua" w:cstheme="majorBidi"/>
            <w:sz w:val="20"/>
            <w:szCs w:val="20"/>
            <w:lang w:val="en"/>
            <w:rPrChange w:id="1343" w:author="Donia Jendoubi" w:date="2019-05-21T18:26:00Z">
              <w:rPr>
                <w:rFonts w:asciiTheme="majorBidi" w:hAnsiTheme="majorBidi" w:cstheme="majorBidi"/>
                <w:sz w:val="20"/>
                <w:szCs w:val="20"/>
                <w:lang w:val="en"/>
              </w:rPr>
            </w:rPrChange>
          </w:rPr>
          <w:t xml:space="preserve">radiometers to cover the wavelengths from 350 to 2500 nm at an interval of </w:t>
        </w:r>
        <w:proofErr w:type="gramStart"/>
        <w:r w:rsidRPr="008E088B">
          <w:rPr>
            <w:rFonts w:ascii="Book Antiqua" w:hAnsi="Book Antiqua" w:cstheme="majorBidi"/>
            <w:sz w:val="20"/>
            <w:szCs w:val="20"/>
            <w:lang w:val="en"/>
            <w:rPrChange w:id="1344" w:author="Donia Jendoubi" w:date="2019-05-21T18:26:00Z">
              <w:rPr>
                <w:rFonts w:asciiTheme="majorBidi" w:hAnsiTheme="majorBidi" w:cstheme="majorBidi"/>
                <w:sz w:val="20"/>
                <w:szCs w:val="20"/>
                <w:lang w:val="en"/>
              </w:rPr>
            </w:rPrChange>
          </w:rPr>
          <w:t>1</w:t>
        </w:r>
        <w:proofErr w:type="gramEnd"/>
        <w:r w:rsidRPr="008E088B">
          <w:rPr>
            <w:rFonts w:ascii="Book Antiqua" w:hAnsi="Book Antiqua" w:cstheme="majorBidi"/>
            <w:sz w:val="20"/>
            <w:szCs w:val="20"/>
            <w:lang w:val="en"/>
            <w:rPrChange w:id="1345" w:author="Donia Jendoubi" w:date="2019-05-21T18:26:00Z">
              <w:rPr>
                <w:rFonts w:asciiTheme="majorBidi" w:hAnsiTheme="majorBidi" w:cstheme="majorBidi"/>
                <w:sz w:val="20"/>
                <w:szCs w:val="20"/>
                <w:lang w:val="en"/>
              </w:rPr>
            </w:rPrChange>
          </w:rPr>
          <w:t xml:space="preserve"> nm. The fore-optic view was set to 8 degrees. For dark current </w:t>
        </w:r>
        <w:proofErr w:type="gramStart"/>
        <w:r w:rsidRPr="008E088B">
          <w:rPr>
            <w:rFonts w:ascii="Book Antiqua" w:hAnsi="Book Antiqua" w:cstheme="majorBidi"/>
            <w:sz w:val="20"/>
            <w:szCs w:val="20"/>
            <w:lang w:val="en"/>
            <w:rPrChange w:id="1346" w:author="Donia Jendoubi" w:date="2019-05-21T18:26:00Z">
              <w:rPr>
                <w:rFonts w:asciiTheme="majorBidi" w:hAnsiTheme="majorBidi" w:cstheme="majorBidi"/>
                <w:sz w:val="20"/>
                <w:szCs w:val="20"/>
                <w:lang w:val="en"/>
              </w:rPr>
            </w:rPrChange>
          </w:rPr>
          <w:t>readings</w:t>
        </w:r>
        <w:proofErr w:type="gramEnd"/>
        <w:r w:rsidRPr="008E088B">
          <w:rPr>
            <w:rFonts w:ascii="Book Antiqua" w:hAnsi="Book Antiqua" w:cstheme="majorBidi"/>
            <w:sz w:val="20"/>
            <w:szCs w:val="20"/>
            <w:lang w:val="en"/>
            <w:rPrChange w:id="1347" w:author="Donia Jendoubi" w:date="2019-05-21T18:26:00Z">
              <w:rPr>
                <w:rFonts w:asciiTheme="majorBidi" w:hAnsiTheme="majorBidi" w:cstheme="majorBidi"/>
                <w:sz w:val="20"/>
                <w:szCs w:val="20"/>
                <w:lang w:val="en"/>
              </w:rPr>
            </w:rPrChange>
          </w:rPr>
          <w:t xml:space="preserve"> 25 scans were averaged, while for white reference and soil spectral readings 10 scans were averaged by the </w:t>
        </w:r>
        <w:proofErr w:type="spellStart"/>
        <w:r w:rsidRPr="008E088B">
          <w:rPr>
            <w:rFonts w:ascii="Book Antiqua" w:hAnsi="Book Antiqua" w:cstheme="majorBidi"/>
            <w:sz w:val="20"/>
            <w:szCs w:val="20"/>
            <w:lang w:val="en"/>
            <w:rPrChange w:id="1348" w:author="Donia Jendoubi" w:date="2019-05-21T18:26:00Z">
              <w:rPr>
                <w:rFonts w:asciiTheme="majorBidi" w:hAnsiTheme="majorBidi" w:cstheme="majorBidi"/>
                <w:sz w:val="20"/>
                <w:szCs w:val="20"/>
                <w:lang w:val="en"/>
              </w:rPr>
            </w:rPrChange>
          </w:rPr>
          <w:t>spectroradiometer</w:t>
        </w:r>
        <w:proofErr w:type="spellEnd"/>
        <w:r w:rsidRPr="008E088B">
          <w:rPr>
            <w:rFonts w:ascii="Book Antiqua" w:hAnsi="Book Antiqua" w:cstheme="majorBidi"/>
            <w:sz w:val="20"/>
            <w:szCs w:val="20"/>
            <w:lang w:val="en"/>
            <w:rPrChange w:id="1349" w:author="Donia Jendoubi" w:date="2019-05-21T18:26:00Z">
              <w:rPr>
                <w:rFonts w:asciiTheme="majorBidi" w:hAnsiTheme="majorBidi" w:cstheme="majorBidi"/>
                <w:sz w:val="20"/>
                <w:szCs w:val="20"/>
                <w:lang w:val="en"/>
              </w:rPr>
            </w:rPrChange>
          </w:rPr>
          <w:t xml:space="preserve">. Before each </w:t>
        </w:r>
        <w:proofErr w:type="gramStart"/>
        <w:r w:rsidRPr="008E088B">
          <w:rPr>
            <w:rFonts w:ascii="Book Antiqua" w:hAnsi="Book Antiqua" w:cstheme="majorBidi"/>
            <w:sz w:val="20"/>
            <w:szCs w:val="20"/>
            <w:lang w:val="en"/>
            <w:rPrChange w:id="1350" w:author="Donia Jendoubi" w:date="2019-05-21T18:26:00Z">
              <w:rPr>
                <w:rFonts w:asciiTheme="majorBidi" w:hAnsiTheme="majorBidi" w:cstheme="majorBidi"/>
                <w:sz w:val="20"/>
                <w:szCs w:val="20"/>
                <w:lang w:val="en"/>
              </w:rPr>
            </w:rPrChange>
          </w:rPr>
          <w:t>sample</w:t>
        </w:r>
        <w:proofErr w:type="gramEnd"/>
        <w:r w:rsidRPr="008E088B">
          <w:rPr>
            <w:rFonts w:ascii="Book Antiqua" w:hAnsi="Book Antiqua" w:cstheme="majorBidi"/>
            <w:sz w:val="20"/>
            <w:szCs w:val="20"/>
            <w:lang w:val="en"/>
            <w:rPrChange w:id="1351" w:author="Donia Jendoubi" w:date="2019-05-21T18:26:00Z">
              <w:rPr>
                <w:rFonts w:asciiTheme="majorBidi" w:hAnsiTheme="majorBidi" w:cstheme="majorBidi"/>
                <w:sz w:val="20"/>
                <w:szCs w:val="20"/>
                <w:lang w:val="en"/>
              </w:rPr>
            </w:rPrChange>
          </w:rPr>
          <w:t xml:space="preserve"> reading, white reference readings were taken from a </w:t>
        </w:r>
        <w:proofErr w:type="spellStart"/>
        <w:r w:rsidRPr="008E088B">
          <w:rPr>
            <w:rFonts w:ascii="Book Antiqua" w:hAnsi="Book Antiqua" w:cstheme="majorBidi"/>
            <w:sz w:val="20"/>
            <w:szCs w:val="20"/>
            <w:lang w:val="en"/>
            <w:rPrChange w:id="1352" w:author="Donia Jendoubi" w:date="2019-05-21T18:26:00Z">
              <w:rPr>
                <w:rFonts w:asciiTheme="majorBidi" w:hAnsiTheme="majorBidi" w:cstheme="majorBidi"/>
                <w:sz w:val="20"/>
                <w:szCs w:val="20"/>
                <w:lang w:val="en"/>
              </w:rPr>
            </w:rPrChange>
          </w:rPr>
          <w:t>spectralon</w:t>
        </w:r>
        <w:proofErr w:type="spellEnd"/>
        <w:r w:rsidRPr="008E088B">
          <w:rPr>
            <w:rFonts w:ascii="Book Antiqua" w:hAnsi="Book Antiqua" w:cstheme="majorBidi"/>
            <w:sz w:val="20"/>
            <w:szCs w:val="20"/>
            <w:lang w:val="en"/>
            <w:rPrChange w:id="1353" w:author="Donia Jendoubi" w:date="2019-05-21T18:26:00Z">
              <w:rPr>
                <w:rFonts w:asciiTheme="majorBidi" w:hAnsiTheme="majorBidi" w:cstheme="majorBidi"/>
                <w:sz w:val="20"/>
                <w:szCs w:val="20"/>
                <w:lang w:val="en"/>
              </w:rPr>
            </w:rPrChange>
          </w:rPr>
          <w:t xml:space="preserve"> (</w:t>
        </w:r>
        <w:proofErr w:type="spellStart"/>
        <w:r w:rsidRPr="008E088B">
          <w:rPr>
            <w:rFonts w:ascii="Book Antiqua" w:hAnsi="Book Antiqua" w:cstheme="majorBidi"/>
            <w:sz w:val="20"/>
            <w:szCs w:val="20"/>
            <w:lang w:val="en"/>
            <w:rPrChange w:id="1354" w:author="Donia Jendoubi" w:date="2019-05-21T18:26:00Z">
              <w:rPr>
                <w:rFonts w:asciiTheme="majorBidi" w:hAnsiTheme="majorBidi" w:cstheme="majorBidi"/>
                <w:sz w:val="20"/>
                <w:szCs w:val="20"/>
                <w:lang w:val="en"/>
              </w:rPr>
            </w:rPrChange>
          </w:rPr>
          <w:t>Labsphere</w:t>
        </w:r>
        <w:proofErr w:type="spellEnd"/>
        <w:r w:rsidRPr="008E088B">
          <w:rPr>
            <w:rFonts w:ascii="Book Antiqua" w:hAnsi="Book Antiqua" w:cstheme="majorBidi"/>
            <w:sz w:val="20"/>
            <w:szCs w:val="20"/>
            <w:lang w:val="en"/>
            <w:rPrChange w:id="1355" w:author="Donia Jendoubi" w:date="2019-05-21T18:26:00Z">
              <w:rPr>
                <w:rFonts w:asciiTheme="majorBidi" w:hAnsiTheme="majorBidi" w:cstheme="majorBidi"/>
                <w:sz w:val="20"/>
                <w:szCs w:val="20"/>
                <w:lang w:val="en"/>
              </w:rPr>
            </w:rPrChange>
          </w:rPr>
          <w:t xml:space="preserve">) that was placed on a trimmed Petri dish bottom. </w:t>
        </w:r>
      </w:ins>
    </w:p>
    <w:p w:rsidR="00715BC7" w:rsidRPr="008E088B" w:rsidRDefault="00715BC7" w:rsidP="00123DF7">
      <w:pPr>
        <w:jc w:val="both"/>
        <w:rPr>
          <w:ins w:id="1356" w:author="Donia Jendoubi" w:date="2019-05-21T16:46:00Z"/>
          <w:rFonts w:ascii="Book Antiqua" w:hAnsi="Book Antiqua" w:cstheme="majorBidi"/>
          <w:sz w:val="20"/>
          <w:szCs w:val="20"/>
          <w:lang w:val="en"/>
          <w:rPrChange w:id="1357" w:author="Donia Jendoubi" w:date="2019-05-21T18:26:00Z">
            <w:rPr>
              <w:ins w:id="1358" w:author="Donia Jendoubi" w:date="2019-05-21T16:46:00Z"/>
              <w:rFonts w:asciiTheme="majorBidi" w:hAnsiTheme="majorBidi" w:cstheme="majorBidi"/>
              <w:sz w:val="20"/>
              <w:szCs w:val="20"/>
              <w:lang w:val="en"/>
            </w:rPr>
          </w:rPrChange>
        </w:rPr>
      </w:pPr>
      <w:ins w:id="1359" w:author="Donia Jendoubi" w:date="2019-05-21T16:47:00Z">
        <w:r w:rsidRPr="008E088B">
          <w:rPr>
            <w:rFonts w:ascii="Book Antiqua" w:eastAsia="Times New Roman" w:hAnsi="Book Antiqua" w:cs="Times New Roman"/>
            <w:color w:val="000000"/>
            <w:sz w:val="20"/>
            <w:szCs w:val="20"/>
            <w:lang w:val="en-GB"/>
            <w:rPrChange w:id="1360" w:author="Donia Jendoubi" w:date="2019-05-21T18:26:00Z">
              <w:rPr>
                <w:rFonts w:ascii="Times New Roman" w:eastAsia="Times New Roman" w:hAnsi="Times New Roman" w:cs="Times New Roman"/>
                <w:color w:val="000000"/>
              </w:rPr>
            </w:rPrChange>
          </w:rPr>
          <w:t>Pre-processi</w:t>
        </w:r>
        <w:r w:rsidRPr="008E088B">
          <w:rPr>
            <w:rFonts w:ascii="Book Antiqua" w:eastAsia="Times New Roman" w:hAnsi="Book Antiqua" w:cs="Times New Roman"/>
            <w:color w:val="000000"/>
            <w:spacing w:val="2"/>
            <w:sz w:val="20"/>
            <w:szCs w:val="20"/>
            <w:lang w:val="en-GB"/>
            <w:rPrChange w:id="1361" w:author="Donia Jendoubi" w:date="2019-05-21T18:26:00Z">
              <w:rPr>
                <w:rFonts w:ascii="Times New Roman" w:eastAsia="Times New Roman" w:hAnsi="Times New Roman" w:cs="Times New Roman"/>
                <w:color w:val="000000"/>
                <w:spacing w:val="2"/>
              </w:rPr>
            </w:rPrChange>
          </w:rPr>
          <w:t>n</w:t>
        </w:r>
        <w:r w:rsidRPr="008E088B">
          <w:rPr>
            <w:rFonts w:ascii="Book Antiqua" w:eastAsia="Times New Roman" w:hAnsi="Book Antiqua" w:cs="Times New Roman"/>
            <w:color w:val="000000"/>
            <w:sz w:val="20"/>
            <w:szCs w:val="20"/>
            <w:lang w:val="en-GB"/>
            <w:rPrChange w:id="1362" w:author="Donia Jendoubi" w:date="2019-05-21T18:26:00Z">
              <w:rPr>
                <w:rFonts w:ascii="Times New Roman" w:eastAsia="Times New Roman" w:hAnsi="Times New Roman" w:cs="Times New Roman"/>
                <w:color w:val="000000"/>
              </w:rPr>
            </w:rPrChange>
          </w:rPr>
          <w:t>g</w:t>
        </w:r>
        <w:r w:rsidRPr="008E088B">
          <w:rPr>
            <w:rFonts w:ascii="Book Antiqua" w:eastAsia="Times New Roman" w:hAnsi="Book Antiqua" w:cs="Times New Roman"/>
            <w:color w:val="000000"/>
            <w:spacing w:val="32"/>
            <w:sz w:val="20"/>
            <w:szCs w:val="20"/>
            <w:lang w:val="en-GB"/>
            <w:rPrChange w:id="1363" w:author="Donia Jendoubi" w:date="2019-05-21T18:26:00Z">
              <w:rPr>
                <w:rFonts w:ascii="Times New Roman" w:eastAsia="Times New Roman" w:hAnsi="Times New Roman" w:cs="Times New Roman"/>
                <w:color w:val="000000"/>
                <w:spacing w:val="32"/>
              </w:rPr>
            </w:rPrChange>
          </w:rPr>
          <w:t xml:space="preserve"> </w:t>
        </w:r>
        <w:r w:rsidRPr="008E088B">
          <w:rPr>
            <w:rFonts w:ascii="Book Antiqua" w:eastAsia="Times New Roman" w:hAnsi="Book Antiqua" w:cs="Times New Roman"/>
            <w:color w:val="000000"/>
            <w:sz w:val="20"/>
            <w:szCs w:val="20"/>
            <w:lang w:val="en-GB"/>
            <w:rPrChange w:id="1364" w:author="Donia Jendoubi" w:date="2019-05-21T18:26:00Z">
              <w:rPr>
                <w:rFonts w:ascii="Times New Roman" w:eastAsia="Times New Roman" w:hAnsi="Times New Roman" w:cs="Times New Roman"/>
                <w:color w:val="000000"/>
              </w:rPr>
            </w:rPrChange>
          </w:rPr>
          <w:t>of</w:t>
        </w:r>
        <w:r w:rsidRPr="008E088B">
          <w:rPr>
            <w:rFonts w:ascii="Book Antiqua" w:eastAsia="Times New Roman" w:hAnsi="Book Antiqua" w:cs="Times New Roman"/>
            <w:color w:val="000000"/>
            <w:spacing w:val="32"/>
            <w:sz w:val="20"/>
            <w:szCs w:val="20"/>
            <w:lang w:val="en-GB"/>
            <w:rPrChange w:id="1365" w:author="Donia Jendoubi" w:date="2019-05-21T18:26:00Z">
              <w:rPr>
                <w:rFonts w:ascii="Times New Roman" w:eastAsia="Times New Roman" w:hAnsi="Times New Roman" w:cs="Times New Roman"/>
                <w:color w:val="000000"/>
                <w:spacing w:val="32"/>
              </w:rPr>
            </w:rPrChange>
          </w:rPr>
          <w:t xml:space="preserve"> </w:t>
        </w:r>
        <w:r w:rsidRPr="008E088B">
          <w:rPr>
            <w:rFonts w:ascii="Book Antiqua" w:eastAsia="Times New Roman" w:hAnsi="Book Antiqua" w:cs="Times New Roman"/>
            <w:color w:val="000000"/>
            <w:sz w:val="20"/>
            <w:szCs w:val="20"/>
            <w:lang w:val="en-GB"/>
            <w:rPrChange w:id="1366" w:author="Donia Jendoubi" w:date="2019-05-21T18:26:00Z">
              <w:rPr>
                <w:rFonts w:ascii="Times New Roman" w:eastAsia="Times New Roman" w:hAnsi="Times New Roman" w:cs="Times New Roman"/>
                <w:color w:val="000000"/>
              </w:rPr>
            </w:rPrChange>
          </w:rPr>
          <w:t>soil</w:t>
        </w:r>
        <w:r w:rsidRPr="008E088B">
          <w:rPr>
            <w:rFonts w:ascii="Book Antiqua" w:eastAsia="Times New Roman" w:hAnsi="Book Antiqua" w:cs="Times New Roman"/>
            <w:color w:val="000000"/>
            <w:spacing w:val="31"/>
            <w:sz w:val="20"/>
            <w:szCs w:val="20"/>
            <w:lang w:val="en-GB"/>
            <w:rPrChange w:id="1367" w:author="Donia Jendoubi" w:date="2019-05-21T18:26:00Z">
              <w:rPr>
                <w:rFonts w:ascii="Times New Roman" w:eastAsia="Times New Roman" w:hAnsi="Times New Roman" w:cs="Times New Roman"/>
                <w:color w:val="000000"/>
                <w:spacing w:val="31"/>
              </w:rPr>
            </w:rPrChange>
          </w:rPr>
          <w:t xml:space="preserve"> </w:t>
        </w:r>
        <w:r w:rsidRPr="008E088B">
          <w:rPr>
            <w:rFonts w:ascii="Book Antiqua" w:eastAsia="Times New Roman" w:hAnsi="Book Antiqua" w:cs="Times New Roman"/>
            <w:color w:val="000000"/>
            <w:sz w:val="20"/>
            <w:szCs w:val="20"/>
            <w:lang w:val="en-GB"/>
            <w:rPrChange w:id="1368" w:author="Donia Jendoubi" w:date="2019-05-21T18:26:00Z">
              <w:rPr>
                <w:rFonts w:ascii="Times New Roman" w:eastAsia="Times New Roman" w:hAnsi="Times New Roman" w:cs="Times New Roman"/>
                <w:color w:val="000000"/>
              </w:rPr>
            </w:rPrChange>
          </w:rPr>
          <w:t>ref</w:t>
        </w:r>
        <w:r w:rsidRPr="008E088B">
          <w:rPr>
            <w:rFonts w:ascii="Book Antiqua" w:eastAsia="Times New Roman" w:hAnsi="Book Antiqua" w:cs="Times New Roman"/>
            <w:color w:val="000000"/>
            <w:spacing w:val="1"/>
            <w:sz w:val="20"/>
            <w:szCs w:val="20"/>
            <w:lang w:val="en-GB"/>
            <w:rPrChange w:id="1369" w:author="Donia Jendoubi" w:date="2019-05-21T18:26:00Z">
              <w:rPr>
                <w:rFonts w:ascii="Times New Roman" w:eastAsia="Times New Roman" w:hAnsi="Times New Roman" w:cs="Times New Roman"/>
                <w:color w:val="000000"/>
                <w:spacing w:val="1"/>
              </w:rPr>
            </w:rPrChange>
          </w:rPr>
          <w:t>l</w:t>
        </w:r>
        <w:r w:rsidRPr="008E088B">
          <w:rPr>
            <w:rFonts w:ascii="Book Antiqua" w:eastAsia="Times New Roman" w:hAnsi="Book Antiqua" w:cs="Times New Roman"/>
            <w:color w:val="000000"/>
            <w:sz w:val="20"/>
            <w:szCs w:val="20"/>
            <w:lang w:val="en-GB"/>
            <w:rPrChange w:id="1370" w:author="Donia Jendoubi" w:date="2019-05-21T18:26:00Z">
              <w:rPr>
                <w:rFonts w:ascii="Times New Roman" w:eastAsia="Times New Roman" w:hAnsi="Times New Roman" w:cs="Times New Roman"/>
                <w:color w:val="000000"/>
              </w:rPr>
            </w:rPrChange>
          </w:rPr>
          <w:t>ectance</w:t>
        </w:r>
        <w:r w:rsidRPr="008E088B">
          <w:rPr>
            <w:rFonts w:ascii="Book Antiqua" w:eastAsia="Times New Roman" w:hAnsi="Book Antiqua" w:cs="Times New Roman"/>
            <w:color w:val="000000"/>
            <w:spacing w:val="31"/>
            <w:sz w:val="20"/>
            <w:szCs w:val="20"/>
            <w:lang w:val="en-GB"/>
            <w:rPrChange w:id="1371" w:author="Donia Jendoubi" w:date="2019-05-21T18:26:00Z">
              <w:rPr>
                <w:rFonts w:ascii="Times New Roman" w:eastAsia="Times New Roman" w:hAnsi="Times New Roman" w:cs="Times New Roman"/>
                <w:color w:val="000000"/>
                <w:spacing w:val="31"/>
              </w:rPr>
            </w:rPrChange>
          </w:rPr>
          <w:t xml:space="preserve"> </w:t>
        </w:r>
        <w:r w:rsidRPr="008E088B">
          <w:rPr>
            <w:rFonts w:ascii="Book Antiqua" w:eastAsia="Times New Roman" w:hAnsi="Book Antiqua" w:cs="Times New Roman"/>
            <w:color w:val="000000"/>
            <w:sz w:val="20"/>
            <w:szCs w:val="20"/>
            <w:lang w:val="en-GB"/>
            <w:rPrChange w:id="1372" w:author="Donia Jendoubi" w:date="2019-05-21T18:26:00Z">
              <w:rPr>
                <w:rFonts w:ascii="Times New Roman" w:eastAsia="Times New Roman" w:hAnsi="Times New Roman" w:cs="Times New Roman"/>
                <w:color w:val="000000"/>
              </w:rPr>
            </w:rPrChange>
          </w:rPr>
          <w:t>d</w:t>
        </w:r>
        <w:r w:rsidRPr="008E088B">
          <w:rPr>
            <w:rFonts w:ascii="Book Antiqua" w:eastAsia="Times New Roman" w:hAnsi="Book Antiqua" w:cs="Times New Roman"/>
            <w:color w:val="000000"/>
            <w:spacing w:val="1"/>
            <w:sz w:val="20"/>
            <w:szCs w:val="20"/>
            <w:lang w:val="en-GB"/>
            <w:rPrChange w:id="1373" w:author="Donia Jendoubi" w:date="2019-05-21T18:26:00Z">
              <w:rPr>
                <w:rFonts w:ascii="Times New Roman" w:eastAsia="Times New Roman" w:hAnsi="Times New Roman" w:cs="Times New Roman"/>
                <w:color w:val="000000"/>
                <w:spacing w:val="1"/>
              </w:rPr>
            </w:rPrChange>
          </w:rPr>
          <w:t>at</w:t>
        </w:r>
        <w:r w:rsidRPr="008E088B">
          <w:rPr>
            <w:rFonts w:ascii="Book Antiqua" w:eastAsia="Times New Roman" w:hAnsi="Book Antiqua" w:cs="Times New Roman"/>
            <w:color w:val="000000"/>
            <w:sz w:val="20"/>
            <w:szCs w:val="20"/>
            <w:lang w:val="en-GB"/>
            <w:rPrChange w:id="1374" w:author="Donia Jendoubi" w:date="2019-05-21T18:26:00Z">
              <w:rPr>
                <w:rFonts w:ascii="Times New Roman" w:eastAsia="Times New Roman" w:hAnsi="Times New Roman" w:cs="Times New Roman"/>
                <w:color w:val="000000"/>
              </w:rPr>
            </w:rPrChange>
          </w:rPr>
          <w:t>a</w:t>
        </w:r>
        <w:r w:rsidRPr="008E088B">
          <w:rPr>
            <w:rFonts w:ascii="Book Antiqua" w:eastAsia="Times New Roman" w:hAnsi="Book Antiqua" w:cs="Times New Roman"/>
            <w:color w:val="000000"/>
            <w:spacing w:val="32"/>
            <w:sz w:val="20"/>
            <w:szCs w:val="20"/>
            <w:lang w:val="en-GB"/>
            <w:rPrChange w:id="1375" w:author="Donia Jendoubi" w:date="2019-05-21T18:26:00Z">
              <w:rPr>
                <w:rFonts w:ascii="Times New Roman" w:eastAsia="Times New Roman" w:hAnsi="Times New Roman" w:cs="Times New Roman"/>
                <w:color w:val="000000"/>
                <w:spacing w:val="32"/>
              </w:rPr>
            </w:rPrChange>
          </w:rPr>
          <w:t xml:space="preserve"> </w:t>
        </w:r>
        <w:r w:rsidRPr="008E088B">
          <w:rPr>
            <w:rFonts w:ascii="Book Antiqua" w:eastAsia="Times New Roman" w:hAnsi="Book Antiqua" w:cs="Times New Roman"/>
            <w:color w:val="000000"/>
            <w:sz w:val="20"/>
            <w:szCs w:val="20"/>
            <w:lang w:val="en-GB"/>
            <w:rPrChange w:id="1376" w:author="Donia Jendoubi" w:date="2019-05-21T18:26:00Z">
              <w:rPr>
                <w:rFonts w:ascii="Times New Roman" w:eastAsia="Times New Roman" w:hAnsi="Times New Roman" w:cs="Times New Roman"/>
                <w:color w:val="000000"/>
              </w:rPr>
            </w:rPrChange>
          </w:rPr>
          <w:t>to</w:t>
        </w:r>
        <w:r w:rsidRPr="008E088B">
          <w:rPr>
            <w:rFonts w:ascii="Book Antiqua" w:eastAsia="Times New Roman" w:hAnsi="Book Antiqua" w:cs="Times New Roman"/>
            <w:color w:val="000000"/>
            <w:spacing w:val="32"/>
            <w:sz w:val="20"/>
            <w:szCs w:val="20"/>
            <w:lang w:val="en-GB"/>
            <w:rPrChange w:id="1377" w:author="Donia Jendoubi" w:date="2019-05-21T18:26:00Z">
              <w:rPr>
                <w:rFonts w:ascii="Times New Roman" w:eastAsia="Times New Roman" w:hAnsi="Times New Roman" w:cs="Times New Roman"/>
                <w:color w:val="000000"/>
                <w:spacing w:val="32"/>
              </w:rPr>
            </w:rPrChange>
          </w:rPr>
          <w:t xml:space="preserve"> </w:t>
        </w:r>
        <w:r w:rsidRPr="008E088B">
          <w:rPr>
            <w:rFonts w:ascii="Book Antiqua" w:eastAsia="Times New Roman" w:hAnsi="Book Antiqua" w:cs="Times New Roman"/>
            <w:color w:val="000000"/>
            <w:sz w:val="20"/>
            <w:szCs w:val="20"/>
            <w:lang w:val="en-GB"/>
            <w:rPrChange w:id="1378" w:author="Donia Jendoubi" w:date="2019-05-21T18:26:00Z">
              <w:rPr>
                <w:rFonts w:ascii="Times New Roman" w:eastAsia="Times New Roman" w:hAnsi="Times New Roman" w:cs="Times New Roman"/>
                <w:color w:val="000000"/>
              </w:rPr>
            </w:rPrChange>
          </w:rPr>
          <w:t>decrease</w:t>
        </w:r>
        <w:r w:rsidRPr="008E088B">
          <w:rPr>
            <w:rFonts w:ascii="Book Antiqua" w:eastAsia="Times New Roman" w:hAnsi="Book Antiqua" w:cs="Times New Roman"/>
            <w:color w:val="000000"/>
            <w:spacing w:val="31"/>
            <w:sz w:val="20"/>
            <w:szCs w:val="20"/>
            <w:lang w:val="en-GB"/>
            <w:rPrChange w:id="1379" w:author="Donia Jendoubi" w:date="2019-05-21T18:26:00Z">
              <w:rPr>
                <w:rFonts w:ascii="Times New Roman" w:eastAsia="Times New Roman" w:hAnsi="Times New Roman" w:cs="Times New Roman"/>
                <w:color w:val="000000"/>
                <w:spacing w:val="31"/>
              </w:rPr>
            </w:rPrChange>
          </w:rPr>
          <w:t xml:space="preserve"> </w:t>
        </w:r>
        <w:r w:rsidRPr="008E088B">
          <w:rPr>
            <w:rFonts w:ascii="Book Antiqua" w:eastAsia="Times New Roman" w:hAnsi="Book Antiqua" w:cs="Times New Roman"/>
            <w:color w:val="000000"/>
            <w:spacing w:val="2"/>
            <w:sz w:val="20"/>
            <w:szCs w:val="20"/>
            <w:lang w:val="en-GB"/>
            <w:rPrChange w:id="1380" w:author="Donia Jendoubi" w:date="2019-05-21T18:26:00Z">
              <w:rPr>
                <w:rFonts w:ascii="Times New Roman" w:eastAsia="Times New Roman" w:hAnsi="Times New Roman" w:cs="Times New Roman"/>
                <w:color w:val="000000"/>
                <w:spacing w:val="2"/>
              </w:rPr>
            </w:rPrChange>
          </w:rPr>
          <w:t>t</w:t>
        </w:r>
        <w:r w:rsidRPr="008E088B">
          <w:rPr>
            <w:rFonts w:ascii="Book Antiqua" w:eastAsia="Times New Roman" w:hAnsi="Book Antiqua" w:cs="Times New Roman"/>
            <w:color w:val="000000"/>
            <w:sz w:val="20"/>
            <w:szCs w:val="20"/>
            <w:lang w:val="en-GB"/>
            <w:rPrChange w:id="1381" w:author="Donia Jendoubi" w:date="2019-05-21T18:26:00Z">
              <w:rPr>
                <w:rFonts w:ascii="Times New Roman" w:eastAsia="Times New Roman" w:hAnsi="Times New Roman" w:cs="Times New Roman"/>
                <w:color w:val="000000"/>
              </w:rPr>
            </w:rPrChange>
          </w:rPr>
          <w:t>he</w:t>
        </w:r>
        <w:r w:rsidRPr="008E088B">
          <w:rPr>
            <w:rFonts w:ascii="Book Antiqua" w:eastAsia="Times New Roman" w:hAnsi="Book Antiqua" w:cs="Times New Roman"/>
            <w:color w:val="000000"/>
            <w:spacing w:val="32"/>
            <w:sz w:val="20"/>
            <w:szCs w:val="20"/>
            <w:lang w:val="en-GB"/>
            <w:rPrChange w:id="1382" w:author="Donia Jendoubi" w:date="2019-05-21T18:26:00Z">
              <w:rPr>
                <w:rFonts w:ascii="Times New Roman" w:eastAsia="Times New Roman" w:hAnsi="Times New Roman" w:cs="Times New Roman"/>
                <w:color w:val="000000"/>
                <w:spacing w:val="32"/>
              </w:rPr>
            </w:rPrChange>
          </w:rPr>
          <w:t xml:space="preserve"> </w:t>
        </w:r>
        <w:r w:rsidRPr="008E088B">
          <w:rPr>
            <w:rFonts w:ascii="Book Antiqua" w:eastAsia="Times New Roman" w:hAnsi="Book Antiqua" w:cs="Times New Roman"/>
            <w:color w:val="000000"/>
            <w:sz w:val="20"/>
            <w:szCs w:val="20"/>
            <w:lang w:val="en-GB"/>
            <w:rPrChange w:id="1383" w:author="Donia Jendoubi" w:date="2019-05-21T18:26:00Z">
              <w:rPr>
                <w:rFonts w:ascii="Times New Roman" w:eastAsia="Times New Roman" w:hAnsi="Times New Roman" w:cs="Times New Roman"/>
                <w:color w:val="000000"/>
              </w:rPr>
            </w:rPrChange>
          </w:rPr>
          <w:t>noise</w:t>
        </w:r>
        <w:r w:rsidRPr="008E088B">
          <w:rPr>
            <w:rFonts w:ascii="Book Antiqua" w:eastAsia="Times New Roman" w:hAnsi="Book Antiqua" w:cs="Times New Roman"/>
            <w:color w:val="000000"/>
            <w:spacing w:val="32"/>
            <w:sz w:val="20"/>
            <w:szCs w:val="20"/>
            <w:lang w:val="en-GB"/>
            <w:rPrChange w:id="1384" w:author="Donia Jendoubi" w:date="2019-05-21T18:26:00Z">
              <w:rPr>
                <w:rFonts w:ascii="Times New Roman" w:eastAsia="Times New Roman" w:hAnsi="Times New Roman" w:cs="Times New Roman"/>
                <w:color w:val="000000"/>
                <w:spacing w:val="32"/>
              </w:rPr>
            </w:rPrChange>
          </w:rPr>
          <w:t xml:space="preserve"> </w:t>
        </w:r>
        <w:r w:rsidRPr="008E088B">
          <w:rPr>
            <w:rFonts w:ascii="Book Antiqua" w:eastAsia="Times New Roman" w:hAnsi="Book Antiqua" w:cs="Times New Roman"/>
            <w:color w:val="000000"/>
            <w:sz w:val="20"/>
            <w:szCs w:val="20"/>
            <w:lang w:val="en-GB"/>
            <w:rPrChange w:id="1385" w:author="Donia Jendoubi" w:date="2019-05-21T18:26:00Z">
              <w:rPr>
                <w:rFonts w:ascii="Times New Roman" w:eastAsia="Times New Roman" w:hAnsi="Times New Roman" w:cs="Times New Roman"/>
                <w:color w:val="000000"/>
              </w:rPr>
            </w:rPrChange>
          </w:rPr>
          <w:t>present</w:t>
        </w:r>
        <w:r w:rsidRPr="008E088B">
          <w:rPr>
            <w:rFonts w:ascii="Book Antiqua" w:eastAsia="Times New Roman" w:hAnsi="Book Antiqua" w:cs="Times New Roman"/>
            <w:color w:val="000000"/>
            <w:spacing w:val="31"/>
            <w:sz w:val="20"/>
            <w:szCs w:val="20"/>
            <w:lang w:val="en-GB"/>
            <w:rPrChange w:id="1386" w:author="Donia Jendoubi" w:date="2019-05-21T18:26:00Z">
              <w:rPr>
                <w:rFonts w:ascii="Times New Roman" w:eastAsia="Times New Roman" w:hAnsi="Times New Roman" w:cs="Times New Roman"/>
                <w:color w:val="000000"/>
                <w:spacing w:val="31"/>
              </w:rPr>
            </w:rPrChange>
          </w:rPr>
          <w:t xml:space="preserve"> </w:t>
        </w:r>
        <w:r w:rsidRPr="008E088B">
          <w:rPr>
            <w:rFonts w:ascii="Book Antiqua" w:eastAsia="Times New Roman" w:hAnsi="Book Antiqua" w:cs="Times New Roman"/>
            <w:color w:val="000000"/>
            <w:spacing w:val="1"/>
            <w:sz w:val="20"/>
            <w:szCs w:val="20"/>
            <w:lang w:val="en-GB"/>
            <w:rPrChange w:id="1387" w:author="Donia Jendoubi" w:date="2019-05-21T18:26:00Z">
              <w:rPr>
                <w:rFonts w:ascii="Times New Roman" w:eastAsia="Times New Roman" w:hAnsi="Times New Roman" w:cs="Times New Roman"/>
                <w:color w:val="000000"/>
                <w:spacing w:val="1"/>
              </w:rPr>
            </w:rPrChange>
          </w:rPr>
          <w:t>i</w:t>
        </w:r>
        <w:r w:rsidRPr="008E088B">
          <w:rPr>
            <w:rFonts w:ascii="Book Antiqua" w:eastAsia="Times New Roman" w:hAnsi="Book Antiqua" w:cs="Times New Roman"/>
            <w:color w:val="000000"/>
            <w:sz w:val="20"/>
            <w:szCs w:val="20"/>
            <w:lang w:val="en-GB"/>
            <w:rPrChange w:id="1388" w:author="Donia Jendoubi" w:date="2019-05-21T18:26:00Z">
              <w:rPr>
                <w:rFonts w:ascii="Times New Roman" w:eastAsia="Times New Roman" w:hAnsi="Times New Roman" w:cs="Times New Roman"/>
                <w:color w:val="000000"/>
              </w:rPr>
            </w:rPrChange>
          </w:rPr>
          <w:t>n</w:t>
        </w:r>
        <w:r w:rsidRPr="008E088B">
          <w:rPr>
            <w:rFonts w:ascii="Book Antiqua" w:eastAsia="Times New Roman" w:hAnsi="Book Antiqua" w:cs="Times New Roman"/>
            <w:color w:val="000000"/>
            <w:spacing w:val="31"/>
            <w:sz w:val="20"/>
            <w:szCs w:val="20"/>
            <w:lang w:val="en-GB"/>
            <w:rPrChange w:id="1389" w:author="Donia Jendoubi" w:date="2019-05-21T18:26:00Z">
              <w:rPr>
                <w:rFonts w:ascii="Times New Roman" w:eastAsia="Times New Roman" w:hAnsi="Times New Roman" w:cs="Times New Roman"/>
                <w:color w:val="000000"/>
                <w:spacing w:val="31"/>
              </w:rPr>
            </w:rPrChange>
          </w:rPr>
          <w:t xml:space="preserve"> </w:t>
        </w:r>
        <w:r w:rsidRPr="008E088B">
          <w:rPr>
            <w:rFonts w:ascii="Book Antiqua" w:eastAsia="Times New Roman" w:hAnsi="Book Antiqua" w:cs="Times New Roman"/>
            <w:color w:val="000000"/>
            <w:sz w:val="20"/>
            <w:szCs w:val="20"/>
            <w:lang w:val="en-GB"/>
            <w:rPrChange w:id="1390" w:author="Donia Jendoubi" w:date="2019-05-21T18:26:00Z">
              <w:rPr>
                <w:rFonts w:ascii="Times New Roman" w:eastAsia="Times New Roman" w:hAnsi="Times New Roman" w:cs="Times New Roman"/>
                <w:color w:val="000000"/>
              </w:rPr>
            </w:rPrChange>
          </w:rPr>
          <w:t>the</w:t>
        </w:r>
        <w:r w:rsidRPr="008E088B">
          <w:rPr>
            <w:rFonts w:ascii="Book Antiqua" w:eastAsia="Times New Roman" w:hAnsi="Book Antiqua" w:cs="Times New Roman"/>
            <w:color w:val="000000"/>
            <w:spacing w:val="32"/>
            <w:sz w:val="20"/>
            <w:szCs w:val="20"/>
            <w:lang w:val="en-GB"/>
            <w:rPrChange w:id="1391" w:author="Donia Jendoubi" w:date="2019-05-21T18:26:00Z">
              <w:rPr>
                <w:rFonts w:ascii="Times New Roman" w:eastAsia="Times New Roman" w:hAnsi="Times New Roman" w:cs="Times New Roman"/>
                <w:color w:val="000000"/>
                <w:spacing w:val="32"/>
              </w:rPr>
            </w:rPrChange>
          </w:rPr>
          <w:t xml:space="preserve"> </w:t>
        </w:r>
        <w:r w:rsidRPr="008E088B">
          <w:rPr>
            <w:rFonts w:ascii="Book Antiqua" w:eastAsia="Times New Roman" w:hAnsi="Book Antiqua" w:cs="Times New Roman"/>
            <w:color w:val="000000"/>
            <w:sz w:val="20"/>
            <w:szCs w:val="20"/>
            <w:lang w:val="en-GB"/>
            <w:rPrChange w:id="1392" w:author="Donia Jendoubi" w:date="2019-05-21T18:26:00Z">
              <w:rPr>
                <w:rFonts w:ascii="Times New Roman" w:eastAsia="Times New Roman" w:hAnsi="Times New Roman" w:cs="Times New Roman"/>
                <w:color w:val="000000"/>
              </w:rPr>
            </w:rPrChange>
          </w:rPr>
          <w:t>d</w:t>
        </w:r>
        <w:r w:rsidRPr="008E088B">
          <w:rPr>
            <w:rFonts w:ascii="Book Antiqua" w:eastAsia="Times New Roman" w:hAnsi="Book Antiqua" w:cs="Times New Roman"/>
            <w:color w:val="000000"/>
            <w:spacing w:val="-1"/>
            <w:sz w:val="20"/>
            <w:szCs w:val="20"/>
            <w:lang w:val="en-GB"/>
            <w:rPrChange w:id="1393" w:author="Donia Jendoubi" w:date="2019-05-21T18:26:00Z">
              <w:rPr>
                <w:rFonts w:ascii="Times New Roman" w:eastAsia="Times New Roman" w:hAnsi="Times New Roman" w:cs="Times New Roman"/>
                <w:color w:val="000000"/>
                <w:spacing w:val="-1"/>
              </w:rPr>
            </w:rPrChange>
          </w:rPr>
          <w:t>a</w:t>
        </w:r>
        <w:r w:rsidRPr="008E088B">
          <w:rPr>
            <w:rFonts w:ascii="Book Antiqua" w:eastAsia="Times New Roman" w:hAnsi="Book Antiqua" w:cs="Times New Roman"/>
            <w:color w:val="000000"/>
            <w:sz w:val="20"/>
            <w:szCs w:val="20"/>
            <w:lang w:val="en-GB"/>
            <w:rPrChange w:id="1394" w:author="Donia Jendoubi" w:date="2019-05-21T18:26:00Z">
              <w:rPr>
                <w:rFonts w:ascii="Times New Roman" w:eastAsia="Times New Roman" w:hAnsi="Times New Roman" w:cs="Times New Roman"/>
                <w:color w:val="000000"/>
              </w:rPr>
            </w:rPrChange>
          </w:rPr>
          <w:t>ta</w:t>
        </w:r>
        <w:r w:rsidRPr="008E088B">
          <w:rPr>
            <w:rFonts w:ascii="Book Antiqua" w:eastAsia="Times New Roman" w:hAnsi="Book Antiqua" w:cs="Times New Roman"/>
            <w:color w:val="000000"/>
            <w:spacing w:val="31"/>
            <w:sz w:val="20"/>
            <w:szCs w:val="20"/>
            <w:lang w:val="en-GB"/>
            <w:rPrChange w:id="1395" w:author="Donia Jendoubi" w:date="2019-05-21T18:26:00Z">
              <w:rPr>
                <w:rFonts w:ascii="Times New Roman" w:eastAsia="Times New Roman" w:hAnsi="Times New Roman" w:cs="Times New Roman"/>
                <w:color w:val="000000"/>
                <w:spacing w:val="31"/>
              </w:rPr>
            </w:rPrChange>
          </w:rPr>
          <w:t xml:space="preserve"> </w:t>
        </w:r>
        <w:r w:rsidRPr="008E088B">
          <w:rPr>
            <w:rFonts w:ascii="Book Antiqua" w:eastAsia="Times New Roman" w:hAnsi="Book Antiqua" w:cs="Times New Roman"/>
            <w:color w:val="000000"/>
            <w:sz w:val="20"/>
            <w:szCs w:val="20"/>
            <w:lang w:val="en-GB"/>
            <w:rPrChange w:id="1396" w:author="Donia Jendoubi" w:date="2019-05-21T18:26:00Z">
              <w:rPr>
                <w:rFonts w:ascii="Times New Roman" w:eastAsia="Times New Roman" w:hAnsi="Times New Roman" w:cs="Times New Roman"/>
                <w:color w:val="000000"/>
              </w:rPr>
            </w:rPrChange>
          </w:rPr>
          <w:t>and</w:t>
        </w:r>
        <w:r w:rsidRPr="008E088B">
          <w:rPr>
            <w:rFonts w:ascii="Book Antiqua" w:eastAsia="Times New Roman" w:hAnsi="Book Antiqua" w:cs="Times New Roman"/>
            <w:color w:val="000000"/>
            <w:spacing w:val="31"/>
            <w:sz w:val="20"/>
            <w:szCs w:val="20"/>
            <w:lang w:val="en-GB"/>
            <w:rPrChange w:id="1397" w:author="Donia Jendoubi" w:date="2019-05-21T18:26:00Z">
              <w:rPr>
                <w:rFonts w:ascii="Times New Roman" w:eastAsia="Times New Roman" w:hAnsi="Times New Roman" w:cs="Times New Roman"/>
                <w:color w:val="000000"/>
                <w:spacing w:val="31"/>
              </w:rPr>
            </w:rPrChange>
          </w:rPr>
          <w:t xml:space="preserve"> </w:t>
        </w:r>
        <w:r w:rsidRPr="008E088B">
          <w:rPr>
            <w:rFonts w:ascii="Book Antiqua" w:eastAsia="Times New Roman" w:hAnsi="Book Antiqua" w:cs="Times New Roman"/>
            <w:color w:val="000000"/>
            <w:sz w:val="20"/>
            <w:szCs w:val="20"/>
            <w:lang w:val="en-GB"/>
            <w:rPrChange w:id="1398" w:author="Donia Jendoubi" w:date="2019-05-21T18:26:00Z">
              <w:rPr>
                <w:rFonts w:ascii="Times New Roman" w:eastAsia="Times New Roman" w:hAnsi="Times New Roman" w:cs="Times New Roman"/>
                <w:color w:val="000000"/>
              </w:rPr>
            </w:rPrChange>
          </w:rPr>
          <w:t>thus</w:t>
        </w:r>
        <w:r w:rsidRPr="008E088B">
          <w:rPr>
            <w:rFonts w:ascii="Book Antiqua" w:eastAsia="Times New Roman" w:hAnsi="Book Antiqua" w:cs="Times New Roman"/>
            <w:color w:val="000000"/>
            <w:spacing w:val="32"/>
            <w:sz w:val="20"/>
            <w:szCs w:val="20"/>
            <w:lang w:val="en-GB"/>
            <w:rPrChange w:id="1399" w:author="Donia Jendoubi" w:date="2019-05-21T18:26:00Z">
              <w:rPr>
                <w:rFonts w:ascii="Times New Roman" w:eastAsia="Times New Roman" w:hAnsi="Times New Roman" w:cs="Times New Roman"/>
                <w:color w:val="000000"/>
                <w:spacing w:val="32"/>
              </w:rPr>
            </w:rPrChange>
          </w:rPr>
          <w:t xml:space="preserve"> </w:t>
        </w:r>
        <w:r w:rsidRPr="008E088B">
          <w:rPr>
            <w:rFonts w:ascii="Book Antiqua" w:eastAsia="Times New Roman" w:hAnsi="Book Antiqua" w:cs="Times New Roman"/>
            <w:color w:val="000000"/>
            <w:sz w:val="20"/>
            <w:szCs w:val="20"/>
            <w:lang w:val="en-GB"/>
            <w:rPrChange w:id="1400" w:author="Donia Jendoubi" w:date="2019-05-21T18:26:00Z">
              <w:rPr>
                <w:rFonts w:ascii="Times New Roman" w:eastAsia="Times New Roman" w:hAnsi="Times New Roman" w:cs="Times New Roman"/>
                <w:color w:val="000000"/>
              </w:rPr>
            </w:rPrChange>
          </w:rPr>
          <w:t>to increase</w:t>
        </w:r>
        <w:r w:rsidRPr="008E088B">
          <w:rPr>
            <w:rFonts w:ascii="Book Antiqua" w:eastAsia="Times New Roman" w:hAnsi="Book Antiqua" w:cs="Times New Roman"/>
            <w:color w:val="000000"/>
            <w:spacing w:val="49"/>
            <w:sz w:val="20"/>
            <w:szCs w:val="20"/>
            <w:lang w:val="en-GB"/>
            <w:rPrChange w:id="1401" w:author="Donia Jendoubi" w:date="2019-05-21T18:26:00Z">
              <w:rPr>
                <w:rFonts w:ascii="Times New Roman" w:eastAsia="Times New Roman" w:hAnsi="Times New Roman" w:cs="Times New Roman"/>
                <w:color w:val="000000"/>
                <w:spacing w:val="49"/>
              </w:rPr>
            </w:rPrChange>
          </w:rPr>
          <w:t xml:space="preserve"> </w:t>
        </w:r>
        <w:r w:rsidRPr="008E088B">
          <w:rPr>
            <w:rFonts w:ascii="Book Antiqua" w:eastAsia="Times New Roman" w:hAnsi="Book Antiqua" w:cs="Times New Roman"/>
            <w:color w:val="000000"/>
            <w:spacing w:val="1"/>
            <w:sz w:val="20"/>
            <w:szCs w:val="20"/>
            <w:lang w:val="en-GB"/>
            <w:rPrChange w:id="1402" w:author="Donia Jendoubi" w:date="2019-05-21T18:26:00Z">
              <w:rPr>
                <w:rFonts w:ascii="Times New Roman" w:eastAsia="Times New Roman" w:hAnsi="Times New Roman" w:cs="Times New Roman"/>
                <w:color w:val="000000"/>
                <w:spacing w:val="1"/>
              </w:rPr>
            </w:rPrChange>
          </w:rPr>
          <w:t>r</w:t>
        </w:r>
        <w:r w:rsidRPr="008E088B">
          <w:rPr>
            <w:rFonts w:ascii="Book Antiqua" w:eastAsia="Times New Roman" w:hAnsi="Book Antiqua" w:cs="Times New Roman"/>
            <w:color w:val="000000"/>
            <w:sz w:val="20"/>
            <w:szCs w:val="20"/>
            <w:lang w:val="en-GB"/>
            <w:rPrChange w:id="1403" w:author="Donia Jendoubi" w:date="2019-05-21T18:26:00Z">
              <w:rPr>
                <w:rFonts w:ascii="Times New Roman" w:eastAsia="Times New Roman" w:hAnsi="Times New Roman" w:cs="Times New Roman"/>
                <w:color w:val="000000"/>
              </w:rPr>
            </w:rPrChange>
          </w:rPr>
          <w:t>obustness</w:t>
        </w:r>
        <w:r w:rsidRPr="008E088B">
          <w:rPr>
            <w:rFonts w:ascii="Book Antiqua" w:eastAsia="Times New Roman" w:hAnsi="Book Antiqua" w:cs="Times New Roman"/>
            <w:color w:val="000000"/>
            <w:spacing w:val="50"/>
            <w:sz w:val="20"/>
            <w:szCs w:val="20"/>
            <w:lang w:val="en-GB"/>
            <w:rPrChange w:id="1404" w:author="Donia Jendoubi" w:date="2019-05-21T18:26:00Z">
              <w:rPr>
                <w:rFonts w:ascii="Times New Roman" w:eastAsia="Times New Roman" w:hAnsi="Times New Roman" w:cs="Times New Roman"/>
                <w:color w:val="000000"/>
                <w:spacing w:val="50"/>
              </w:rPr>
            </w:rPrChange>
          </w:rPr>
          <w:t xml:space="preserve"> </w:t>
        </w:r>
        <w:r w:rsidRPr="008E088B">
          <w:rPr>
            <w:rFonts w:ascii="Book Antiqua" w:eastAsia="Times New Roman" w:hAnsi="Book Antiqua" w:cs="Times New Roman"/>
            <w:color w:val="000000"/>
            <w:sz w:val="20"/>
            <w:szCs w:val="20"/>
            <w:lang w:val="en-GB"/>
            <w:rPrChange w:id="1405" w:author="Donia Jendoubi" w:date="2019-05-21T18:26:00Z">
              <w:rPr>
                <w:rFonts w:ascii="Times New Roman" w:eastAsia="Times New Roman" w:hAnsi="Times New Roman" w:cs="Times New Roman"/>
                <w:color w:val="000000"/>
              </w:rPr>
            </w:rPrChange>
          </w:rPr>
          <w:t>of</w:t>
        </w:r>
        <w:r w:rsidRPr="008E088B">
          <w:rPr>
            <w:rFonts w:ascii="Book Antiqua" w:eastAsia="Times New Roman" w:hAnsi="Book Antiqua" w:cs="Times New Roman"/>
            <w:color w:val="000000"/>
            <w:spacing w:val="49"/>
            <w:sz w:val="20"/>
            <w:szCs w:val="20"/>
            <w:lang w:val="en-GB"/>
            <w:rPrChange w:id="1406" w:author="Donia Jendoubi" w:date="2019-05-21T18:26:00Z">
              <w:rPr>
                <w:rFonts w:ascii="Times New Roman" w:eastAsia="Times New Roman" w:hAnsi="Times New Roman" w:cs="Times New Roman"/>
                <w:color w:val="000000"/>
                <w:spacing w:val="49"/>
              </w:rPr>
            </w:rPrChange>
          </w:rPr>
          <w:t xml:space="preserve"> </w:t>
        </w:r>
        <w:r w:rsidRPr="008E088B">
          <w:rPr>
            <w:rFonts w:ascii="Book Antiqua" w:eastAsia="Times New Roman" w:hAnsi="Book Antiqua" w:cs="Times New Roman"/>
            <w:color w:val="000000"/>
            <w:sz w:val="20"/>
            <w:szCs w:val="20"/>
            <w:lang w:val="en-GB"/>
            <w:rPrChange w:id="1407" w:author="Donia Jendoubi" w:date="2019-05-21T18:26:00Z">
              <w:rPr>
                <w:rFonts w:ascii="Times New Roman" w:eastAsia="Times New Roman" w:hAnsi="Times New Roman" w:cs="Times New Roman"/>
                <w:color w:val="000000"/>
              </w:rPr>
            </w:rPrChange>
          </w:rPr>
          <w:t>ref</w:t>
        </w:r>
        <w:r w:rsidRPr="008E088B">
          <w:rPr>
            <w:rFonts w:ascii="Book Antiqua" w:eastAsia="Times New Roman" w:hAnsi="Book Antiqua" w:cs="Times New Roman"/>
            <w:color w:val="000000"/>
            <w:spacing w:val="2"/>
            <w:sz w:val="20"/>
            <w:szCs w:val="20"/>
            <w:lang w:val="en-GB"/>
            <w:rPrChange w:id="1408" w:author="Donia Jendoubi" w:date="2019-05-21T18:26:00Z">
              <w:rPr>
                <w:rFonts w:ascii="Times New Roman" w:eastAsia="Times New Roman" w:hAnsi="Times New Roman" w:cs="Times New Roman"/>
                <w:color w:val="000000"/>
                <w:spacing w:val="2"/>
              </w:rPr>
            </w:rPrChange>
          </w:rPr>
          <w:t>l</w:t>
        </w:r>
        <w:r w:rsidRPr="008E088B">
          <w:rPr>
            <w:rFonts w:ascii="Book Antiqua" w:eastAsia="Times New Roman" w:hAnsi="Book Antiqua" w:cs="Times New Roman"/>
            <w:color w:val="000000"/>
            <w:sz w:val="20"/>
            <w:szCs w:val="20"/>
            <w:lang w:val="en-GB"/>
            <w:rPrChange w:id="1409" w:author="Donia Jendoubi" w:date="2019-05-21T18:26:00Z">
              <w:rPr>
                <w:rFonts w:ascii="Times New Roman" w:eastAsia="Times New Roman" w:hAnsi="Times New Roman" w:cs="Times New Roman"/>
                <w:color w:val="000000"/>
              </w:rPr>
            </w:rPrChange>
          </w:rPr>
          <w:t>ectance</w:t>
        </w:r>
        <w:r w:rsidRPr="008E088B">
          <w:rPr>
            <w:rFonts w:ascii="Book Antiqua" w:eastAsia="Times New Roman" w:hAnsi="Book Antiqua" w:cs="Times New Roman"/>
            <w:color w:val="000000"/>
            <w:spacing w:val="51"/>
            <w:sz w:val="20"/>
            <w:szCs w:val="20"/>
            <w:lang w:val="en-GB"/>
            <w:rPrChange w:id="1410" w:author="Donia Jendoubi" w:date="2019-05-21T18:26:00Z">
              <w:rPr>
                <w:rFonts w:ascii="Times New Roman" w:eastAsia="Times New Roman" w:hAnsi="Times New Roman" w:cs="Times New Roman"/>
                <w:color w:val="000000"/>
                <w:spacing w:val="51"/>
              </w:rPr>
            </w:rPrChange>
          </w:rPr>
          <w:t xml:space="preserve"> </w:t>
        </w:r>
        <w:r w:rsidRPr="008E088B">
          <w:rPr>
            <w:rFonts w:ascii="Book Antiqua" w:eastAsia="Times New Roman" w:hAnsi="Book Antiqua" w:cs="Times New Roman"/>
            <w:color w:val="000000"/>
            <w:sz w:val="20"/>
            <w:szCs w:val="20"/>
            <w:lang w:val="en-GB"/>
            <w:rPrChange w:id="1411" w:author="Donia Jendoubi" w:date="2019-05-21T18:26:00Z">
              <w:rPr>
                <w:rFonts w:ascii="Times New Roman" w:eastAsia="Times New Roman" w:hAnsi="Times New Roman" w:cs="Times New Roman"/>
                <w:color w:val="000000"/>
              </w:rPr>
            </w:rPrChange>
          </w:rPr>
          <w:t>spec</w:t>
        </w:r>
        <w:r w:rsidRPr="008E088B">
          <w:rPr>
            <w:rFonts w:ascii="Book Antiqua" w:eastAsia="Times New Roman" w:hAnsi="Book Antiqua" w:cs="Times New Roman"/>
            <w:color w:val="000000"/>
            <w:spacing w:val="1"/>
            <w:sz w:val="20"/>
            <w:szCs w:val="20"/>
            <w:lang w:val="en-GB"/>
            <w:rPrChange w:id="1412" w:author="Donia Jendoubi" w:date="2019-05-21T18:26:00Z">
              <w:rPr>
                <w:rFonts w:ascii="Times New Roman" w:eastAsia="Times New Roman" w:hAnsi="Times New Roman" w:cs="Times New Roman"/>
                <w:color w:val="000000"/>
                <w:spacing w:val="1"/>
              </w:rPr>
            </w:rPrChange>
          </w:rPr>
          <w:t>t</w:t>
        </w:r>
        <w:r w:rsidRPr="008E088B">
          <w:rPr>
            <w:rFonts w:ascii="Book Antiqua" w:eastAsia="Times New Roman" w:hAnsi="Book Antiqua" w:cs="Times New Roman"/>
            <w:color w:val="000000"/>
            <w:sz w:val="20"/>
            <w:szCs w:val="20"/>
            <w:lang w:val="en-GB"/>
            <w:rPrChange w:id="1413" w:author="Donia Jendoubi" w:date="2019-05-21T18:26:00Z">
              <w:rPr>
                <w:rFonts w:ascii="Times New Roman" w:eastAsia="Times New Roman" w:hAnsi="Times New Roman" w:cs="Times New Roman"/>
                <w:color w:val="000000"/>
              </w:rPr>
            </w:rPrChange>
          </w:rPr>
          <w:t>ral</w:t>
        </w:r>
        <w:r w:rsidRPr="008E088B">
          <w:rPr>
            <w:rFonts w:ascii="Book Antiqua" w:eastAsia="Times New Roman" w:hAnsi="Book Antiqua" w:cs="Times New Roman"/>
            <w:color w:val="000000"/>
            <w:spacing w:val="50"/>
            <w:sz w:val="20"/>
            <w:szCs w:val="20"/>
            <w:lang w:val="en-GB"/>
            <w:rPrChange w:id="1414" w:author="Donia Jendoubi" w:date="2019-05-21T18:26:00Z">
              <w:rPr>
                <w:rFonts w:ascii="Times New Roman" w:eastAsia="Times New Roman" w:hAnsi="Times New Roman" w:cs="Times New Roman"/>
                <w:color w:val="000000"/>
                <w:spacing w:val="50"/>
              </w:rPr>
            </w:rPrChange>
          </w:rPr>
          <w:t xml:space="preserve"> </w:t>
        </w:r>
        <w:r w:rsidRPr="008E088B">
          <w:rPr>
            <w:rFonts w:ascii="Book Antiqua" w:eastAsia="Times New Roman" w:hAnsi="Book Antiqua" w:cs="Times New Roman"/>
            <w:color w:val="000000"/>
            <w:sz w:val="20"/>
            <w:szCs w:val="20"/>
            <w:lang w:val="en-GB"/>
            <w:rPrChange w:id="1415" w:author="Donia Jendoubi" w:date="2019-05-21T18:26:00Z">
              <w:rPr>
                <w:rFonts w:ascii="Times New Roman" w:eastAsia="Times New Roman" w:hAnsi="Times New Roman" w:cs="Times New Roman"/>
                <w:color w:val="000000"/>
              </w:rPr>
            </w:rPrChange>
          </w:rPr>
          <w:t>data</w:t>
        </w:r>
        <w:r w:rsidRPr="008E088B">
          <w:rPr>
            <w:rFonts w:ascii="Book Antiqua" w:eastAsia="Times New Roman" w:hAnsi="Book Antiqua" w:cs="Times New Roman"/>
            <w:color w:val="000000"/>
            <w:spacing w:val="50"/>
            <w:sz w:val="20"/>
            <w:szCs w:val="20"/>
            <w:lang w:val="en-GB"/>
            <w:rPrChange w:id="1416" w:author="Donia Jendoubi" w:date="2019-05-21T18:26:00Z">
              <w:rPr>
                <w:rFonts w:ascii="Times New Roman" w:eastAsia="Times New Roman" w:hAnsi="Times New Roman" w:cs="Times New Roman"/>
                <w:color w:val="000000"/>
                <w:spacing w:val="50"/>
              </w:rPr>
            </w:rPrChange>
          </w:rPr>
          <w:t xml:space="preserve"> </w:t>
        </w:r>
        <w:r w:rsidRPr="008E088B">
          <w:rPr>
            <w:rFonts w:ascii="Book Antiqua" w:eastAsia="Times New Roman" w:hAnsi="Book Antiqua" w:cs="Times New Roman"/>
            <w:color w:val="000000"/>
            <w:sz w:val="20"/>
            <w:szCs w:val="20"/>
            <w:lang w:val="en-GB"/>
            <w:rPrChange w:id="1417" w:author="Donia Jendoubi" w:date="2019-05-21T18:26:00Z">
              <w:rPr>
                <w:rFonts w:ascii="Times New Roman" w:eastAsia="Times New Roman" w:hAnsi="Times New Roman" w:cs="Times New Roman"/>
                <w:color w:val="000000"/>
              </w:rPr>
            </w:rPrChange>
          </w:rPr>
          <w:t>is</w:t>
        </w:r>
        <w:r w:rsidRPr="008E088B">
          <w:rPr>
            <w:rFonts w:ascii="Book Antiqua" w:eastAsia="Times New Roman" w:hAnsi="Book Antiqua" w:cs="Times New Roman"/>
            <w:color w:val="000000"/>
            <w:spacing w:val="49"/>
            <w:sz w:val="20"/>
            <w:szCs w:val="20"/>
            <w:lang w:val="en-GB"/>
            <w:rPrChange w:id="1418" w:author="Donia Jendoubi" w:date="2019-05-21T18:26:00Z">
              <w:rPr>
                <w:rFonts w:ascii="Times New Roman" w:eastAsia="Times New Roman" w:hAnsi="Times New Roman" w:cs="Times New Roman"/>
                <w:color w:val="000000"/>
                <w:spacing w:val="49"/>
              </w:rPr>
            </w:rPrChange>
          </w:rPr>
          <w:t xml:space="preserve"> </w:t>
        </w:r>
        <w:r w:rsidRPr="008E088B">
          <w:rPr>
            <w:rFonts w:ascii="Book Antiqua" w:eastAsia="Times New Roman" w:hAnsi="Book Antiqua" w:cs="Times New Roman"/>
            <w:color w:val="000000"/>
            <w:sz w:val="20"/>
            <w:szCs w:val="20"/>
            <w:lang w:val="en-GB"/>
            <w:rPrChange w:id="1419" w:author="Donia Jendoubi" w:date="2019-05-21T18:26:00Z">
              <w:rPr>
                <w:rFonts w:ascii="Times New Roman" w:eastAsia="Times New Roman" w:hAnsi="Times New Roman" w:cs="Times New Roman"/>
                <w:color w:val="000000"/>
              </w:rPr>
            </w:rPrChange>
          </w:rPr>
          <w:t>common</w:t>
        </w:r>
        <w:r w:rsidRPr="008E088B">
          <w:rPr>
            <w:rFonts w:ascii="Book Antiqua" w:eastAsia="Times New Roman" w:hAnsi="Book Antiqua" w:cs="Times New Roman"/>
            <w:color w:val="000000"/>
            <w:spacing w:val="50"/>
            <w:sz w:val="20"/>
            <w:szCs w:val="20"/>
            <w:lang w:val="en-GB"/>
            <w:rPrChange w:id="1420" w:author="Donia Jendoubi" w:date="2019-05-21T18:26:00Z">
              <w:rPr>
                <w:rFonts w:ascii="Times New Roman" w:eastAsia="Times New Roman" w:hAnsi="Times New Roman" w:cs="Times New Roman"/>
                <w:color w:val="000000"/>
                <w:spacing w:val="50"/>
              </w:rPr>
            </w:rPrChange>
          </w:rPr>
          <w:t xml:space="preserve"> </w:t>
        </w:r>
        <w:r w:rsidRPr="008E088B">
          <w:rPr>
            <w:rFonts w:ascii="Book Antiqua" w:eastAsia="Times New Roman" w:hAnsi="Book Antiqua" w:cs="Times New Roman"/>
            <w:color w:val="000000"/>
            <w:sz w:val="20"/>
            <w:szCs w:val="20"/>
            <w:lang w:val="en-GB"/>
            <w:rPrChange w:id="1421" w:author="Donia Jendoubi" w:date="2019-05-21T18:26:00Z">
              <w:rPr>
                <w:rFonts w:ascii="Times New Roman" w:eastAsia="Times New Roman" w:hAnsi="Times New Roman" w:cs="Times New Roman"/>
                <w:color w:val="000000"/>
              </w:rPr>
            </w:rPrChange>
          </w:rPr>
          <w:t>in</w:t>
        </w:r>
        <w:r w:rsidRPr="008E088B">
          <w:rPr>
            <w:rFonts w:ascii="Book Antiqua" w:eastAsia="Times New Roman" w:hAnsi="Book Antiqua" w:cs="Times New Roman"/>
            <w:color w:val="000000"/>
            <w:spacing w:val="49"/>
            <w:sz w:val="20"/>
            <w:szCs w:val="20"/>
            <w:lang w:val="en-GB"/>
            <w:rPrChange w:id="1422" w:author="Donia Jendoubi" w:date="2019-05-21T18:26:00Z">
              <w:rPr>
                <w:rFonts w:ascii="Times New Roman" w:eastAsia="Times New Roman" w:hAnsi="Times New Roman" w:cs="Times New Roman"/>
                <w:color w:val="000000"/>
                <w:spacing w:val="49"/>
              </w:rPr>
            </w:rPrChange>
          </w:rPr>
          <w:t xml:space="preserve"> </w:t>
        </w:r>
        <w:r w:rsidRPr="008E088B">
          <w:rPr>
            <w:rFonts w:ascii="Book Antiqua" w:eastAsia="Times New Roman" w:hAnsi="Book Antiqua" w:cs="Times New Roman"/>
            <w:color w:val="000000"/>
            <w:spacing w:val="1"/>
            <w:sz w:val="20"/>
            <w:szCs w:val="20"/>
            <w:lang w:val="en-GB"/>
            <w:rPrChange w:id="1423" w:author="Donia Jendoubi" w:date="2019-05-21T18:26:00Z">
              <w:rPr>
                <w:rFonts w:ascii="Times New Roman" w:eastAsia="Times New Roman" w:hAnsi="Times New Roman" w:cs="Times New Roman"/>
                <w:color w:val="000000"/>
                <w:spacing w:val="1"/>
              </w:rPr>
            </w:rPrChange>
          </w:rPr>
          <w:t>V</w:t>
        </w:r>
        <w:r w:rsidRPr="008E088B">
          <w:rPr>
            <w:rFonts w:ascii="Book Antiqua" w:eastAsia="Times New Roman" w:hAnsi="Book Antiqua" w:cs="Times New Roman"/>
            <w:color w:val="000000"/>
            <w:sz w:val="20"/>
            <w:szCs w:val="20"/>
            <w:lang w:val="en-GB"/>
            <w:rPrChange w:id="1424" w:author="Donia Jendoubi" w:date="2019-05-21T18:26:00Z">
              <w:rPr>
                <w:rFonts w:ascii="Times New Roman" w:eastAsia="Times New Roman" w:hAnsi="Times New Roman" w:cs="Times New Roman"/>
                <w:color w:val="000000"/>
              </w:rPr>
            </w:rPrChange>
          </w:rPr>
          <w:t>NIR</w:t>
        </w:r>
        <w:r w:rsidRPr="008E088B">
          <w:rPr>
            <w:rFonts w:ascii="Book Antiqua" w:eastAsia="Times New Roman" w:hAnsi="Book Antiqua" w:cs="Times New Roman"/>
            <w:color w:val="000000"/>
            <w:spacing w:val="49"/>
            <w:sz w:val="20"/>
            <w:szCs w:val="20"/>
            <w:lang w:val="en-GB"/>
            <w:rPrChange w:id="1425" w:author="Donia Jendoubi" w:date="2019-05-21T18:26:00Z">
              <w:rPr>
                <w:rFonts w:ascii="Times New Roman" w:eastAsia="Times New Roman" w:hAnsi="Times New Roman" w:cs="Times New Roman"/>
                <w:color w:val="000000"/>
                <w:spacing w:val="49"/>
              </w:rPr>
            </w:rPrChange>
          </w:rPr>
          <w:t xml:space="preserve"> </w:t>
        </w:r>
        <w:r w:rsidRPr="008E088B">
          <w:rPr>
            <w:rFonts w:ascii="Book Antiqua" w:eastAsia="Times New Roman" w:hAnsi="Book Antiqua" w:cs="Times New Roman"/>
            <w:color w:val="000000"/>
            <w:sz w:val="20"/>
            <w:szCs w:val="20"/>
            <w:lang w:val="en-GB"/>
            <w:rPrChange w:id="1426" w:author="Donia Jendoubi" w:date="2019-05-21T18:26:00Z">
              <w:rPr>
                <w:rFonts w:ascii="Times New Roman" w:eastAsia="Times New Roman" w:hAnsi="Times New Roman" w:cs="Times New Roman"/>
                <w:color w:val="000000"/>
              </w:rPr>
            </w:rPrChange>
          </w:rPr>
          <w:t>spect</w:t>
        </w:r>
        <w:r w:rsidRPr="008E088B">
          <w:rPr>
            <w:rFonts w:ascii="Book Antiqua" w:eastAsia="Times New Roman" w:hAnsi="Book Antiqua" w:cs="Times New Roman"/>
            <w:color w:val="000000"/>
            <w:spacing w:val="1"/>
            <w:sz w:val="20"/>
            <w:szCs w:val="20"/>
            <w:lang w:val="en-GB"/>
            <w:rPrChange w:id="1427" w:author="Donia Jendoubi" w:date="2019-05-21T18:26:00Z">
              <w:rPr>
                <w:rFonts w:ascii="Times New Roman" w:eastAsia="Times New Roman" w:hAnsi="Times New Roman" w:cs="Times New Roman"/>
                <w:color w:val="000000"/>
                <w:spacing w:val="1"/>
              </w:rPr>
            </w:rPrChange>
          </w:rPr>
          <w:t>ro</w:t>
        </w:r>
        <w:r w:rsidRPr="008E088B">
          <w:rPr>
            <w:rFonts w:ascii="Book Antiqua" w:eastAsia="Times New Roman" w:hAnsi="Book Antiqua" w:cs="Times New Roman"/>
            <w:color w:val="000000"/>
            <w:sz w:val="20"/>
            <w:szCs w:val="20"/>
            <w:lang w:val="en-GB"/>
            <w:rPrChange w:id="1428" w:author="Donia Jendoubi" w:date="2019-05-21T18:26:00Z">
              <w:rPr>
                <w:rFonts w:ascii="Times New Roman" w:eastAsia="Times New Roman" w:hAnsi="Times New Roman" w:cs="Times New Roman"/>
                <w:color w:val="000000"/>
              </w:rPr>
            </w:rPrChange>
          </w:rPr>
          <w:t>me</w:t>
        </w:r>
        <w:r w:rsidRPr="008E088B">
          <w:rPr>
            <w:rFonts w:ascii="Book Antiqua" w:eastAsia="Times New Roman" w:hAnsi="Book Antiqua" w:cs="Times New Roman"/>
            <w:color w:val="000000"/>
            <w:spacing w:val="1"/>
            <w:sz w:val="20"/>
            <w:szCs w:val="20"/>
            <w:lang w:val="en-GB"/>
            <w:rPrChange w:id="1429" w:author="Donia Jendoubi" w:date="2019-05-21T18:26:00Z">
              <w:rPr>
                <w:rFonts w:ascii="Times New Roman" w:eastAsia="Times New Roman" w:hAnsi="Times New Roman" w:cs="Times New Roman"/>
                <w:color w:val="000000"/>
                <w:spacing w:val="1"/>
              </w:rPr>
            </w:rPrChange>
          </w:rPr>
          <w:t>t</w:t>
        </w:r>
        <w:r w:rsidRPr="008E088B">
          <w:rPr>
            <w:rFonts w:ascii="Book Antiqua" w:eastAsia="Times New Roman" w:hAnsi="Book Antiqua" w:cs="Times New Roman"/>
            <w:color w:val="000000"/>
            <w:sz w:val="20"/>
            <w:szCs w:val="20"/>
            <w:lang w:val="en-GB"/>
            <w:rPrChange w:id="1430" w:author="Donia Jendoubi" w:date="2019-05-21T18:26:00Z">
              <w:rPr>
                <w:rFonts w:ascii="Times New Roman" w:eastAsia="Times New Roman" w:hAnsi="Times New Roman" w:cs="Times New Roman"/>
                <w:color w:val="000000"/>
              </w:rPr>
            </w:rPrChange>
          </w:rPr>
          <w:t>r</w:t>
        </w:r>
        <w:r w:rsidRPr="008E088B">
          <w:rPr>
            <w:rFonts w:ascii="Book Antiqua" w:eastAsia="Times New Roman" w:hAnsi="Book Antiqua" w:cs="Times New Roman"/>
            <w:color w:val="000000"/>
            <w:spacing w:val="1"/>
            <w:sz w:val="20"/>
            <w:szCs w:val="20"/>
            <w:lang w:val="en-GB"/>
            <w:rPrChange w:id="1431" w:author="Donia Jendoubi" w:date="2019-05-21T18:26:00Z">
              <w:rPr>
                <w:rFonts w:ascii="Times New Roman" w:eastAsia="Times New Roman" w:hAnsi="Times New Roman" w:cs="Times New Roman"/>
                <w:color w:val="000000"/>
                <w:spacing w:val="1"/>
              </w:rPr>
            </w:rPrChange>
          </w:rPr>
          <w:t>y</w:t>
        </w:r>
        <w:r w:rsidRPr="008E088B">
          <w:rPr>
            <w:rFonts w:ascii="Book Antiqua" w:eastAsia="Times New Roman" w:hAnsi="Book Antiqua" w:cs="Times New Roman"/>
            <w:color w:val="000000"/>
            <w:sz w:val="20"/>
            <w:szCs w:val="20"/>
            <w:lang w:val="en-GB"/>
            <w:rPrChange w:id="1432" w:author="Donia Jendoubi" w:date="2019-05-21T18:26:00Z">
              <w:rPr>
                <w:rFonts w:ascii="Times New Roman" w:eastAsia="Times New Roman" w:hAnsi="Times New Roman" w:cs="Times New Roman"/>
                <w:color w:val="000000"/>
              </w:rPr>
            </w:rPrChange>
          </w:rPr>
          <w:t>,</w:t>
        </w:r>
        <w:r w:rsidRPr="008E088B">
          <w:rPr>
            <w:rFonts w:ascii="Book Antiqua" w:eastAsia="Times New Roman" w:hAnsi="Book Antiqua" w:cs="Times New Roman"/>
            <w:color w:val="000000"/>
            <w:spacing w:val="50"/>
            <w:sz w:val="20"/>
            <w:szCs w:val="20"/>
            <w:lang w:val="en-GB"/>
            <w:rPrChange w:id="1433" w:author="Donia Jendoubi" w:date="2019-05-21T18:26:00Z">
              <w:rPr>
                <w:rFonts w:ascii="Times New Roman" w:eastAsia="Times New Roman" w:hAnsi="Times New Roman" w:cs="Times New Roman"/>
                <w:color w:val="000000"/>
                <w:spacing w:val="50"/>
              </w:rPr>
            </w:rPrChange>
          </w:rPr>
          <w:t xml:space="preserve"> </w:t>
        </w:r>
        <w:r w:rsidRPr="008E088B">
          <w:rPr>
            <w:rFonts w:ascii="Book Antiqua" w:eastAsia="Times New Roman" w:hAnsi="Book Antiqua" w:cs="Times New Roman"/>
            <w:color w:val="000000"/>
            <w:sz w:val="20"/>
            <w:szCs w:val="20"/>
            <w:lang w:val="en-GB"/>
            <w:rPrChange w:id="1434" w:author="Donia Jendoubi" w:date="2019-05-21T18:26:00Z">
              <w:rPr>
                <w:rFonts w:ascii="Times New Roman" w:eastAsia="Times New Roman" w:hAnsi="Times New Roman" w:cs="Times New Roman"/>
                <w:color w:val="000000"/>
              </w:rPr>
            </w:rPrChange>
          </w:rPr>
          <w:t>and</w:t>
        </w:r>
        <w:r w:rsidRPr="008E088B">
          <w:rPr>
            <w:rFonts w:ascii="Book Antiqua" w:eastAsia="Times New Roman" w:hAnsi="Book Antiqua" w:cs="Times New Roman"/>
            <w:color w:val="000000"/>
            <w:spacing w:val="50"/>
            <w:sz w:val="20"/>
            <w:szCs w:val="20"/>
            <w:lang w:val="en-GB"/>
            <w:rPrChange w:id="1435" w:author="Donia Jendoubi" w:date="2019-05-21T18:26:00Z">
              <w:rPr>
                <w:rFonts w:ascii="Times New Roman" w:eastAsia="Times New Roman" w:hAnsi="Times New Roman" w:cs="Times New Roman"/>
                <w:color w:val="000000"/>
                <w:spacing w:val="50"/>
              </w:rPr>
            </w:rPrChange>
          </w:rPr>
          <w:t xml:space="preserve"> </w:t>
        </w:r>
        <w:r w:rsidRPr="008E088B">
          <w:rPr>
            <w:rFonts w:ascii="Book Antiqua" w:eastAsia="Times New Roman" w:hAnsi="Book Antiqua" w:cs="Times New Roman"/>
            <w:color w:val="000000"/>
            <w:sz w:val="20"/>
            <w:szCs w:val="20"/>
            <w:lang w:val="en-GB"/>
            <w:rPrChange w:id="1436" w:author="Donia Jendoubi" w:date="2019-05-21T18:26:00Z">
              <w:rPr>
                <w:rFonts w:ascii="Times New Roman" w:eastAsia="Times New Roman" w:hAnsi="Times New Roman" w:cs="Times New Roman"/>
                <w:color w:val="000000"/>
              </w:rPr>
            </w:rPrChange>
          </w:rPr>
          <w:t>is especi</w:t>
        </w:r>
        <w:r w:rsidRPr="008E088B">
          <w:rPr>
            <w:rFonts w:ascii="Book Antiqua" w:eastAsia="Times New Roman" w:hAnsi="Book Antiqua" w:cs="Times New Roman"/>
            <w:color w:val="000000"/>
            <w:spacing w:val="1"/>
            <w:sz w:val="20"/>
            <w:szCs w:val="20"/>
            <w:lang w:val="en-GB"/>
            <w:rPrChange w:id="1437" w:author="Donia Jendoubi" w:date="2019-05-21T18:26:00Z">
              <w:rPr>
                <w:rFonts w:ascii="Times New Roman" w:eastAsia="Times New Roman" w:hAnsi="Times New Roman" w:cs="Times New Roman"/>
                <w:color w:val="000000"/>
                <w:spacing w:val="1"/>
              </w:rPr>
            </w:rPrChange>
          </w:rPr>
          <w:t>a</w:t>
        </w:r>
        <w:r w:rsidRPr="008E088B">
          <w:rPr>
            <w:rFonts w:ascii="Book Antiqua" w:eastAsia="Times New Roman" w:hAnsi="Book Antiqua" w:cs="Times New Roman"/>
            <w:color w:val="000000"/>
            <w:sz w:val="20"/>
            <w:szCs w:val="20"/>
            <w:lang w:val="en-GB"/>
            <w:rPrChange w:id="1438" w:author="Donia Jendoubi" w:date="2019-05-21T18:26:00Z">
              <w:rPr>
                <w:rFonts w:ascii="Times New Roman" w:eastAsia="Times New Roman" w:hAnsi="Times New Roman" w:cs="Times New Roman"/>
                <w:color w:val="000000"/>
              </w:rPr>
            </w:rPrChange>
          </w:rPr>
          <w:t>lly</w:t>
        </w:r>
        <w:r w:rsidRPr="008E088B">
          <w:rPr>
            <w:rFonts w:ascii="Book Antiqua" w:eastAsia="Times New Roman" w:hAnsi="Book Antiqua" w:cs="Times New Roman"/>
            <w:color w:val="000000"/>
            <w:spacing w:val="22"/>
            <w:sz w:val="20"/>
            <w:szCs w:val="20"/>
            <w:lang w:val="en-GB"/>
            <w:rPrChange w:id="1439" w:author="Donia Jendoubi" w:date="2019-05-21T18:26:00Z">
              <w:rPr>
                <w:rFonts w:ascii="Times New Roman" w:eastAsia="Times New Roman" w:hAnsi="Times New Roman" w:cs="Times New Roman"/>
                <w:color w:val="000000"/>
                <w:spacing w:val="22"/>
              </w:rPr>
            </w:rPrChange>
          </w:rPr>
          <w:t xml:space="preserve"> </w:t>
        </w:r>
        <w:r w:rsidRPr="008E088B">
          <w:rPr>
            <w:rFonts w:ascii="Book Antiqua" w:eastAsia="Times New Roman" w:hAnsi="Book Antiqua" w:cs="Times New Roman"/>
            <w:color w:val="000000"/>
            <w:spacing w:val="2"/>
            <w:sz w:val="20"/>
            <w:szCs w:val="20"/>
            <w:lang w:val="en-GB"/>
            <w:rPrChange w:id="1440" w:author="Donia Jendoubi" w:date="2019-05-21T18:26:00Z">
              <w:rPr>
                <w:rFonts w:ascii="Times New Roman" w:eastAsia="Times New Roman" w:hAnsi="Times New Roman" w:cs="Times New Roman"/>
                <w:color w:val="000000"/>
                <w:spacing w:val="2"/>
              </w:rPr>
            </w:rPrChange>
          </w:rPr>
          <w:t>i</w:t>
        </w:r>
        <w:r w:rsidRPr="008E088B">
          <w:rPr>
            <w:rFonts w:ascii="Book Antiqua" w:eastAsia="Times New Roman" w:hAnsi="Book Antiqua" w:cs="Times New Roman"/>
            <w:color w:val="000000"/>
            <w:sz w:val="20"/>
            <w:szCs w:val="20"/>
            <w:lang w:val="en-GB"/>
            <w:rPrChange w:id="1441" w:author="Donia Jendoubi" w:date="2019-05-21T18:26:00Z">
              <w:rPr>
                <w:rFonts w:ascii="Times New Roman" w:eastAsia="Times New Roman" w:hAnsi="Times New Roman" w:cs="Times New Roman"/>
                <w:color w:val="000000"/>
              </w:rPr>
            </w:rPrChange>
          </w:rPr>
          <w:t>mportant</w:t>
        </w:r>
        <w:r w:rsidRPr="008E088B">
          <w:rPr>
            <w:rFonts w:ascii="Book Antiqua" w:eastAsia="Times New Roman" w:hAnsi="Book Antiqua" w:cs="Times New Roman"/>
            <w:color w:val="000000"/>
            <w:spacing w:val="21"/>
            <w:sz w:val="20"/>
            <w:szCs w:val="20"/>
            <w:lang w:val="en-GB"/>
            <w:rPrChange w:id="1442" w:author="Donia Jendoubi" w:date="2019-05-21T18:26:00Z">
              <w:rPr>
                <w:rFonts w:ascii="Times New Roman" w:eastAsia="Times New Roman" w:hAnsi="Times New Roman" w:cs="Times New Roman"/>
                <w:color w:val="000000"/>
                <w:spacing w:val="21"/>
              </w:rPr>
            </w:rPrChange>
          </w:rPr>
          <w:t xml:space="preserve"> </w:t>
        </w:r>
        <w:r w:rsidRPr="008E088B">
          <w:rPr>
            <w:rFonts w:ascii="Book Antiqua" w:eastAsia="Times New Roman" w:hAnsi="Book Antiqua" w:cs="Times New Roman"/>
            <w:color w:val="000000"/>
            <w:sz w:val="20"/>
            <w:szCs w:val="20"/>
            <w:lang w:val="en-GB"/>
            <w:rPrChange w:id="1443" w:author="Donia Jendoubi" w:date="2019-05-21T18:26:00Z">
              <w:rPr>
                <w:rFonts w:ascii="Times New Roman" w:eastAsia="Times New Roman" w:hAnsi="Times New Roman" w:cs="Times New Roman"/>
                <w:color w:val="000000"/>
              </w:rPr>
            </w:rPrChange>
          </w:rPr>
          <w:t>in</w:t>
        </w:r>
        <w:r w:rsidRPr="008E088B">
          <w:rPr>
            <w:rFonts w:ascii="Book Antiqua" w:eastAsia="Times New Roman" w:hAnsi="Book Antiqua" w:cs="Times New Roman"/>
            <w:color w:val="000000"/>
            <w:spacing w:val="21"/>
            <w:sz w:val="20"/>
            <w:szCs w:val="20"/>
            <w:lang w:val="en-GB"/>
            <w:rPrChange w:id="1444" w:author="Donia Jendoubi" w:date="2019-05-21T18:26:00Z">
              <w:rPr>
                <w:rFonts w:ascii="Times New Roman" w:eastAsia="Times New Roman" w:hAnsi="Times New Roman" w:cs="Times New Roman"/>
                <w:color w:val="000000"/>
                <w:spacing w:val="21"/>
              </w:rPr>
            </w:rPrChange>
          </w:rPr>
          <w:t xml:space="preserve"> </w:t>
        </w:r>
        <w:r w:rsidRPr="008E088B">
          <w:rPr>
            <w:rFonts w:ascii="Book Antiqua" w:eastAsia="Times New Roman" w:hAnsi="Book Antiqua" w:cs="Times New Roman"/>
            <w:color w:val="000000"/>
            <w:sz w:val="20"/>
            <w:szCs w:val="20"/>
            <w:lang w:val="en-GB"/>
            <w:rPrChange w:id="1445" w:author="Donia Jendoubi" w:date="2019-05-21T18:26:00Z">
              <w:rPr>
                <w:rFonts w:ascii="Times New Roman" w:eastAsia="Times New Roman" w:hAnsi="Times New Roman" w:cs="Times New Roman"/>
                <w:color w:val="000000"/>
              </w:rPr>
            </w:rPrChange>
          </w:rPr>
          <w:t>the</w:t>
        </w:r>
        <w:r w:rsidRPr="008E088B">
          <w:rPr>
            <w:rFonts w:ascii="Book Antiqua" w:eastAsia="Times New Roman" w:hAnsi="Book Antiqua" w:cs="Times New Roman"/>
            <w:color w:val="000000"/>
            <w:spacing w:val="19"/>
            <w:sz w:val="20"/>
            <w:szCs w:val="20"/>
            <w:lang w:val="en-GB"/>
            <w:rPrChange w:id="1446" w:author="Donia Jendoubi" w:date="2019-05-21T18:26:00Z">
              <w:rPr>
                <w:rFonts w:ascii="Times New Roman" w:eastAsia="Times New Roman" w:hAnsi="Times New Roman" w:cs="Times New Roman"/>
                <w:color w:val="000000"/>
                <w:spacing w:val="19"/>
              </w:rPr>
            </w:rPrChange>
          </w:rPr>
          <w:t xml:space="preserve"> </w:t>
        </w:r>
        <w:r w:rsidRPr="008E088B">
          <w:rPr>
            <w:rFonts w:ascii="Book Antiqua" w:eastAsia="Times New Roman" w:hAnsi="Book Antiqua" w:cs="Times New Roman"/>
            <w:color w:val="000000"/>
            <w:sz w:val="20"/>
            <w:szCs w:val="20"/>
            <w:lang w:val="en-GB"/>
            <w:rPrChange w:id="1447" w:author="Donia Jendoubi" w:date="2019-05-21T18:26:00Z">
              <w:rPr>
                <w:rFonts w:ascii="Times New Roman" w:eastAsia="Times New Roman" w:hAnsi="Times New Roman" w:cs="Times New Roman"/>
                <w:color w:val="000000"/>
              </w:rPr>
            </w:rPrChange>
          </w:rPr>
          <w:t>c</w:t>
        </w:r>
        <w:r w:rsidRPr="008E088B">
          <w:rPr>
            <w:rFonts w:ascii="Book Antiqua" w:eastAsia="Times New Roman" w:hAnsi="Book Antiqua" w:cs="Times New Roman"/>
            <w:color w:val="000000"/>
            <w:spacing w:val="1"/>
            <w:sz w:val="20"/>
            <w:szCs w:val="20"/>
            <w:lang w:val="en-GB"/>
            <w:rPrChange w:id="1448" w:author="Donia Jendoubi" w:date="2019-05-21T18:26:00Z">
              <w:rPr>
                <w:rFonts w:ascii="Times New Roman" w:eastAsia="Times New Roman" w:hAnsi="Times New Roman" w:cs="Times New Roman"/>
                <w:color w:val="000000"/>
                <w:spacing w:val="1"/>
              </w:rPr>
            </w:rPrChange>
          </w:rPr>
          <w:t>a</w:t>
        </w:r>
        <w:r w:rsidRPr="008E088B">
          <w:rPr>
            <w:rFonts w:ascii="Book Antiqua" w:eastAsia="Times New Roman" w:hAnsi="Book Antiqua" w:cs="Times New Roman"/>
            <w:color w:val="000000"/>
            <w:sz w:val="20"/>
            <w:szCs w:val="20"/>
            <w:lang w:val="en-GB"/>
            <w:rPrChange w:id="1449" w:author="Donia Jendoubi" w:date="2019-05-21T18:26:00Z">
              <w:rPr>
                <w:rFonts w:ascii="Times New Roman" w:eastAsia="Times New Roman" w:hAnsi="Times New Roman" w:cs="Times New Roman"/>
                <w:color w:val="000000"/>
              </w:rPr>
            </w:rPrChange>
          </w:rPr>
          <w:t>se</w:t>
        </w:r>
        <w:r w:rsidRPr="008E088B">
          <w:rPr>
            <w:rFonts w:ascii="Book Antiqua" w:eastAsia="Times New Roman" w:hAnsi="Book Antiqua" w:cs="Times New Roman"/>
            <w:color w:val="000000"/>
            <w:spacing w:val="21"/>
            <w:sz w:val="20"/>
            <w:szCs w:val="20"/>
            <w:lang w:val="en-GB"/>
            <w:rPrChange w:id="1450" w:author="Donia Jendoubi" w:date="2019-05-21T18:26:00Z">
              <w:rPr>
                <w:rFonts w:ascii="Times New Roman" w:eastAsia="Times New Roman" w:hAnsi="Times New Roman" w:cs="Times New Roman"/>
                <w:color w:val="000000"/>
                <w:spacing w:val="21"/>
              </w:rPr>
            </w:rPrChange>
          </w:rPr>
          <w:t xml:space="preserve"> </w:t>
        </w:r>
        <w:r w:rsidRPr="008E088B">
          <w:rPr>
            <w:rFonts w:ascii="Book Antiqua" w:eastAsia="Times New Roman" w:hAnsi="Book Antiqua" w:cs="Times New Roman"/>
            <w:color w:val="000000"/>
            <w:sz w:val="20"/>
            <w:szCs w:val="20"/>
            <w:lang w:val="en-GB"/>
            <w:rPrChange w:id="1451" w:author="Donia Jendoubi" w:date="2019-05-21T18:26:00Z">
              <w:rPr>
                <w:rFonts w:ascii="Times New Roman" w:eastAsia="Times New Roman" w:hAnsi="Times New Roman" w:cs="Times New Roman"/>
                <w:color w:val="000000"/>
              </w:rPr>
            </w:rPrChange>
          </w:rPr>
          <w:t>of</w:t>
        </w:r>
        <w:r w:rsidRPr="008E088B">
          <w:rPr>
            <w:rFonts w:ascii="Book Antiqua" w:eastAsia="Times New Roman" w:hAnsi="Book Antiqua" w:cs="Times New Roman"/>
            <w:color w:val="000000"/>
            <w:spacing w:val="22"/>
            <w:sz w:val="20"/>
            <w:szCs w:val="20"/>
            <w:lang w:val="en-GB"/>
            <w:rPrChange w:id="1452" w:author="Donia Jendoubi" w:date="2019-05-21T18:26:00Z">
              <w:rPr>
                <w:rFonts w:ascii="Times New Roman" w:eastAsia="Times New Roman" w:hAnsi="Times New Roman" w:cs="Times New Roman"/>
                <w:color w:val="000000"/>
                <w:spacing w:val="22"/>
              </w:rPr>
            </w:rPrChange>
          </w:rPr>
          <w:t xml:space="preserve"> </w:t>
        </w:r>
        <w:r w:rsidRPr="008E088B">
          <w:rPr>
            <w:rFonts w:ascii="Book Antiqua" w:eastAsia="Times New Roman" w:hAnsi="Book Antiqua" w:cs="Times New Roman"/>
            <w:color w:val="000000"/>
            <w:spacing w:val="-1"/>
            <w:sz w:val="20"/>
            <w:szCs w:val="20"/>
            <w:lang w:val="en-GB"/>
            <w:rPrChange w:id="1453" w:author="Donia Jendoubi" w:date="2019-05-21T18:26:00Z">
              <w:rPr>
                <w:rFonts w:ascii="Times New Roman" w:eastAsia="Times New Roman" w:hAnsi="Times New Roman" w:cs="Times New Roman"/>
                <w:color w:val="000000"/>
                <w:spacing w:val="-1"/>
              </w:rPr>
            </w:rPrChange>
          </w:rPr>
          <w:t>m</w:t>
        </w:r>
        <w:r w:rsidRPr="008E088B">
          <w:rPr>
            <w:rFonts w:ascii="Book Antiqua" w:eastAsia="Times New Roman" w:hAnsi="Book Antiqua" w:cs="Times New Roman"/>
            <w:color w:val="000000"/>
            <w:sz w:val="20"/>
            <w:szCs w:val="20"/>
            <w:lang w:val="en-GB"/>
            <w:rPrChange w:id="1454" w:author="Donia Jendoubi" w:date="2019-05-21T18:26:00Z">
              <w:rPr>
                <w:rFonts w:ascii="Times New Roman" w:eastAsia="Times New Roman" w:hAnsi="Times New Roman" w:cs="Times New Roman"/>
                <w:color w:val="000000"/>
              </w:rPr>
            </w:rPrChange>
          </w:rPr>
          <w:t>easuring</w:t>
        </w:r>
        <w:r w:rsidRPr="008E088B">
          <w:rPr>
            <w:rFonts w:ascii="Book Antiqua" w:eastAsia="Times New Roman" w:hAnsi="Book Antiqua" w:cs="Times New Roman"/>
            <w:color w:val="000000"/>
            <w:spacing w:val="21"/>
            <w:sz w:val="20"/>
            <w:szCs w:val="20"/>
            <w:lang w:val="en-GB"/>
            <w:rPrChange w:id="1455" w:author="Donia Jendoubi" w:date="2019-05-21T18:26:00Z">
              <w:rPr>
                <w:rFonts w:ascii="Times New Roman" w:eastAsia="Times New Roman" w:hAnsi="Times New Roman" w:cs="Times New Roman"/>
                <w:color w:val="000000"/>
                <w:spacing w:val="21"/>
              </w:rPr>
            </w:rPrChange>
          </w:rPr>
          <w:t xml:space="preserve"> </w:t>
        </w:r>
        <w:r w:rsidRPr="008E088B">
          <w:rPr>
            <w:rFonts w:ascii="Book Antiqua" w:eastAsia="Times New Roman" w:hAnsi="Book Antiqua" w:cs="Times New Roman"/>
            <w:color w:val="000000"/>
            <w:sz w:val="20"/>
            <w:szCs w:val="20"/>
            <w:lang w:val="en-GB"/>
            <w:rPrChange w:id="1456" w:author="Donia Jendoubi" w:date="2019-05-21T18:26:00Z">
              <w:rPr>
                <w:rFonts w:ascii="Times New Roman" w:eastAsia="Times New Roman" w:hAnsi="Times New Roman" w:cs="Times New Roman"/>
                <w:color w:val="000000"/>
              </w:rPr>
            </w:rPrChange>
          </w:rPr>
          <w:t>set-</w:t>
        </w:r>
        <w:r w:rsidRPr="008E088B">
          <w:rPr>
            <w:rFonts w:ascii="Book Antiqua" w:eastAsia="Times New Roman" w:hAnsi="Book Antiqua" w:cs="Times New Roman"/>
            <w:color w:val="000000"/>
            <w:spacing w:val="1"/>
            <w:sz w:val="20"/>
            <w:szCs w:val="20"/>
            <w:lang w:val="en-GB"/>
            <w:rPrChange w:id="1457" w:author="Donia Jendoubi" w:date="2019-05-21T18:26:00Z">
              <w:rPr>
                <w:rFonts w:ascii="Times New Roman" w:eastAsia="Times New Roman" w:hAnsi="Times New Roman" w:cs="Times New Roman"/>
                <w:color w:val="000000"/>
                <w:spacing w:val="1"/>
              </w:rPr>
            </w:rPrChange>
          </w:rPr>
          <w:t>u</w:t>
        </w:r>
        <w:r w:rsidRPr="008E088B">
          <w:rPr>
            <w:rFonts w:ascii="Book Antiqua" w:eastAsia="Times New Roman" w:hAnsi="Book Antiqua" w:cs="Times New Roman"/>
            <w:color w:val="000000"/>
            <w:sz w:val="20"/>
            <w:szCs w:val="20"/>
            <w:lang w:val="en-GB"/>
            <w:rPrChange w:id="1458" w:author="Donia Jendoubi" w:date="2019-05-21T18:26:00Z">
              <w:rPr>
                <w:rFonts w:ascii="Times New Roman" w:eastAsia="Times New Roman" w:hAnsi="Times New Roman" w:cs="Times New Roman"/>
                <w:color w:val="000000"/>
              </w:rPr>
            </w:rPrChange>
          </w:rPr>
          <w:t>ps</w:t>
        </w:r>
        <w:r w:rsidRPr="008E088B">
          <w:rPr>
            <w:rFonts w:ascii="Book Antiqua" w:eastAsia="Times New Roman" w:hAnsi="Book Antiqua" w:cs="Times New Roman"/>
            <w:color w:val="000000"/>
            <w:spacing w:val="20"/>
            <w:sz w:val="20"/>
            <w:szCs w:val="20"/>
            <w:lang w:val="en-GB"/>
            <w:rPrChange w:id="1459" w:author="Donia Jendoubi" w:date="2019-05-21T18:26:00Z">
              <w:rPr>
                <w:rFonts w:ascii="Times New Roman" w:eastAsia="Times New Roman" w:hAnsi="Times New Roman" w:cs="Times New Roman"/>
                <w:color w:val="000000"/>
                <w:spacing w:val="20"/>
              </w:rPr>
            </w:rPrChange>
          </w:rPr>
          <w:t xml:space="preserve"> </w:t>
        </w:r>
        <w:r w:rsidRPr="008E088B">
          <w:rPr>
            <w:rFonts w:ascii="Book Antiqua" w:eastAsia="Times New Roman" w:hAnsi="Book Antiqua" w:cs="Times New Roman"/>
            <w:color w:val="000000"/>
            <w:spacing w:val="1"/>
            <w:sz w:val="20"/>
            <w:szCs w:val="20"/>
            <w:lang w:val="en-GB"/>
            <w:rPrChange w:id="1460" w:author="Donia Jendoubi" w:date="2019-05-21T18:26:00Z">
              <w:rPr>
                <w:rFonts w:ascii="Times New Roman" w:eastAsia="Times New Roman" w:hAnsi="Times New Roman" w:cs="Times New Roman"/>
                <w:color w:val="000000"/>
                <w:spacing w:val="1"/>
              </w:rPr>
            </w:rPrChange>
          </w:rPr>
          <w:t>t</w:t>
        </w:r>
        <w:r w:rsidRPr="008E088B">
          <w:rPr>
            <w:rFonts w:ascii="Book Antiqua" w:eastAsia="Times New Roman" w:hAnsi="Book Antiqua" w:cs="Times New Roman"/>
            <w:color w:val="000000"/>
            <w:sz w:val="20"/>
            <w:szCs w:val="20"/>
            <w:lang w:val="en-GB"/>
            <w:rPrChange w:id="1461" w:author="Donia Jendoubi" w:date="2019-05-21T18:26:00Z">
              <w:rPr>
                <w:rFonts w:ascii="Times New Roman" w:eastAsia="Times New Roman" w:hAnsi="Times New Roman" w:cs="Times New Roman"/>
                <w:color w:val="000000"/>
              </w:rPr>
            </w:rPrChange>
          </w:rPr>
          <w:t>hat</w:t>
        </w:r>
        <w:r w:rsidRPr="008E088B">
          <w:rPr>
            <w:rFonts w:ascii="Book Antiqua" w:eastAsia="Times New Roman" w:hAnsi="Book Antiqua" w:cs="Times New Roman"/>
            <w:color w:val="000000"/>
            <w:spacing w:val="21"/>
            <w:sz w:val="20"/>
            <w:szCs w:val="20"/>
            <w:lang w:val="en-GB"/>
            <w:rPrChange w:id="1462" w:author="Donia Jendoubi" w:date="2019-05-21T18:26:00Z">
              <w:rPr>
                <w:rFonts w:ascii="Times New Roman" w:eastAsia="Times New Roman" w:hAnsi="Times New Roman" w:cs="Times New Roman"/>
                <w:color w:val="000000"/>
                <w:spacing w:val="21"/>
              </w:rPr>
            </w:rPrChange>
          </w:rPr>
          <w:t xml:space="preserve"> </w:t>
        </w:r>
        <w:r w:rsidRPr="008E088B">
          <w:rPr>
            <w:rFonts w:ascii="Book Antiqua" w:eastAsia="Times New Roman" w:hAnsi="Book Antiqua" w:cs="Times New Roman"/>
            <w:color w:val="000000"/>
            <w:sz w:val="20"/>
            <w:szCs w:val="20"/>
            <w:lang w:val="en-GB"/>
            <w:rPrChange w:id="1463" w:author="Donia Jendoubi" w:date="2019-05-21T18:26:00Z">
              <w:rPr>
                <w:rFonts w:ascii="Times New Roman" w:eastAsia="Times New Roman" w:hAnsi="Times New Roman" w:cs="Times New Roman"/>
                <w:color w:val="000000"/>
              </w:rPr>
            </w:rPrChange>
          </w:rPr>
          <w:t>are</w:t>
        </w:r>
        <w:r w:rsidRPr="008E088B">
          <w:rPr>
            <w:rFonts w:ascii="Book Antiqua" w:eastAsia="Times New Roman" w:hAnsi="Book Antiqua" w:cs="Times New Roman"/>
            <w:color w:val="000000"/>
            <w:spacing w:val="21"/>
            <w:sz w:val="20"/>
            <w:szCs w:val="20"/>
            <w:lang w:val="en-GB"/>
            <w:rPrChange w:id="1464" w:author="Donia Jendoubi" w:date="2019-05-21T18:26:00Z">
              <w:rPr>
                <w:rFonts w:ascii="Times New Roman" w:eastAsia="Times New Roman" w:hAnsi="Times New Roman" w:cs="Times New Roman"/>
                <w:color w:val="000000"/>
                <w:spacing w:val="21"/>
              </w:rPr>
            </w:rPrChange>
          </w:rPr>
          <w:t xml:space="preserve"> </w:t>
        </w:r>
        <w:r w:rsidRPr="008E088B">
          <w:rPr>
            <w:rFonts w:ascii="Book Antiqua" w:eastAsia="Times New Roman" w:hAnsi="Book Antiqua" w:cs="Times New Roman"/>
            <w:color w:val="000000"/>
            <w:sz w:val="20"/>
            <w:szCs w:val="20"/>
            <w:lang w:val="en-GB"/>
            <w:rPrChange w:id="1465" w:author="Donia Jendoubi" w:date="2019-05-21T18:26:00Z">
              <w:rPr>
                <w:rFonts w:ascii="Times New Roman" w:eastAsia="Times New Roman" w:hAnsi="Times New Roman" w:cs="Times New Roman"/>
                <w:color w:val="000000"/>
              </w:rPr>
            </w:rPrChange>
          </w:rPr>
          <w:t>di</w:t>
        </w:r>
        <w:r w:rsidRPr="008E088B">
          <w:rPr>
            <w:rFonts w:ascii="Book Antiqua" w:eastAsia="Times New Roman" w:hAnsi="Book Antiqua" w:cs="Times New Roman"/>
            <w:color w:val="000000"/>
            <w:spacing w:val="1"/>
            <w:sz w:val="20"/>
            <w:szCs w:val="20"/>
            <w:lang w:val="en-GB"/>
            <w:rPrChange w:id="1466" w:author="Donia Jendoubi" w:date="2019-05-21T18:26:00Z">
              <w:rPr>
                <w:rFonts w:ascii="Times New Roman" w:eastAsia="Times New Roman" w:hAnsi="Times New Roman" w:cs="Times New Roman"/>
                <w:color w:val="000000"/>
                <w:spacing w:val="1"/>
              </w:rPr>
            </w:rPrChange>
          </w:rPr>
          <w:t>f</w:t>
        </w:r>
        <w:r w:rsidRPr="008E088B">
          <w:rPr>
            <w:rFonts w:ascii="Book Antiqua" w:eastAsia="Times New Roman" w:hAnsi="Book Antiqua" w:cs="Times New Roman"/>
            <w:color w:val="000000"/>
            <w:sz w:val="20"/>
            <w:szCs w:val="20"/>
            <w:lang w:val="en-GB"/>
            <w:rPrChange w:id="1467" w:author="Donia Jendoubi" w:date="2019-05-21T18:26:00Z">
              <w:rPr>
                <w:rFonts w:ascii="Times New Roman" w:eastAsia="Times New Roman" w:hAnsi="Times New Roman" w:cs="Times New Roman"/>
                <w:color w:val="000000"/>
              </w:rPr>
            </w:rPrChange>
          </w:rPr>
          <w:t>f</w:t>
        </w:r>
        <w:r w:rsidRPr="008E088B">
          <w:rPr>
            <w:rFonts w:ascii="Book Antiqua" w:eastAsia="Times New Roman" w:hAnsi="Book Antiqua" w:cs="Times New Roman"/>
            <w:color w:val="000000"/>
            <w:spacing w:val="1"/>
            <w:sz w:val="20"/>
            <w:szCs w:val="20"/>
            <w:lang w:val="en-GB"/>
            <w:rPrChange w:id="1468" w:author="Donia Jendoubi" w:date="2019-05-21T18:26:00Z">
              <w:rPr>
                <w:rFonts w:ascii="Times New Roman" w:eastAsia="Times New Roman" w:hAnsi="Times New Roman" w:cs="Times New Roman"/>
                <w:color w:val="000000"/>
                <w:spacing w:val="1"/>
              </w:rPr>
            </w:rPrChange>
          </w:rPr>
          <w:t>i</w:t>
        </w:r>
        <w:r w:rsidRPr="008E088B">
          <w:rPr>
            <w:rFonts w:ascii="Book Antiqua" w:eastAsia="Times New Roman" w:hAnsi="Book Antiqua" w:cs="Times New Roman"/>
            <w:color w:val="000000"/>
            <w:sz w:val="20"/>
            <w:szCs w:val="20"/>
            <w:lang w:val="en-GB"/>
            <w:rPrChange w:id="1469" w:author="Donia Jendoubi" w:date="2019-05-21T18:26:00Z">
              <w:rPr>
                <w:rFonts w:ascii="Times New Roman" w:eastAsia="Times New Roman" w:hAnsi="Times New Roman" w:cs="Times New Roman"/>
                <w:color w:val="000000"/>
              </w:rPr>
            </w:rPrChange>
          </w:rPr>
          <w:t>cult</w:t>
        </w:r>
        <w:r w:rsidRPr="008E088B">
          <w:rPr>
            <w:rFonts w:ascii="Book Antiqua" w:eastAsia="Times New Roman" w:hAnsi="Book Antiqua" w:cs="Times New Roman"/>
            <w:color w:val="000000"/>
            <w:spacing w:val="21"/>
            <w:sz w:val="20"/>
            <w:szCs w:val="20"/>
            <w:lang w:val="en-GB"/>
            <w:rPrChange w:id="1470" w:author="Donia Jendoubi" w:date="2019-05-21T18:26:00Z">
              <w:rPr>
                <w:rFonts w:ascii="Times New Roman" w:eastAsia="Times New Roman" w:hAnsi="Times New Roman" w:cs="Times New Roman"/>
                <w:color w:val="000000"/>
                <w:spacing w:val="21"/>
              </w:rPr>
            </w:rPrChange>
          </w:rPr>
          <w:t xml:space="preserve"> </w:t>
        </w:r>
        <w:r w:rsidRPr="008E088B">
          <w:rPr>
            <w:rFonts w:ascii="Book Antiqua" w:eastAsia="Times New Roman" w:hAnsi="Book Antiqua" w:cs="Times New Roman"/>
            <w:color w:val="000000"/>
            <w:sz w:val="20"/>
            <w:szCs w:val="20"/>
            <w:lang w:val="en-GB"/>
            <w:rPrChange w:id="1471" w:author="Donia Jendoubi" w:date="2019-05-21T18:26:00Z">
              <w:rPr>
                <w:rFonts w:ascii="Times New Roman" w:eastAsia="Times New Roman" w:hAnsi="Times New Roman" w:cs="Times New Roman"/>
                <w:color w:val="000000"/>
              </w:rPr>
            </w:rPrChange>
          </w:rPr>
          <w:t>to</w:t>
        </w:r>
        <w:r w:rsidRPr="008E088B">
          <w:rPr>
            <w:rFonts w:ascii="Book Antiqua" w:eastAsia="Times New Roman" w:hAnsi="Book Antiqua" w:cs="Times New Roman"/>
            <w:color w:val="000000"/>
            <w:spacing w:val="21"/>
            <w:sz w:val="20"/>
            <w:szCs w:val="20"/>
            <w:lang w:val="en-GB"/>
            <w:rPrChange w:id="1472" w:author="Donia Jendoubi" w:date="2019-05-21T18:26:00Z">
              <w:rPr>
                <w:rFonts w:ascii="Times New Roman" w:eastAsia="Times New Roman" w:hAnsi="Times New Roman" w:cs="Times New Roman"/>
                <w:color w:val="000000"/>
                <w:spacing w:val="21"/>
              </w:rPr>
            </w:rPrChange>
          </w:rPr>
          <w:t xml:space="preserve"> </w:t>
        </w:r>
        <w:r w:rsidRPr="008E088B">
          <w:rPr>
            <w:rFonts w:ascii="Book Antiqua" w:eastAsia="Times New Roman" w:hAnsi="Book Antiqua" w:cs="Times New Roman"/>
            <w:color w:val="000000"/>
            <w:sz w:val="20"/>
            <w:szCs w:val="20"/>
            <w:lang w:val="en-GB"/>
            <w:rPrChange w:id="1473" w:author="Donia Jendoubi" w:date="2019-05-21T18:26:00Z">
              <w:rPr>
                <w:rFonts w:ascii="Times New Roman" w:eastAsia="Times New Roman" w:hAnsi="Times New Roman" w:cs="Times New Roman"/>
                <w:color w:val="000000"/>
              </w:rPr>
            </w:rPrChange>
          </w:rPr>
          <w:t>cont</w:t>
        </w:r>
        <w:r w:rsidRPr="008E088B">
          <w:rPr>
            <w:rFonts w:ascii="Book Antiqua" w:eastAsia="Times New Roman" w:hAnsi="Book Antiqua" w:cs="Times New Roman"/>
            <w:color w:val="000000"/>
            <w:spacing w:val="1"/>
            <w:sz w:val="20"/>
            <w:szCs w:val="20"/>
            <w:lang w:val="en-GB"/>
            <w:rPrChange w:id="1474" w:author="Donia Jendoubi" w:date="2019-05-21T18:26:00Z">
              <w:rPr>
                <w:rFonts w:ascii="Times New Roman" w:eastAsia="Times New Roman" w:hAnsi="Times New Roman" w:cs="Times New Roman"/>
                <w:color w:val="000000"/>
                <w:spacing w:val="1"/>
              </w:rPr>
            </w:rPrChange>
          </w:rPr>
          <w:t>r</w:t>
        </w:r>
        <w:r w:rsidRPr="008E088B">
          <w:rPr>
            <w:rFonts w:ascii="Book Antiqua" w:eastAsia="Times New Roman" w:hAnsi="Book Antiqua" w:cs="Times New Roman"/>
            <w:color w:val="000000"/>
            <w:sz w:val="20"/>
            <w:szCs w:val="20"/>
            <w:lang w:val="en-GB"/>
            <w:rPrChange w:id="1475" w:author="Donia Jendoubi" w:date="2019-05-21T18:26:00Z">
              <w:rPr>
                <w:rFonts w:ascii="Times New Roman" w:eastAsia="Times New Roman" w:hAnsi="Times New Roman" w:cs="Times New Roman"/>
                <w:color w:val="000000"/>
              </w:rPr>
            </w:rPrChange>
          </w:rPr>
          <w:t>ol</w:t>
        </w:r>
        <w:r w:rsidRPr="008E088B">
          <w:rPr>
            <w:rFonts w:ascii="Book Antiqua" w:eastAsia="Times New Roman" w:hAnsi="Book Antiqua" w:cs="Times New Roman"/>
            <w:color w:val="000000"/>
            <w:spacing w:val="20"/>
            <w:sz w:val="20"/>
            <w:szCs w:val="20"/>
            <w:lang w:val="en-GB"/>
            <w:rPrChange w:id="1476" w:author="Donia Jendoubi" w:date="2019-05-21T18:26:00Z">
              <w:rPr>
                <w:rFonts w:ascii="Times New Roman" w:eastAsia="Times New Roman" w:hAnsi="Times New Roman" w:cs="Times New Roman"/>
                <w:color w:val="000000"/>
                <w:spacing w:val="20"/>
              </w:rPr>
            </w:rPrChange>
          </w:rPr>
          <w:t xml:space="preserve"> </w:t>
        </w:r>
        <w:r w:rsidRPr="008E088B">
          <w:rPr>
            <w:rFonts w:ascii="Book Antiqua" w:eastAsia="Times New Roman" w:hAnsi="Book Antiqua" w:cs="Times New Roman"/>
            <w:color w:val="000000"/>
            <w:spacing w:val="1"/>
            <w:sz w:val="20"/>
            <w:szCs w:val="20"/>
            <w:lang w:val="en-GB"/>
            <w:rPrChange w:id="1477" w:author="Donia Jendoubi" w:date="2019-05-21T18:26:00Z">
              <w:rPr>
                <w:rFonts w:ascii="Times New Roman" w:eastAsia="Times New Roman" w:hAnsi="Times New Roman" w:cs="Times New Roman"/>
                <w:color w:val="000000"/>
                <w:spacing w:val="1"/>
              </w:rPr>
            </w:rPrChange>
          </w:rPr>
          <w:t>(</w:t>
        </w:r>
        <w:r w:rsidRPr="008E088B">
          <w:rPr>
            <w:rFonts w:ascii="Book Antiqua" w:eastAsia="Times New Roman" w:hAnsi="Book Antiqua" w:cs="Times New Roman"/>
            <w:color w:val="000000"/>
            <w:sz w:val="20"/>
            <w:szCs w:val="20"/>
            <w:lang w:val="en-GB"/>
            <w:rPrChange w:id="1478" w:author="Donia Jendoubi" w:date="2019-05-21T18:26:00Z">
              <w:rPr>
                <w:rFonts w:ascii="Times New Roman" w:eastAsia="Times New Roman" w:hAnsi="Times New Roman" w:cs="Times New Roman"/>
                <w:color w:val="000000"/>
              </w:rPr>
            </w:rPrChange>
          </w:rPr>
          <w:t>e.g.</w:t>
        </w:r>
        <w:r w:rsidRPr="008E088B">
          <w:rPr>
            <w:rFonts w:ascii="Book Antiqua" w:eastAsia="Times New Roman" w:hAnsi="Book Antiqua" w:cs="Times New Roman"/>
            <w:color w:val="000000"/>
            <w:spacing w:val="21"/>
            <w:sz w:val="20"/>
            <w:szCs w:val="20"/>
            <w:lang w:val="en-GB"/>
            <w:rPrChange w:id="1479" w:author="Donia Jendoubi" w:date="2019-05-21T18:26:00Z">
              <w:rPr>
                <w:rFonts w:ascii="Times New Roman" w:eastAsia="Times New Roman" w:hAnsi="Times New Roman" w:cs="Times New Roman"/>
                <w:color w:val="000000"/>
                <w:spacing w:val="21"/>
              </w:rPr>
            </w:rPrChange>
          </w:rPr>
          <w:t xml:space="preserve"> </w:t>
        </w:r>
        <w:r w:rsidRPr="008E088B">
          <w:rPr>
            <w:rFonts w:ascii="Book Antiqua" w:eastAsia="Times New Roman" w:hAnsi="Book Antiqua" w:cs="Times New Roman"/>
            <w:color w:val="000000"/>
            <w:sz w:val="20"/>
            <w:szCs w:val="20"/>
            <w:lang w:val="en-GB"/>
            <w:rPrChange w:id="1480" w:author="Donia Jendoubi" w:date="2019-05-21T18:26:00Z">
              <w:rPr>
                <w:rFonts w:ascii="Times New Roman" w:eastAsia="Times New Roman" w:hAnsi="Times New Roman" w:cs="Times New Roman"/>
                <w:color w:val="000000"/>
              </w:rPr>
            </w:rPrChange>
          </w:rPr>
          <w:t>due</w:t>
        </w:r>
        <w:r w:rsidRPr="008E088B">
          <w:rPr>
            <w:rFonts w:ascii="Book Antiqua" w:eastAsia="Times New Roman" w:hAnsi="Book Antiqua" w:cs="Times New Roman"/>
            <w:color w:val="000000"/>
            <w:spacing w:val="20"/>
            <w:sz w:val="20"/>
            <w:szCs w:val="20"/>
            <w:lang w:val="en-GB"/>
            <w:rPrChange w:id="1481" w:author="Donia Jendoubi" w:date="2019-05-21T18:26:00Z">
              <w:rPr>
                <w:rFonts w:ascii="Times New Roman" w:eastAsia="Times New Roman" w:hAnsi="Times New Roman" w:cs="Times New Roman"/>
                <w:color w:val="000000"/>
                <w:spacing w:val="20"/>
              </w:rPr>
            </w:rPrChange>
          </w:rPr>
          <w:t xml:space="preserve"> </w:t>
        </w:r>
        <w:r w:rsidRPr="008E088B">
          <w:rPr>
            <w:rFonts w:ascii="Book Antiqua" w:eastAsia="Times New Roman" w:hAnsi="Book Antiqua" w:cs="Times New Roman"/>
            <w:color w:val="000000"/>
            <w:sz w:val="20"/>
            <w:szCs w:val="20"/>
            <w:lang w:val="en-GB"/>
            <w:rPrChange w:id="1482" w:author="Donia Jendoubi" w:date="2019-05-21T18:26:00Z">
              <w:rPr>
                <w:rFonts w:ascii="Times New Roman" w:eastAsia="Times New Roman" w:hAnsi="Times New Roman" w:cs="Times New Roman"/>
                <w:color w:val="000000"/>
              </w:rPr>
            </w:rPrChange>
          </w:rPr>
          <w:t>to power</w:t>
        </w:r>
        <w:r w:rsidRPr="008E088B">
          <w:rPr>
            <w:rFonts w:ascii="Book Antiqua" w:eastAsia="Times New Roman" w:hAnsi="Book Antiqua" w:cs="Times New Roman"/>
            <w:color w:val="000000"/>
            <w:spacing w:val="10"/>
            <w:sz w:val="20"/>
            <w:szCs w:val="20"/>
            <w:lang w:val="en-GB"/>
            <w:rPrChange w:id="1483" w:author="Donia Jendoubi" w:date="2019-05-21T18:26:00Z">
              <w:rPr>
                <w:rFonts w:ascii="Times New Roman" w:eastAsia="Times New Roman" w:hAnsi="Times New Roman" w:cs="Times New Roman"/>
                <w:color w:val="000000"/>
                <w:spacing w:val="10"/>
              </w:rPr>
            </w:rPrChange>
          </w:rPr>
          <w:t xml:space="preserve"> </w:t>
        </w:r>
        <w:r w:rsidRPr="008E088B">
          <w:rPr>
            <w:rFonts w:ascii="Book Antiqua" w:eastAsia="Times New Roman" w:hAnsi="Book Antiqua" w:cs="Times New Roman"/>
            <w:color w:val="000000"/>
            <w:sz w:val="20"/>
            <w:szCs w:val="20"/>
            <w:lang w:val="en-GB"/>
            <w:rPrChange w:id="1484" w:author="Donia Jendoubi" w:date="2019-05-21T18:26:00Z">
              <w:rPr>
                <w:rFonts w:ascii="Times New Roman" w:eastAsia="Times New Roman" w:hAnsi="Times New Roman" w:cs="Times New Roman"/>
                <w:color w:val="000000"/>
              </w:rPr>
            </w:rPrChange>
          </w:rPr>
          <w:t>f</w:t>
        </w:r>
        <w:r w:rsidRPr="008E088B">
          <w:rPr>
            <w:rFonts w:ascii="Book Antiqua" w:eastAsia="Times New Roman" w:hAnsi="Book Antiqua" w:cs="Times New Roman"/>
            <w:color w:val="000000"/>
            <w:spacing w:val="1"/>
            <w:sz w:val="20"/>
            <w:szCs w:val="20"/>
            <w:lang w:val="en-GB"/>
            <w:rPrChange w:id="1485" w:author="Donia Jendoubi" w:date="2019-05-21T18:26:00Z">
              <w:rPr>
                <w:rFonts w:ascii="Times New Roman" w:eastAsia="Times New Roman" w:hAnsi="Times New Roman" w:cs="Times New Roman"/>
                <w:color w:val="000000"/>
                <w:spacing w:val="1"/>
              </w:rPr>
            </w:rPrChange>
          </w:rPr>
          <w:t>l</w:t>
        </w:r>
        <w:r w:rsidRPr="008E088B">
          <w:rPr>
            <w:rFonts w:ascii="Book Antiqua" w:eastAsia="Times New Roman" w:hAnsi="Book Antiqua" w:cs="Times New Roman"/>
            <w:color w:val="000000"/>
            <w:sz w:val="20"/>
            <w:szCs w:val="20"/>
            <w:lang w:val="en-GB"/>
            <w:rPrChange w:id="1486" w:author="Donia Jendoubi" w:date="2019-05-21T18:26:00Z">
              <w:rPr>
                <w:rFonts w:ascii="Times New Roman" w:eastAsia="Times New Roman" w:hAnsi="Times New Roman" w:cs="Times New Roman"/>
                <w:color w:val="000000"/>
              </w:rPr>
            </w:rPrChange>
          </w:rPr>
          <w:t>uctu</w:t>
        </w:r>
        <w:r w:rsidRPr="008E088B">
          <w:rPr>
            <w:rFonts w:ascii="Book Antiqua" w:eastAsia="Times New Roman" w:hAnsi="Book Antiqua" w:cs="Times New Roman"/>
            <w:color w:val="000000"/>
            <w:spacing w:val="1"/>
            <w:sz w:val="20"/>
            <w:szCs w:val="20"/>
            <w:lang w:val="en-GB"/>
            <w:rPrChange w:id="1487" w:author="Donia Jendoubi" w:date="2019-05-21T18:26:00Z">
              <w:rPr>
                <w:rFonts w:ascii="Times New Roman" w:eastAsia="Times New Roman" w:hAnsi="Times New Roman" w:cs="Times New Roman"/>
                <w:color w:val="000000"/>
                <w:spacing w:val="1"/>
              </w:rPr>
            </w:rPrChange>
          </w:rPr>
          <w:t>a</w:t>
        </w:r>
        <w:r w:rsidRPr="008E088B">
          <w:rPr>
            <w:rFonts w:ascii="Book Antiqua" w:eastAsia="Times New Roman" w:hAnsi="Book Antiqua" w:cs="Times New Roman"/>
            <w:color w:val="000000"/>
            <w:sz w:val="20"/>
            <w:szCs w:val="20"/>
            <w:lang w:val="en-GB"/>
            <w:rPrChange w:id="1488" w:author="Donia Jendoubi" w:date="2019-05-21T18:26:00Z">
              <w:rPr>
                <w:rFonts w:ascii="Times New Roman" w:eastAsia="Times New Roman" w:hAnsi="Times New Roman" w:cs="Times New Roman"/>
                <w:color w:val="000000"/>
              </w:rPr>
            </w:rPrChange>
          </w:rPr>
          <w:t>tion</w:t>
        </w:r>
        <w:r w:rsidRPr="008E088B">
          <w:rPr>
            <w:rFonts w:ascii="Book Antiqua" w:eastAsia="Times New Roman" w:hAnsi="Book Antiqua" w:cs="Times New Roman"/>
            <w:color w:val="000000"/>
            <w:spacing w:val="1"/>
            <w:sz w:val="20"/>
            <w:szCs w:val="20"/>
            <w:lang w:val="en-GB"/>
            <w:rPrChange w:id="1489" w:author="Donia Jendoubi" w:date="2019-05-21T18:26:00Z">
              <w:rPr>
                <w:rFonts w:ascii="Times New Roman" w:eastAsia="Times New Roman" w:hAnsi="Times New Roman" w:cs="Times New Roman"/>
                <w:color w:val="000000"/>
                <w:spacing w:val="1"/>
              </w:rPr>
            </w:rPrChange>
          </w:rPr>
          <w:t>s</w:t>
        </w:r>
        <w:r w:rsidRPr="008E088B">
          <w:rPr>
            <w:rFonts w:ascii="Book Antiqua" w:eastAsia="Times New Roman" w:hAnsi="Book Antiqua" w:cs="Times New Roman"/>
            <w:color w:val="000000"/>
            <w:sz w:val="20"/>
            <w:szCs w:val="20"/>
            <w:lang w:val="en-GB"/>
            <w:rPrChange w:id="1490" w:author="Donia Jendoubi" w:date="2019-05-21T18:26:00Z">
              <w:rPr>
                <w:rFonts w:ascii="Times New Roman" w:eastAsia="Times New Roman" w:hAnsi="Times New Roman" w:cs="Times New Roman"/>
                <w:color w:val="000000"/>
              </w:rPr>
            </w:rPrChange>
          </w:rPr>
          <w:t>,</w:t>
        </w:r>
        <w:r w:rsidRPr="008E088B">
          <w:rPr>
            <w:rFonts w:ascii="Book Antiqua" w:eastAsia="Times New Roman" w:hAnsi="Book Antiqua" w:cs="Times New Roman"/>
            <w:color w:val="000000"/>
            <w:spacing w:val="10"/>
            <w:sz w:val="20"/>
            <w:szCs w:val="20"/>
            <w:lang w:val="en-GB"/>
            <w:rPrChange w:id="1491" w:author="Donia Jendoubi" w:date="2019-05-21T18:26:00Z">
              <w:rPr>
                <w:rFonts w:ascii="Times New Roman" w:eastAsia="Times New Roman" w:hAnsi="Times New Roman" w:cs="Times New Roman"/>
                <w:color w:val="000000"/>
                <w:spacing w:val="10"/>
              </w:rPr>
            </w:rPrChange>
          </w:rPr>
          <w:t xml:space="preserve"> </w:t>
        </w:r>
        <w:r w:rsidRPr="008E088B">
          <w:rPr>
            <w:rFonts w:ascii="Book Antiqua" w:eastAsia="Times New Roman" w:hAnsi="Book Antiqua" w:cs="Times New Roman"/>
            <w:color w:val="000000"/>
            <w:sz w:val="20"/>
            <w:szCs w:val="20"/>
            <w:lang w:val="en-GB"/>
            <w:rPrChange w:id="1492" w:author="Donia Jendoubi" w:date="2019-05-21T18:26:00Z">
              <w:rPr>
                <w:rFonts w:ascii="Times New Roman" w:eastAsia="Times New Roman" w:hAnsi="Times New Roman" w:cs="Times New Roman"/>
                <w:color w:val="000000"/>
              </w:rPr>
            </w:rPrChange>
          </w:rPr>
          <w:t>diff</w:t>
        </w:r>
        <w:r w:rsidRPr="008E088B">
          <w:rPr>
            <w:rFonts w:ascii="Book Antiqua" w:eastAsia="Times New Roman" w:hAnsi="Book Antiqua" w:cs="Times New Roman"/>
            <w:color w:val="000000"/>
            <w:spacing w:val="1"/>
            <w:sz w:val="20"/>
            <w:szCs w:val="20"/>
            <w:lang w:val="en-GB"/>
            <w:rPrChange w:id="1493" w:author="Donia Jendoubi" w:date="2019-05-21T18:26:00Z">
              <w:rPr>
                <w:rFonts w:ascii="Times New Roman" w:eastAsia="Times New Roman" w:hAnsi="Times New Roman" w:cs="Times New Roman"/>
                <w:color w:val="000000"/>
                <w:spacing w:val="1"/>
              </w:rPr>
            </w:rPrChange>
          </w:rPr>
          <w:t>e</w:t>
        </w:r>
        <w:r w:rsidRPr="008E088B">
          <w:rPr>
            <w:rFonts w:ascii="Book Antiqua" w:eastAsia="Times New Roman" w:hAnsi="Book Antiqua" w:cs="Times New Roman"/>
            <w:color w:val="000000"/>
            <w:sz w:val="20"/>
            <w:szCs w:val="20"/>
            <w:lang w:val="en-GB"/>
            <w:rPrChange w:id="1494" w:author="Donia Jendoubi" w:date="2019-05-21T18:26:00Z">
              <w:rPr>
                <w:rFonts w:ascii="Times New Roman" w:eastAsia="Times New Roman" w:hAnsi="Times New Roman" w:cs="Times New Roman"/>
                <w:color w:val="000000"/>
              </w:rPr>
            </w:rPrChange>
          </w:rPr>
          <w:t>rent</w:t>
        </w:r>
        <w:r w:rsidRPr="008E088B">
          <w:rPr>
            <w:rFonts w:ascii="Book Antiqua" w:eastAsia="Times New Roman" w:hAnsi="Book Antiqua" w:cs="Times New Roman"/>
            <w:color w:val="000000"/>
            <w:spacing w:val="10"/>
            <w:sz w:val="20"/>
            <w:szCs w:val="20"/>
            <w:lang w:val="en-GB"/>
            <w:rPrChange w:id="1495" w:author="Donia Jendoubi" w:date="2019-05-21T18:26:00Z">
              <w:rPr>
                <w:rFonts w:ascii="Times New Roman" w:eastAsia="Times New Roman" w:hAnsi="Times New Roman" w:cs="Times New Roman"/>
                <w:color w:val="000000"/>
                <w:spacing w:val="10"/>
              </w:rPr>
            </w:rPrChange>
          </w:rPr>
          <w:t xml:space="preserve"> </w:t>
        </w:r>
        <w:r w:rsidRPr="008E088B">
          <w:rPr>
            <w:rFonts w:ascii="Book Antiqua" w:eastAsia="Times New Roman" w:hAnsi="Book Antiqua" w:cs="Times New Roman"/>
            <w:color w:val="000000"/>
            <w:sz w:val="20"/>
            <w:szCs w:val="20"/>
            <w:lang w:val="en-GB"/>
            <w:rPrChange w:id="1496" w:author="Donia Jendoubi" w:date="2019-05-21T18:26:00Z">
              <w:rPr>
                <w:rFonts w:ascii="Times New Roman" w:eastAsia="Times New Roman" w:hAnsi="Times New Roman" w:cs="Times New Roman"/>
                <w:color w:val="000000"/>
              </w:rPr>
            </w:rPrChange>
          </w:rPr>
          <w:t>o</w:t>
        </w:r>
        <w:r w:rsidRPr="008E088B">
          <w:rPr>
            <w:rFonts w:ascii="Book Antiqua" w:eastAsia="Times New Roman" w:hAnsi="Book Antiqua" w:cs="Times New Roman"/>
            <w:color w:val="000000"/>
            <w:spacing w:val="1"/>
            <w:sz w:val="20"/>
            <w:szCs w:val="20"/>
            <w:lang w:val="en-GB"/>
            <w:rPrChange w:id="1497" w:author="Donia Jendoubi" w:date="2019-05-21T18:26:00Z">
              <w:rPr>
                <w:rFonts w:ascii="Times New Roman" w:eastAsia="Times New Roman" w:hAnsi="Times New Roman" w:cs="Times New Roman"/>
                <w:color w:val="000000"/>
                <w:spacing w:val="1"/>
              </w:rPr>
            </w:rPrChange>
          </w:rPr>
          <w:t>p</w:t>
        </w:r>
        <w:r w:rsidRPr="008E088B">
          <w:rPr>
            <w:rFonts w:ascii="Book Antiqua" w:eastAsia="Times New Roman" w:hAnsi="Book Antiqua" w:cs="Times New Roman"/>
            <w:color w:val="000000"/>
            <w:sz w:val="20"/>
            <w:szCs w:val="20"/>
            <w:lang w:val="en-GB"/>
            <w:rPrChange w:id="1498" w:author="Donia Jendoubi" w:date="2019-05-21T18:26:00Z">
              <w:rPr>
                <w:rFonts w:ascii="Times New Roman" w:eastAsia="Times New Roman" w:hAnsi="Times New Roman" w:cs="Times New Roman"/>
                <w:color w:val="000000"/>
              </w:rPr>
            </w:rPrChange>
          </w:rPr>
          <w:t>erat</w:t>
        </w:r>
        <w:r w:rsidRPr="008E088B">
          <w:rPr>
            <w:rFonts w:ascii="Book Antiqua" w:eastAsia="Times New Roman" w:hAnsi="Book Antiqua" w:cs="Times New Roman"/>
            <w:color w:val="000000"/>
            <w:spacing w:val="1"/>
            <w:sz w:val="20"/>
            <w:szCs w:val="20"/>
            <w:lang w:val="en-GB"/>
            <w:rPrChange w:id="1499" w:author="Donia Jendoubi" w:date="2019-05-21T18:26:00Z">
              <w:rPr>
                <w:rFonts w:ascii="Times New Roman" w:eastAsia="Times New Roman" w:hAnsi="Times New Roman" w:cs="Times New Roman"/>
                <w:color w:val="000000"/>
                <w:spacing w:val="1"/>
              </w:rPr>
            </w:rPrChange>
          </w:rPr>
          <w:t>o</w:t>
        </w:r>
        <w:r w:rsidRPr="008E088B">
          <w:rPr>
            <w:rFonts w:ascii="Book Antiqua" w:eastAsia="Times New Roman" w:hAnsi="Book Antiqua" w:cs="Times New Roman"/>
            <w:color w:val="000000"/>
            <w:sz w:val="20"/>
            <w:szCs w:val="20"/>
            <w:lang w:val="en-GB"/>
            <w:rPrChange w:id="1500" w:author="Donia Jendoubi" w:date="2019-05-21T18:26:00Z">
              <w:rPr>
                <w:rFonts w:ascii="Times New Roman" w:eastAsia="Times New Roman" w:hAnsi="Times New Roman" w:cs="Times New Roman"/>
                <w:color w:val="000000"/>
              </w:rPr>
            </w:rPrChange>
          </w:rPr>
          <w:t>rs</w:t>
        </w:r>
        <w:r w:rsidRPr="008E088B">
          <w:rPr>
            <w:rFonts w:ascii="Book Antiqua" w:eastAsia="Times New Roman" w:hAnsi="Book Antiqua" w:cs="Times New Roman"/>
            <w:color w:val="000000"/>
            <w:spacing w:val="10"/>
            <w:sz w:val="20"/>
            <w:szCs w:val="20"/>
            <w:lang w:val="en-GB"/>
            <w:rPrChange w:id="1501" w:author="Donia Jendoubi" w:date="2019-05-21T18:26:00Z">
              <w:rPr>
                <w:rFonts w:ascii="Times New Roman" w:eastAsia="Times New Roman" w:hAnsi="Times New Roman" w:cs="Times New Roman"/>
                <w:color w:val="000000"/>
                <w:spacing w:val="10"/>
              </w:rPr>
            </w:rPrChange>
          </w:rPr>
          <w:t xml:space="preserve"> </w:t>
        </w:r>
        <w:r w:rsidRPr="008E088B">
          <w:rPr>
            <w:rFonts w:ascii="Book Antiqua" w:eastAsia="Times New Roman" w:hAnsi="Book Antiqua" w:cs="Times New Roman"/>
            <w:color w:val="000000"/>
            <w:sz w:val="20"/>
            <w:szCs w:val="20"/>
            <w:lang w:val="en-GB"/>
            <w:rPrChange w:id="1502" w:author="Donia Jendoubi" w:date="2019-05-21T18:26:00Z">
              <w:rPr>
                <w:rFonts w:ascii="Times New Roman" w:eastAsia="Times New Roman" w:hAnsi="Times New Roman" w:cs="Times New Roman"/>
                <w:color w:val="000000"/>
              </w:rPr>
            </w:rPrChange>
          </w:rPr>
          <w:t>dur</w:t>
        </w:r>
        <w:r w:rsidRPr="008E088B">
          <w:rPr>
            <w:rFonts w:ascii="Book Antiqua" w:eastAsia="Times New Roman" w:hAnsi="Book Antiqua" w:cs="Times New Roman"/>
            <w:color w:val="000000"/>
            <w:spacing w:val="1"/>
            <w:sz w:val="20"/>
            <w:szCs w:val="20"/>
            <w:lang w:val="en-GB"/>
            <w:rPrChange w:id="1503" w:author="Donia Jendoubi" w:date="2019-05-21T18:26:00Z">
              <w:rPr>
                <w:rFonts w:ascii="Times New Roman" w:eastAsia="Times New Roman" w:hAnsi="Times New Roman" w:cs="Times New Roman"/>
                <w:color w:val="000000"/>
                <w:spacing w:val="1"/>
              </w:rPr>
            </w:rPrChange>
          </w:rPr>
          <w:t>i</w:t>
        </w:r>
        <w:r w:rsidRPr="008E088B">
          <w:rPr>
            <w:rFonts w:ascii="Book Antiqua" w:eastAsia="Times New Roman" w:hAnsi="Book Antiqua" w:cs="Times New Roman"/>
            <w:color w:val="000000"/>
            <w:sz w:val="20"/>
            <w:szCs w:val="20"/>
            <w:lang w:val="en-GB"/>
            <w:rPrChange w:id="1504" w:author="Donia Jendoubi" w:date="2019-05-21T18:26:00Z">
              <w:rPr>
                <w:rFonts w:ascii="Times New Roman" w:eastAsia="Times New Roman" w:hAnsi="Times New Roman" w:cs="Times New Roman"/>
                <w:color w:val="000000"/>
              </w:rPr>
            </w:rPrChange>
          </w:rPr>
          <w:t>ng</w:t>
        </w:r>
        <w:r w:rsidRPr="008E088B">
          <w:rPr>
            <w:rFonts w:ascii="Book Antiqua" w:eastAsia="Times New Roman" w:hAnsi="Book Antiqua" w:cs="Times New Roman"/>
            <w:color w:val="000000"/>
            <w:spacing w:val="9"/>
            <w:sz w:val="20"/>
            <w:szCs w:val="20"/>
            <w:lang w:val="en-GB"/>
            <w:rPrChange w:id="1505" w:author="Donia Jendoubi" w:date="2019-05-21T18:26:00Z">
              <w:rPr>
                <w:rFonts w:ascii="Times New Roman" w:eastAsia="Times New Roman" w:hAnsi="Times New Roman" w:cs="Times New Roman"/>
                <w:color w:val="000000"/>
                <w:spacing w:val="9"/>
              </w:rPr>
            </w:rPrChange>
          </w:rPr>
          <w:t xml:space="preserve"> </w:t>
        </w:r>
        <w:r w:rsidRPr="008E088B">
          <w:rPr>
            <w:rFonts w:ascii="Book Antiqua" w:eastAsia="Times New Roman" w:hAnsi="Book Antiqua" w:cs="Times New Roman"/>
            <w:color w:val="000000"/>
            <w:sz w:val="20"/>
            <w:szCs w:val="20"/>
            <w:lang w:val="en-GB"/>
            <w:rPrChange w:id="1506" w:author="Donia Jendoubi" w:date="2019-05-21T18:26:00Z">
              <w:rPr>
                <w:rFonts w:ascii="Times New Roman" w:eastAsia="Times New Roman" w:hAnsi="Times New Roman" w:cs="Times New Roman"/>
                <w:color w:val="000000"/>
              </w:rPr>
            </w:rPrChange>
          </w:rPr>
          <w:t>diffe</w:t>
        </w:r>
        <w:r w:rsidRPr="008E088B">
          <w:rPr>
            <w:rFonts w:ascii="Book Antiqua" w:eastAsia="Times New Roman" w:hAnsi="Book Antiqua" w:cs="Times New Roman"/>
            <w:color w:val="000000"/>
            <w:spacing w:val="1"/>
            <w:sz w:val="20"/>
            <w:szCs w:val="20"/>
            <w:lang w:val="en-GB"/>
            <w:rPrChange w:id="1507" w:author="Donia Jendoubi" w:date="2019-05-21T18:26:00Z">
              <w:rPr>
                <w:rFonts w:ascii="Times New Roman" w:eastAsia="Times New Roman" w:hAnsi="Times New Roman" w:cs="Times New Roman"/>
                <w:color w:val="000000"/>
                <w:spacing w:val="1"/>
              </w:rPr>
            </w:rPrChange>
          </w:rPr>
          <w:t>r</w:t>
        </w:r>
        <w:r w:rsidRPr="008E088B">
          <w:rPr>
            <w:rFonts w:ascii="Book Antiqua" w:eastAsia="Times New Roman" w:hAnsi="Book Antiqua" w:cs="Times New Roman"/>
            <w:color w:val="000000"/>
            <w:sz w:val="20"/>
            <w:szCs w:val="20"/>
            <w:lang w:val="en-GB"/>
            <w:rPrChange w:id="1508" w:author="Donia Jendoubi" w:date="2019-05-21T18:26:00Z">
              <w:rPr>
                <w:rFonts w:ascii="Times New Roman" w:eastAsia="Times New Roman" w:hAnsi="Times New Roman" w:cs="Times New Roman"/>
                <w:color w:val="000000"/>
              </w:rPr>
            </w:rPrChange>
          </w:rPr>
          <w:t>ent</w:t>
        </w:r>
        <w:r w:rsidRPr="008E088B">
          <w:rPr>
            <w:rFonts w:ascii="Book Antiqua" w:eastAsia="Times New Roman" w:hAnsi="Book Antiqua" w:cs="Times New Roman"/>
            <w:color w:val="000000"/>
            <w:spacing w:val="10"/>
            <w:sz w:val="20"/>
            <w:szCs w:val="20"/>
            <w:lang w:val="en-GB"/>
            <w:rPrChange w:id="1509" w:author="Donia Jendoubi" w:date="2019-05-21T18:26:00Z">
              <w:rPr>
                <w:rFonts w:ascii="Times New Roman" w:eastAsia="Times New Roman" w:hAnsi="Times New Roman" w:cs="Times New Roman"/>
                <w:color w:val="000000"/>
                <w:spacing w:val="10"/>
              </w:rPr>
            </w:rPrChange>
          </w:rPr>
          <w:t xml:space="preserve"> </w:t>
        </w:r>
        <w:r w:rsidRPr="008E088B">
          <w:rPr>
            <w:rFonts w:ascii="Book Antiqua" w:eastAsia="Times New Roman" w:hAnsi="Book Antiqua" w:cs="Times New Roman"/>
            <w:color w:val="000000"/>
            <w:sz w:val="20"/>
            <w:szCs w:val="20"/>
            <w:lang w:val="en-GB"/>
            <w:rPrChange w:id="1510" w:author="Donia Jendoubi" w:date="2019-05-21T18:26:00Z">
              <w:rPr>
                <w:rFonts w:ascii="Times New Roman" w:eastAsia="Times New Roman" w:hAnsi="Times New Roman" w:cs="Times New Roman"/>
                <w:color w:val="000000"/>
              </w:rPr>
            </w:rPrChange>
          </w:rPr>
          <w:t>me</w:t>
        </w:r>
        <w:r w:rsidRPr="008E088B">
          <w:rPr>
            <w:rFonts w:ascii="Book Antiqua" w:eastAsia="Times New Roman" w:hAnsi="Book Antiqua" w:cs="Times New Roman"/>
            <w:color w:val="000000"/>
            <w:spacing w:val="1"/>
            <w:sz w:val="20"/>
            <w:szCs w:val="20"/>
            <w:lang w:val="en-GB"/>
            <w:rPrChange w:id="1511" w:author="Donia Jendoubi" w:date="2019-05-21T18:26:00Z">
              <w:rPr>
                <w:rFonts w:ascii="Times New Roman" w:eastAsia="Times New Roman" w:hAnsi="Times New Roman" w:cs="Times New Roman"/>
                <w:color w:val="000000"/>
                <w:spacing w:val="1"/>
              </w:rPr>
            </w:rPrChange>
          </w:rPr>
          <w:t>a</w:t>
        </w:r>
        <w:r w:rsidRPr="008E088B">
          <w:rPr>
            <w:rFonts w:ascii="Book Antiqua" w:eastAsia="Times New Roman" w:hAnsi="Book Antiqua" w:cs="Times New Roman"/>
            <w:color w:val="000000"/>
            <w:sz w:val="20"/>
            <w:szCs w:val="20"/>
            <w:lang w:val="en-GB"/>
            <w:rPrChange w:id="1512" w:author="Donia Jendoubi" w:date="2019-05-21T18:26:00Z">
              <w:rPr>
                <w:rFonts w:ascii="Times New Roman" w:eastAsia="Times New Roman" w:hAnsi="Times New Roman" w:cs="Times New Roman"/>
                <w:color w:val="000000"/>
              </w:rPr>
            </w:rPrChange>
          </w:rPr>
          <w:t>suri</w:t>
        </w:r>
        <w:r w:rsidRPr="008E088B">
          <w:rPr>
            <w:rFonts w:ascii="Book Antiqua" w:eastAsia="Times New Roman" w:hAnsi="Book Antiqua" w:cs="Times New Roman"/>
            <w:color w:val="000000"/>
            <w:spacing w:val="1"/>
            <w:sz w:val="20"/>
            <w:szCs w:val="20"/>
            <w:lang w:val="en-GB"/>
            <w:rPrChange w:id="1513" w:author="Donia Jendoubi" w:date="2019-05-21T18:26:00Z">
              <w:rPr>
                <w:rFonts w:ascii="Times New Roman" w:eastAsia="Times New Roman" w:hAnsi="Times New Roman" w:cs="Times New Roman"/>
                <w:color w:val="000000"/>
                <w:spacing w:val="1"/>
              </w:rPr>
            </w:rPrChange>
          </w:rPr>
          <w:t>n</w:t>
        </w:r>
        <w:r w:rsidRPr="008E088B">
          <w:rPr>
            <w:rFonts w:ascii="Book Antiqua" w:eastAsia="Times New Roman" w:hAnsi="Book Antiqua" w:cs="Times New Roman"/>
            <w:color w:val="000000"/>
            <w:sz w:val="20"/>
            <w:szCs w:val="20"/>
            <w:lang w:val="en-GB"/>
            <w:rPrChange w:id="1514" w:author="Donia Jendoubi" w:date="2019-05-21T18:26:00Z">
              <w:rPr>
                <w:rFonts w:ascii="Times New Roman" w:eastAsia="Times New Roman" w:hAnsi="Times New Roman" w:cs="Times New Roman"/>
                <w:color w:val="000000"/>
              </w:rPr>
            </w:rPrChange>
          </w:rPr>
          <w:t>g</w:t>
        </w:r>
        <w:r w:rsidRPr="008E088B">
          <w:rPr>
            <w:rFonts w:ascii="Book Antiqua" w:eastAsia="Times New Roman" w:hAnsi="Book Antiqua" w:cs="Times New Roman"/>
            <w:color w:val="000000"/>
            <w:spacing w:val="10"/>
            <w:sz w:val="20"/>
            <w:szCs w:val="20"/>
            <w:lang w:val="en-GB"/>
            <w:rPrChange w:id="1515" w:author="Donia Jendoubi" w:date="2019-05-21T18:26:00Z">
              <w:rPr>
                <w:rFonts w:ascii="Times New Roman" w:eastAsia="Times New Roman" w:hAnsi="Times New Roman" w:cs="Times New Roman"/>
                <w:color w:val="000000"/>
                <w:spacing w:val="10"/>
              </w:rPr>
            </w:rPrChange>
          </w:rPr>
          <w:t xml:space="preserve"> </w:t>
        </w:r>
        <w:r w:rsidRPr="008E088B">
          <w:rPr>
            <w:rFonts w:ascii="Book Antiqua" w:eastAsia="Times New Roman" w:hAnsi="Book Antiqua" w:cs="Times New Roman"/>
            <w:color w:val="000000"/>
            <w:sz w:val="20"/>
            <w:szCs w:val="20"/>
            <w:lang w:val="en-GB"/>
            <w:rPrChange w:id="1516" w:author="Donia Jendoubi" w:date="2019-05-21T18:26:00Z">
              <w:rPr>
                <w:rFonts w:ascii="Times New Roman" w:eastAsia="Times New Roman" w:hAnsi="Times New Roman" w:cs="Times New Roman"/>
                <w:color w:val="000000"/>
              </w:rPr>
            </w:rPrChange>
          </w:rPr>
          <w:t>sess</w:t>
        </w:r>
        <w:r w:rsidRPr="008E088B">
          <w:rPr>
            <w:rFonts w:ascii="Book Antiqua" w:eastAsia="Times New Roman" w:hAnsi="Book Antiqua" w:cs="Times New Roman"/>
            <w:color w:val="000000"/>
            <w:spacing w:val="1"/>
            <w:sz w:val="20"/>
            <w:szCs w:val="20"/>
            <w:lang w:val="en-GB"/>
            <w:rPrChange w:id="1517" w:author="Donia Jendoubi" w:date="2019-05-21T18:26:00Z">
              <w:rPr>
                <w:rFonts w:ascii="Times New Roman" w:eastAsia="Times New Roman" w:hAnsi="Times New Roman" w:cs="Times New Roman"/>
                <w:color w:val="000000"/>
                <w:spacing w:val="1"/>
              </w:rPr>
            </w:rPrChange>
          </w:rPr>
          <w:t>i</w:t>
        </w:r>
        <w:r w:rsidRPr="008E088B">
          <w:rPr>
            <w:rFonts w:ascii="Book Antiqua" w:eastAsia="Times New Roman" w:hAnsi="Book Antiqua" w:cs="Times New Roman"/>
            <w:color w:val="000000"/>
            <w:sz w:val="20"/>
            <w:szCs w:val="20"/>
            <w:lang w:val="en-GB"/>
            <w:rPrChange w:id="1518" w:author="Donia Jendoubi" w:date="2019-05-21T18:26:00Z">
              <w:rPr>
                <w:rFonts w:ascii="Times New Roman" w:eastAsia="Times New Roman" w:hAnsi="Times New Roman" w:cs="Times New Roman"/>
                <w:color w:val="000000"/>
              </w:rPr>
            </w:rPrChange>
          </w:rPr>
          <w:t>ons).</w:t>
        </w:r>
      </w:ins>
      <w:ins w:id="1519" w:author="Donia Jendoubi" w:date="2019-05-21T16:49:00Z">
        <w:r w:rsidRPr="008E088B">
          <w:rPr>
            <w:rFonts w:ascii="Book Antiqua" w:hAnsi="Book Antiqua"/>
            <w:sz w:val="20"/>
            <w:szCs w:val="20"/>
            <w:lang w:val="en-GB"/>
            <w:rPrChange w:id="1520" w:author="Donia Jendoubi" w:date="2019-05-21T18:26:00Z">
              <w:rPr/>
            </w:rPrChange>
          </w:rPr>
          <w:t xml:space="preserve"> </w:t>
        </w:r>
        <w:r w:rsidRPr="008E088B">
          <w:rPr>
            <w:rFonts w:ascii="Book Antiqua" w:eastAsia="Times New Roman" w:hAnsi="Book Antiqua" w:cs="Times New Roman"/>
            <w:color w:val="000000"/>
            <w:sz w:val="20"/>
            <w:szCs w:val="20"/>
            <w:lang w:val="en-GB"/>
            <w:rPrChange w:id="1521" w:author="Donia Jendoubi" w:date="2019-05-21T18:26:00Z">
              <w:rPr>
                <w:rFonts w:ascii="Times New Roman" w:eastAsia="Times New Roman" w:hAnsi="Times New Roman" w:cs="Times New Roman"/>
                <w:color w:val="000000"/>
                <w:sz w:val="20"/>
                <w:szCs w:val="20"/>
                <w:lang w:val="en-GB"/>
              </w:rPr>
            </w:rPrChange>
          </w:rPr>
          <w:t xml:space="preserve">The main pre-processing steps conducted were as follows: Spectra </w:t>
        </w:r>
        <w:proofErr w:type="gramStart"/>
        <w:r w:rsidRPr="008E088B">
          <w:rPr>
            <w:rFonts w:ascii="Book Antiqua" w:eastAsia="Times New Roman" w:hAnsi="Book Antiqua" w:cs="Times New Roman"/>
            <w:color w:val="000000"/>
            <w:sz w:val="20"/>
            <w:szCs w:val="20"/>
            <w:lang w:val="en-GB"/>
            <w:rPrChange w:id="1522" w:author="Donia Jendoubi" w:date="2019-05-21T18:26:00Z">
              <w:rPr>
                <w:rFonts w:ascii="Times New Roman" w:eastAsia="Times New Roman" w:hAnsi="Times New Roman" w:cs="Times New Roman"/>
                <w:color w:val="000000"/>
                <w:sz w:val="20"/>
                <w:szCs w:val="20"/>
                <w:lang w:val="en-GB"/>
              </w:rPr>
            </w:rPrChange>
          </w:rPr>
          <w:t>were compressed</w:t>
        </w:r>
        <w:proofErr w:type="gramEnd"/>
        <w:r w:rsidRPr="008E088B">
          <w:rPr>
            <w:rFonts w:ascii="Book Antiqua" w:eastAsia="Times New Roman" w:hAnsi="Book Antiqua" w:cs="Times New Roman"/>
            <w:color w:val="000000"/>
            <w:sz w:val="20"/>
            <w:szCs w:val="20"/>
            <w:lang w:val="en-GB"/>
            <w:rPrChange w:id="1523" w:author="Donia Jendoubi" w:date="2019-05-21T18:26:00Z">
              <w:rPr>
                <w:rFonts w:ascii="Times New Roman" w:eastAsia="Times New Roman" w:hAnsi="Times New Roman" w:cs="Times New Roman"/>
                <w:color w:val="000000"/>
                <w:sz w:val="20"/>
                <w:szCs w:val="20"/>
                <w:lang w:val="en-GB"/>
              </w:rPr>
            </w:rPrChange>
          </w:rPr>
          <w:t xml:space="preserve"> by selection of every 10th nm. Spectral bands in the lowest (350-430 nm) and highest (2440-2500 nm) measurement ranges were omitted due to low signal to noise ratio (lower than 90). The final number of wavelengths used as model input was 205. Information for these 205 wavelengths </w:t>
        </w:r>
        <w:proofErr w:type="gramStart"/>
        <w:r w:rsidRPr="008E088B">
          <w:rPr>
            <w:rFonts w:ascii="Book Antiqua" w:eastAsia="Times New Roman" w:hAnsi="Book Antiqua" w:cs="Times New Roman"/>
            <w:color w:val="000000"/>
            <w:sz w:val="20"/>
            <w:szCs w:val="20"/>
            <w:lang w:val="en-GB"/>
            <w:rPrChange w:id="1524" w:author="Donia Jendoubi" w:date="2019-05-21T18:26:00Z">
              <w:rPr>
                <w:rFonts w:ascii="Times New Roman" w:eastAsia="Times New Roman" w:hAnsi="Times New Roman" w:cs="Times New Roman"/>
                <w:color w:val="000000"/>
                <w:sz w:val="20"/>
                <w:szCs w:val="20"/>
                <w:lang w:val="en-GB"/>
              </w:rPr>
            </w:rPrChange>
          </w:rPr>
          <w:t>was further processed</w:t>
        </w:r>
        <w:proofErr w:type="gramEnd"/>
        <w:r w:rsidRPr="008E088B">
          <w:rPr>
            <w:rFonts w:ascii="Book Antiqua" w:eastAsia="Times New Roman" w:hAnsi="Book Antiqua" w:cs="Times New Roman"/>
            <w:color w:val="000000"/>
            <w:sz w:val="20"/>
            <w:szCs w:val="20"/>
            <w:lang w:val="en-GB"/>
            <w:rPrChange w:id="1525" w:author="Donia Jendoubi" w:date="2019-05-21T18:26:00Z">
              <w:rPr>
                <w:rFonts w:ascii="Times New Roman" w:eastAsia="Times New Roman" w:hAnsi="Times New Roman" w:cs="Times New Roman"/>
                <w:color w:val="000000"/>
                <w:sz w:val="20"/>
                <w:szCs w:val="20"/>
                <w:lang w:val="en-GB"/>
              </w:rPr>
            </w:rPrChange>
          </w:rPr>
          <w:t xml:space="preserve">: The instrument covers the full wavelength range with three </w:t>
        </w:r>
        <w:proofErr w:type="spellStart"/>
        <w:r w:rsidRPr="008E088B">
          <w:rPr>
            <w:rFonts w:ascii="Book Antiqua" w:eastAsia="Times New Roman" w:hAnsi="Book Antiqua" w:cs="Times New Roman"/>
            <w:color w:val="000000"/>
            <w:sz w:val="20"/>
            <w:szCs w:val="20"/>
            <w:lang w:val="en-GB"/>
            <w:rPrChange w:id="1526" w:author="Donia Jendoubi" w:date="2019-05-21T18:26:00Z">
              <w:rPr>
                <w:rFonts w:ascii="Times New Roman" w:eastAsia="Times New Roman" w:hAnsi="Times New Roman" w:cs="Times New Roman"/>
                <w:color w:val="000000"/>
                <w:sz w:val="20"/>
                <w:szCs w:val="20"/>
                <w:lang w:val="en-GB"/>
              </w:rPr>
            </w:rPrChange>
          </w:rPr>
          <w:t>spectro</w:t>
        </w:r>
      </w:ins>
      <w:proofErr w:type="spellEnd"/>
      <w:ins w:id="1527" w:author="Donia Jendoubi" w:date="2019-05-21T17:07:00Z">
        <w:r w:rsidR="00582F78" w:rsidRPr="008E088B">
          <w:rPr>
            <w:rFonts w:ascii="Book Antiqua" w:eastAsia="Times New Roman" w:hAnsi="Book Antiqua" w:cs="Times New Roman"/>
            <w:color w:val="000000"/>
            <w:sz w:val="20"/>
            <w:szCs w:val="20"/>
            <w:lang w:val="en-GB"/>
            <w:rPrChange w:id="1528" w:author="Donia Jendoubi" w:date="2019-05-21T18:26:00Z">
              <w:rPr>
                <w:rFonts w:ascii="Times New Roman" w:eastAsia="Times New Roman" w:hAnsi="Times New Roman" w:cs="Times New Roman"/>
                <w:color w:val="000000"/>
                <w:sz w:val="20"/>
                <w:szCs w:val="20"/>
                <w:lang w:val="en-GB"/>
              </w:rPr>
            </w:rPrChange>
          </w:rPr>
          <w:t>-</w:t>
        </w:r>
      </w:ins>
      <w:ins w:id="1529" w:author="Donia Jendoubi" w:date="2019-05-21T16:49:00Z">
        <w:r w:rsidRPr="008E088B">
          <w:rPr>
            <w:rFonts w:ascii="Book Antiqua" w:eastAsia="Times New Roman" w:hAnsi="Book Antiqua" w:cs="Times New Roman"/>
            <w:color w:val="000000"/>
            <w:sz w:val="20"/>
            <w:szCs w:val="20"/>
            <w:lang w:val="en-GB"/>
            <w:rPrChange w:id="1530" w:author="Donia Jendoubi" w:date="2019-05-21T18:26:00Z">
              <w:rPr>
                <w:rFonts w:ascii="Times New Roman" w:eastAsia="Times New Roman" w:hAnsi="Times New Roman" w:cs="Times New Roman"/>
                <w:color w:val="000000"/>
                <w:sz w:val="20"/>
                <w:szCs w:val="20"/>
                <w:lang w:val="en-GB"/>
              </w:rPr>
            </w:rPrChange>
          </w:rPr>
          <w:t xml:space="preserve">radiometers. Steps in the spectral reflectance curves </w:t>
        </w:r>
        <w:proofErr w:type="gramStart"/>
        <w:r w:rsidRPr="008E088B">
          <w:rPr>
            <w:rFonts w:ascii="Book Antiqua" w:eastAsia="Times New Roman" w:hAnsi="Book Antiqua" w:cs="Times New Roman"/>
            <w:color w:val="000000"/>
            <w:sz w:val="20"/>
            <w:szCs w:val="20"/>
            <w:lang w:val="en-GB"/>
            <w:rPrChange w:id="1531" w:author="Donia Jendoubi" w:date="2019-05-21T18:26:00Z">
              <w:rPr>
                <w:rFonts w:ascii="Times New Roman" w:eastAsia="Times New Roman" w:hAnsi="Times New Roman" w:cs="Times New Roman"/>
                <w:color w:val="000000"/>
                <w:sz w:val="20"/>
                <w:szCs w:val="20"/>
                <w:lang w:val="en-GB"/>
              </w:rPr>
            </w:rPrChange>
          </w:rPr>
          <w:t>were observed</w:t>
        </w:r>
        <w:proofErr w:type="gramEnd"/>
        <w:r w:rsidRPr="008E088B">
          <w:rPr>
            <w:rFonts w:ascii="Book Antiqua" w:eastAsia="Times New Roman" w:hAnsi="Book Antiqua" w:cs="Times New Roman"/>
            <w:color w:val="000000"/>
            <w:sz w:val="20"/>
            <w:szCs w:val="20"/>
            <w:lang w:val="en-GB"/>
            <w:rPrChange w:id="1532" w:author="Donia Jendoubi" w:date="2019-05-21T18:26:00Z">
              <w:rPr>
                <w:rFonts w:ascii="Times New Roman" w:eastAsia="Times New Roman" w:hAnsi="Times New Roman" w:cs="Times New Roman"/>
                <w:color w:val="000000"/>
                <w:sz w:val="20"/>
                <w:szCs w:val="20"/>
                <w:lang w:val="en-GB"/>
              </w:rPr>
            </w:rPrChange>
          </w:rPr>
          <w:t xml:space="preserve"> at the spectrometer changeovers. Most likely, this effect resulted from the Petri dishes used as sample holders and their specific index of refraction.</w:t>
        </w:r>
      </w:ins>
    </w:p>
    <w:p w:rsidR="00715BC7" w:rsidRPr="008E088B" w:rsidRDefault="00EC7135" w:rsidP="0086556D">
      <w:pPr>
        <w:jc w:val="both"/>
        <w:rPr>
          <w:ins w:id="1533" w:author="Donia Jendoubi" w:date="2019-05-20T18:33:00Z"/>
          <w:rFonts w:ascii="Book Antiqua" w:hAnsi="Book Antiqua" w:cstheme="majorBidi"/>
          <w:sz w:val="20"/>
          <w:szCs w:val="20"/>
          <w:lang w:val="en"/>
          <w:rPrChange w:id="1534" w:author="Donia Jendoubi" w:date="2019-05-21T18:26:00Z">
            <w:rPr>
              <w:ins w:id="1535" w:author="Donia Jendoubi" w:date="2019-05-20T18:33:00Z"/>
              <w:rFonts w:asciiTheme="majorBidi" w:hAnsiTheme="majorBidi" w:cstheme="majorBidi"/>
              <w:sz w:val="20"/>
              <w:szCs w:val="20"/>
              <w:lang w:val="en"/>
            </w:rPr>
          </w:rPrChange>
        </w:rPr>
      </w:pPr>
      <w:ins w:id="1536" w:author="Donia Jendoubi" w:date="2019-05-21T16:53:00Z">
        <w:r w:rsidRPr="008E088B">
          <w:rPr>
            <w:rFonts w:ascii="Book Antiqua" w:hAnsi="Book Antiqua" w:cstheme="majorBidi"/>
            <w:sz w:val="20"/>
            <w:szCs w:val="20"/>
            <w:lang w:val="en"/>
            <w:rPrChange w:id="1537" w:author="Donia Jendoubi" w:date="2019-05-21T18:26:00Z">
              <w:rPr>
                <w:rFonts w:asciiTheme="majorBidi" w:hAnsiTheme="majorBidi" w:cstheme="majorBidi"/>
                <w:sz w:val="20"/>
                <w:szCs w:val="20"/>
                <w:lang w:val="en"/>
              </w:rPr>
            </w:rPrChange>
          </w:rPr>
          <w:t xml:space="preserve">When choosing the validation set, care </w:t>
        </w:r>
        <w:proofErr w:type="gramStart"/>
        <w:r w:rsidRPr="008E088B">
          <w:rPr>
            <w:rFonts w:ascii="Book Antiqua" w:hAnsi="Book Antiqua" w:cstheme="majorBidi"/>
            <w:sz w:val="20"/>
            <w:szCs w:val="20"/>
            <w:lang w:val="en"/>
            <w:rPrChange w:id="1538" w:author="Donia Jendoubi" w:date="2019-05-21T18:26:00Z">
              <w:rPr>
                <w:rFonts w:asciiTheme="majorBidi" w:hAnsiTheme="majorBidi" w:cstheme="majorBidi"/>
                <w:sz w:val="20"/>
                <w:szCs w:val="20"/>
                <w:lang w:val="en"/>
              </w:rPr>
            </w:rPrChange>
          </w:rPr>
          <w:t>was taken</w:t>
        </w:r>
        <w:proofErr w:type="gramEnd"/>
        <w:r w:rsidRPr="008E088B">
          <w:rPr>
            <w:rFonts w:ascii="Book Antiqua" w:hAnsi="Book Antiqua" w:cstheme="majorBidi"/>
            <w:sz w:val="20"/>
            <w:szCs w:val="20"/>
            <w:lang w:val="en"/>
            <w:rPrChange w:id="1539" w:author="Donia Jendoubi" w:date="2019-05-21T18:26:00Z">
              <w:rPr>
                <w:rFonts w:asciiTheme="majorBidi" w:hAnsiTheme="majorBidi" w:cstheme="majorBidi"/>
                <w:sz w:val="20"/>
                <w:szCs w:val="20"/>
                <w:lang w:val="en"/>
              </w:rPr>
            </w:rPrChange>
          </w:rPr>
          <w:t xml:space="preserve"> to assure that validation samples were representative for the whole </w:t>
        </w:r>
      </w:ins>
      <w:ins w:id="1540" w:author="Donia Jendoubi" w:date="2019-05-21T17:08:00Z">
        <w:r w:rsidR="00582F78" w:rsidRPr="008E088B">
          <w:rPr>
            <w:rFonts w:ascii="Book Antiqua" w:hAnsi="Book Antiqua" w:cstheme="majorBidi"/>
            <w:sz w:val="20"/>
            <w:szCs w:val="20"/>
            <w:lang w:val="en"/>
            <w:rPrChange w:id="1541" w:author="Donia Jendoubi" w:date="2019-05-21T18:26:00Z">
              <w:rPr>
                <w:rFonts w:asciiTheme="majorBidi" w:hAnsiTheme="majorBidi" w:cstheme="majorBidi"/>
                <w:sz w:val="20"/>
                <w:szCs w:val="20"/>
                <w:lang w:val="en"/>
              </w:rPr>
            </w:rPrChange>
          </w:rPr>
          <w:t>study area</w:t>
        </w:r>
      </w:ins>
      <w:ins w:id="1542" w:author="Donia Jendoubi" w:date="2019-05-21T16:53:00Z">
        <w:r w:rsidRPr="008E088B">
          <w:rPr>
            <w:rFonts w:ascii="Book Antiqua" w:hAnsi="Book Antiqua" w:cstheme="majorBidi"/>
            <w:sz w:val="20"/>
            <w:szCs w:val="20"/>
            <w:lang w:val="en"/>
            <w:rPrChange w:id="1543" w:author="Donia Jendoubi" w:date="2019-05-21T18:26:00Z">
              <w:rPr>
                <w:rFonts w:asciiTheme="majorBidi" w:hAnsiTheme="majorBidi" w:cstheme="majorBidi"/>
                <w:sz w:val="20"/>
                <w:szCs w:val="20"/>
                <w:lang w:val="en"/>
              </w:rPr>
            </w:rPrChange>
          </w:rPr>
          <w:t>. Thus, samples were systematically chosen by selecting from every land use system and under the different (slope and aspect) sampling units</w:t>
        </w:r>
      </w:ins>
      <w:moveToRangeStart w:id="1544" w:author="Donia Jendoubi" w:date="2019-05-20T18:32:00Z" w:name="move9269550"/>
      <w:del w:id="1545" w:author="Donia Jendoubi" w:date="2019-05-20T18:32:00Z">
        <w:r w:rsidR="00C96562" w:rsidRPr="008E088B" w:rsidDel="00C96562">
          <w:rPr>
            <w:rFonts w:ascii="Book Antiqua" w:hAnsi="Book Antiqua" w:cstheme="majorBidi"/>
            <w:sz w:val="20"/>
            <w:szCs w:val="20"/>
            <w:lang w:val="en"/>
            <w:rPrChange w:id="1546" w:author="Donia Jendoubi" w:date="2019-05-21T18:26:00Z">
              <w:rPr>
                <w:rFonts w:asciiTheme="majorBidi" w:hAnsiTheme="majorBidi" w:cstheme="majorBidi"/>
                <w:sz w:val="20"/>
                <w:szCs w:val="20"/>
                <w:lang w:val="en"/>
              </w:rPr>
            </w:rPrChange>
          </w:rPr>
          <w:delText xml:space="preserve">For a sample set of the case study, </w:delText>
        </w:r>
      </w:del>
      <w:del w:id="1547" w:author="Donia Jendoubi" w:date="2019-05-21T16:54:00Z">
        <w:r w:rsidR="00C96562" w:rsidRPr="008E088B" w:rsidDel="00EC7135">
          <w:rPr>
            <w:rFonts w:ascii="Book Antiqua" w:hAnsi="Book Antiqua" w:cstheme="majorBidi"/>
            <w:sz w:val="20"/>
            <w:szCs w:val="20"/>
            <w:lang w:val="en"/>
            <w:rPrChange w:id="1548" w:author="Donia Jendoubi" w:date="2019-05-21T18:26:00Z">
              <w:rPr>
                <w:rFonts w:asciiTheme="majorBidi" w:hAnsiTheme="majorBidi" w:cstheme="majorBidi"/>
                <w:sz w:val="20"/>
                <w:szCs w:val="20"/>
                <w:lang w:val="en"/>
              </w:rPr>
            </w:rPrChange>
          </w:rPr>
          <w:delText xml:space="preserve">SOC analysis </w:delText>
        </w:r>
      </w:del>
      <w:del w:id="1549" w:author="Donia Jendoubi" w:date="2019-05-21T16:44:00Z">
        <w:r w:rsidR="00C96562" w:rsidRPr="008E088B" w:rsidDel="00715BC7">
          <w:rPr>
            <w:rFonts w:ascii="Book Antiqua" w:hAnsi="Book Antiqua" w:cstheme="majorBidi"/>
            <w:sz w:val="20"/>
            <w:szCs w:val="20"/>
            <w:lang w:val="en"/>
            <w:rPrChange w:id="1550" w:author="Donia Jendoubi" w:date="2019-05-21T18:26:00Z">
              <w:rPr>
                <w:rFonts w:asciiTheme="majorBidi" w:hAnsiTheme="majorBidi" w:cstheme="majorBidi"/>
                <w:sz w:val="20"/>
                <w:szCs w:val="20"/>
                <w:lang w:val="en"/>
              </w:rPr>
            </w:rPrChange>
          </w:rPr>
          <w:delText xml:space="preserve">was carried out at the laboratory of the Institute of Geography at University of Bern. </w:delText>
        </w:r>
      </w:del>
      <w:del w:id="1551" w:author="Donia Jendoubi" w:date="2019-05-21T16:54:00Z">
        <w:r w:rsidR="00C96562" w:rsidRPr="008E088B" w:rsidDel="00EC7135">
          <w:rPr>
            <w:rFonts w:ascii="Book Antiqua" w:hAnsi="Book Antiqua" w:cstheme="majorBidi"/>
            <w:sz w:val="20"/>
            <w:szCs w:val="20"/>
            <w:lang w:val="en"/>
            <w:rPrChange w:id="1552" w:author="Donia Jendoubi" w:date="2019-05-21T18:26:00Z">
              <w:rPr>
                <w:rFonts w:asciiTheme="majorBidi" w:hAnsiTheme="majorBidi" w:cstheme="majorBidi"/>
                <w:sz w:val="20"/>
                <w:szCs w:val="20"/>
                <w:lang w:val="en"/>
              </w:rPr>
            </w:rPrChange>
          </w:rPr>
          <w:delText>SOC valu</w:delText>
        </w:r>
      </w:del>
      <w:ins w:id="1553" w:author="Donia Jendoubi" w:date="2019-05-21T16:54:00Z">
        <w:r w:rsidRPr="008E088B">
          <w:rPr>
            <w:rFonts w:ascii="Book Antiqua" w:hAnsi="Book Antiqua" w:cstheme="majorBidi"/>
            <w:sz w:val="20"/>
            <w:szCs w:val="20"/>
            <w:lang w:val="en"/>
            <w:rPrChange w:id="1554" w:author="Donia Jendoubi" w:date="2019-05-21T18:26:00Z">
              <w:rPr>
                <w:rFonts w:asciiTheme="majorBidi" w:hAnsiTheme="majorBidi" w:cstheme="majorBidi"/>
                <w:sz w:val="20"/>
                <w:szCs w:val="20"/>
                <w:lang w:val="en"/>
              </w:rPr>
            </w:rPrChange>
          </w:rPr>
          <w:t xml:space="preserve">. </w:t>
        </w:r>
      </w:ins>
      <w:ins w:id="1555" w:author="Donia Jendoubi" w:date="2019-05-21T16:55:00Z">
        <w:r w:rsidRPr="008E088B">
          <w:rPr>
            <w:rFonts w:ascii="Book Antiqua" w:hAnsi="Book Antiqua" w:cstheme="majorBidi"/>
            <w:sz w:val="20"/>
            <w:szCs w:val="20"/>
            <w:lang w:val="en"/>
            <w:rPrChange w:id="1556" w:author="Donia Jendoubi" w:date="2019-05-21T18:26:00Z">
              <w:rPr>
                <w:rFonts w:asciiTheme="majorBidi" w:hAnsiTheme="majorBidi" w:cstheme="majorBidi"/>
                <w:sz w:val="20"/>
                <w:szCs w:val="20"/>
                <w:lang w:val="en"/>
              </w:rPr>
            </w:rPrChange>
          </w:rPr>
          <w:t xml:space="preserve">These </w:t>
        </w:r>
        <w:r w:rsidR="00582F78" w:rsidRPr="008E088B">
          <w:rPr>
            <w:rFonts w:ascii="Book Antiqua" w:hAnsi="Book Antiqua" w:cstheme="majorBidi"/>
            <w:sz w:val="20"/>
            <w:szCs w:val="20"/>
            <w:lang w:val="en"/>
            <w:rPrChange w:id="1557" w:author="Donia Jendoubi" w:date="2019-05-21T18:26:00Z">
              <w:rPr>
                <w:rFonts w:asciiTheme="majorBidi" w:hAnsiTheme="majorBidi" w:cstheme="majorBidi"/>
                <w:sz w:val="20"/>
                <w:szCs w:val="20"/>
                <w:lang w:val="en"/>
              </w:rPr>
            </w:rPrChange>
          </w:rPr>
          <w:t>samples</w:t>
        </w:r>
      </w:ins>
      <w:ins w:id="1558" w:author="Donia Jendoubi" w:date="2019-05-21T17:09:00Z">
        <w:r w:rsidR="00582F78" w:rsidRPr="008E088B">
          <w:rPr>
            <w:rFonts w:ascii="Book Antiqua" w:hAnsi="Book Antiqua" w:cstheme="majorBidi"/>
            <w:sz w:val="20"/>
            <w:szCs w:val="20"/>
            <w:lang w:val="en"/>
            <w:rPrChange w:id="1559" w:author="Donia Jendoubi" w:date="2019-05-21T18:26:00Z">
              <w:rPr>
                <w:rFonts w:asciiTheme="majorBidi" w:hAnsiTheme="majorBidi" w:cstheme="majorBidi"/>
                <w:sz w:val="20"/>
                <w:szCs w:val="20"/>
                <w:lang w:val="en"/>
              </w:rPr>
            </w:rPrChange>
          </w:rPr>
          <w:t xml:space="preserve">, which are 30 % of the total samples, </w:t>
        </w:r>
      </w:ins>
      <w:proofErr w:type="gramStart"/>
      <w:ins w:id="1560" w:author="Donia Jendoubi" w:date="2019-05-21T16:55:00Z">
        <w:r w:rsidRPr="008E088B">
          <w:rPr>
            <w:rFonts w:ascii="Book Antiqua" w:hAnsi="Book Antiqua" w:cstheme="majorBidi"/>
            <w:sz w:val="20"/>
            <w:szCs w:val="20"/>
            <w:lang w:val="en"/>
            <w:rPrChange w:id="1561" w:author="Donia Jendoubi" w:date="2019-05-21T18:26:00Z">
              <w:rPr>
                <w:rFonts w:asciiTheme="majorBidi" w:hAnsiTheme="majorBidi" w:cstheme="majorBidi"/>
                <w:sz w:val="20"/>
                <w:szCs w:val="20"/>
                <w:lang w:val="en"/>
              </w:rPr>
            </w:rPrChange>
          </w:rPr>
          <w:t>were</w:t>
        </w:r>
      </w:ins>
      <w:del w:id="1562" w:author="Donia Jendoubi" w:date="2019-05-21T16:55:00Z">
        <w:r w:rsidR="00C96562" w:rsidRPr="008E088B" w:rsidDel="00EC7135">
          <w:rPr>
            <w:rFonts w:ascii="Book Antiqua" w:hAnsi="Book Antiqua" w:cstheme="majorBidi"/>
            <w:sz w:val="20"/>
            <w:szCs w:val="20"/>
            <w:lang w:val="en"/>
            <w:rPrChange w:id="1563" w:author="Donia Jendoubi" w:date="2019-05-21T18:26:00Z">
              <w:rPr>
                <w:rFonts w:asciiTheme="majorBidi" w:hAnsiTheme="majorBidi" w:cstheme="majorBidi"/>
                <w:sz w:val="20"/>
                <w:szCs w:val="20"/>
                <w:lang w:val="en"/>
              </w:rPr>
            </w:rPrChange>
          </w:rPr>
          <w:delText>e</w:delText>
        </w:r>
      </w:del>
      <w:ins w:id="1564" w:author="Donia Jendoubi" w:date="2019-05-21T17:09:00Z">
        <w:r w:rsidR="00582F78" w:rsidRPr="008E088B">
          <w:rPr>
            <w:rFonts w:ascii="Book Antiqua" w:hAnsi="Book Antiqua" w:cstheme="majorBidi"/>
            <w:sz w:val="20"/>
            <w:szCs w:val="20"/>
            <w:lang w:val="en"/>
            <w:rPrChange w:id="1565" w:author="Donia Jendoubi" w:date="2019-05-21T18:26:00Z">
              <w:rPr>
                <w:rFonts w:asciiTheme="majorBidi" w:hAnsiTheme="majorBidi" w:cstheme="majorBidi"/>
                <w:sz w:val="20"/>
                <w:szCs w:val="20"/>
                <w:lang w:val="en"/>
              </w:rPr>
            </w:rPrChange>
          </w:rPr>
          <w:t xml:space="preserve"> </w:t>
        </w:r>
      </w:ins>
      <w:del w:id="1566" w:author="Donia Jendoubi" w:date="2019-05-21T17:09:00Z">
        <w:r w:rsidR="00C96562" w:rsidRPr="008E088B" w:rsidDel="00582F78">
          <w:rPr>
            <w:rFonts w:ascii="Book Antiqua" w:hAnsi="Book Antiqua" w:cstheme="majorBidi"/>
            <w:sz w:val="20"/>
            <w:szCs w:val="20"/>
            <w:lang w:val="en"/>
            <w:rPrChange w:id="1567" w:author="Donia Jendoubi" w:date="2019-05-21T18:26:00Z">
              <w:rPr>
                <w:rFonts w:asciiTheme="majorBidi" w:hAnsiTheme="majorBidi" w:cstheme="majorBidi"/>
                <w:sz w:val="20"/>
                <w:szCs w:val="20"/>
                <w:lang w:val="en"/>
              </w:rPr>
            </w:rPrChange>
          </w:rPr>
          <w:delText xml:space="preserve"> </w:delText>
        </w:r>
      </w:del>
      <w:del w:id="1568" w:author="Donia Jendoubi" w:date="2019-05-21T16:56:00Z">
        <w:r w:rsidR="00C96562" w:rsidRPr="008E088B" w:rsidDel="00EC7135">
          <w:rPr>
            <w:rFonts w:ascii="Book Antiqua" w:hAnsi="Book Antiqua" w:cstheme="majorBidi"/>
            <w:sz w:val="20"/>
            <w:szCs w:val="20"/>
            <w:lang w:val="en"/>
            <w:rPrChange w:id="1569" w:author="Donia Jendoubi" w:date="2019-05-21T18:26:00Z">
              <w:rPr>
                <w:rFonts w:asciiTheme="majorBidi" w:hAnsiTheme="majorBidi" w:cstheme="majorBidi"/>
                <w:sz w:val="20"/>
                <w:szCs w:val="20"/>
                <w:lang w:val="en"/>
              </w:rPr>
            </w:rPrChange>
          </w:rPr>
          <w:delText>measured in</w:delText>
        </w:r>
      </w:del>
      <w:ins w:id="1570" w:author="Donia Jendoubi" w:date="2019-05-21T16:56:00Z">
        <w:r w:rsidRPr="008E088B">
          <w:rPr>
            <w:rFonts w:ascii="Book Antiqua" w:hAnsi="Book Antiqua" w:cstheme="majorBidi"/>
            <w:sz w:val="20"/>
            <w:szCs w:val="20"/>
            <w:lang w:val="en"/>
            <w:rPrChange w:id="1571" w:author="Donia Jendoubi" w:date="2019-05-21T18:26:00Z">
              <w:rPr>
                <w:rFonts w:asciiTheme="majorBidi" w:hAnsiTheme="majorBidi" w:cstheme="majorBidi"/>
                <w:sz w:val="20"/>
                <w:szCs w:val="20"/>
                <w:lang w:val="en"/>
              </w:rPr>
            </w:rPrChange>
          </w:rPr>
          <w:t>selected</w:t>
        </w:r>
        <w:proofErr w:type="gramEnd"/>
        <w:r w:rsidRPr="008E088B">
          <w:rPr>
            <w:rFonts w:ascii="Book Antiqua" w:hAnsi="Book Antiqua" w:cstheme="majorBidi"/>
            <w:sz w:val="20"/>
            <w:szCs w:val="20"/>
            <w:lang w:val="en"/>
            <w:rPrChange w:id="1572" w:author="Donia Jendoubi" w:date="2019-05-21T18:26:00Z">
              <w:rPr>
                <w:rFonts w:asciiTheme="majorBidi" w:hAnsiTheme="majorBidi" w:cstheme="majorBidi"/>
                <w:sz w:val="20"/>
                <w:szCs w:val="20"/>
                <w:lang w:val="en"/>
              </w:rPr>
            </w:rPrChange>
          </w:rPr>
          <w:t xml:space="preserve"> for</w:t>
        </w:r>
      </w:ins>
      <w:r w:rsidR="00C96562" w:rsidRPr="008E088B">
        <w:rPr>
          <w:rFonts w:ascii="Book Antiqua" w:hAnsi="Book Antiqua" w:cstheme="majorBidi"/>
          <w:sz w:val="20"/>
          <w:szCs w:val="20"/>
          <w:lang w:val="en"/>
          <w:rPrChange w:id="1573" w:author="Donia Jendoubi" w:date="2019-05-21T18:26:00Z">
            <w:rPr>
              <w:rFonts w:asciiTheme="majorBidi" w:hAnsiTheme="majorBidi" w:cstheme="majorBidi"/>
              <w:sz w:val="20"/>
              <w:szCs w:val="20"/>
              <w:lang w:val="en"/>
            </w:rPr>
          </w:rPrChange>
        </w:rPr>
        <w:t xml:space="preserve"> chemical analysis</w:t>
      </w:r>
      <w:ins w:id="1574" w:author="Donia Jendoubi" w:date="2019-05-21T16:56:00Z">
        <w:r w:rsidRPr="008E088B">
          <w:rPr>
            <w:rFonts w:ascii="Book Antiqua" w:hAnsi="Book Antiqua" w:cstheme="majorBidi"/>
            <w:sz w:val="20"/>
            <w:szCs w:val="20"/>
            <w:lang w:val="en"/>
            <w:rPrChange w:id="1575" w:author="Donia Jendoubi" w:date="2019-05-21T18:26:00Z">
              <w:rPr>
                <w:rFonts w:asciiTheme="majorBidi" w:hAnsiTheme="majorBidi" w:cstheme="majorBidi"/>
                <w:sz w:val="20"/>
                <w:szCs w:val="20"/>
                <w:lang w:val="en"/>
              </w:rPr>
            </w:rPrChange>
          </w:rPr>
          <w:t>, which is</w:t>
        </w:r>
      </w:ins>
      <w:del w:id="1576" w:author="Donia Jendoubi" w:date="2019-05-20T18:33:00Z">
        <w:r w:rsidR="00C96562" w:rsidRPr="008E088B" w:rsidDel="00C96562">
          <w:rPr>
            <w:rFonts w:ascii="Book Antiqua" w:hAnsi="Book Antiqua" w:cstheme="majorBidi"/>
            <w:sz w:val="20"/>
            <w:szCs w:val="20"/>
            <w:lang w:val="en"/>
            <w:rPrChange w:id="1577" w:author="Donia Jendoubi" w:date="2019-05-21T18:26:00Z">
              <w:rPr>
                <w:rFonts w:asciiTheme="majorBidi" w:hAnsiTheme="majorBidi" w:cstheme="majorBidi"/>
                <w:sz w:val="20"/>
                <w:szCs w:val="20"/>
                <w:lang w:val="en"/>
              </w:rPr>
            </w:rPrChange>
          </w:rPr>
          <w:delText xml:space="preserve"> (CN elemental analysis) </w:delText>
        </w:r>
      </w:del>
      <w:del w:id="1578" w:author="Donia Jendoubi" w:date="2019-05-21T16:56:00Z">
        <w:r w:rsidR="00C96562" w:rsidRPr="008E088B" w:rsidDel="00EC7135">
          <w:rPr>
            <w:rFonts w:ascii="Book Antiqua" w:hAnsi="Book Antiqua" w:cstheme="majorBidi"/>
            <w:sz w:val="20"/>
            <w:szCs w:val="20"/>
            <w:lang w:val="en"/>
            <w:rPrChange w:id="1579" w:author="Donia Jendoubi" w:date="2019-05-21T18:26:00Z">
              <w:rPr>
                <w:rFonts w:asciiTheme="majorBidi" w:hAnsiTheme="majorBidi" w:cstheme="majorBidi"/>
                <w:sz w:val="20"/>
                <w:szCs w:val="20"/>
                <w:lang w:val="en"/>
              </w:rPr>
            </w:rPrChange>
          </w:rPr>
          <w:delText>was</w:delText>
        </w:r>
      </w:del>
      <w:r w:rsidR="00C96562" w:rsidRPr="008E088B">
        <w:rPr>
          <w:rFonts w:ascii="Book Antiqua" w:hAnsi="Book Antiqua" w:cstheme="majorBidi"/>
          <w:sz w:val="20"/>
          <w:szCs w:val="20"/>
          <w:lang w:val="en"/>
          <w:rPrChange w:id="1580" w:author="Donia Jendoubi" w:date="2019-05-21T18:26:00Z">
            <w:rPr>
              <w:rFonts w:asciiTheme="majorBidi" w:hAnsiTheme="majorBidi" w:cstheme="majorBidi"/>
              <w:sz w:val="20"/>
              <w:szCs w:val="20"/>
              <w:lang w:val="en"/>
            </w:rPr>
          </w:rPrChange>
        </w:rPr>
        <w:t xml:space="preserve"> used to validate SOC model prediction. </w:t>
      </w:r>
      <w:moveToRangeEnd w:id="1544"/>
    </w:p>
    <w:p w:rsidR="003165A1" w:rsidRPr="008E088B" w:rsidRDefault="00FA03C7">
      <w:pPr>
        <w:jc w:val="both"/>
        <w:rPr>
          <w:ins w:id="1581" w:author="Donia Jendoubi" w:date="2019-05-21T17:12:00Z"/>
          <w:rFonts w:ascii="Book Antiqua" w:hAnsi="Book Antiqua" w:cstheme="majorBidi"/>
          <w:sz w:val="20"/>
          <w:szCs w:val="20"/>
          <w:lang w:val="en"/>
          <w:rPrChange w:id="1582" w:author="Donia Jendoubi" w:date="2019-05-21T18:26:00Z">
            <w:rPr>
              <w:ins w:id="1583" w:author="Donia Jendoubi" w:date="2019-05-21T17:12:00Z"/>
              <w:rFonts w:asciiTheme="majorBidi" w:hAnsiTheme="majorBidi" w:cstheme="majorBidi"/>
              <w:sz w:val="20"/>
              <w:szCs w:val="20"/>
              <w:lang w:val="en"/>
            </w:rPr>
          </w:rPrChange>
        </w:rPr>
      </w:pPr>
      <w:ins w:id="1584" w:author="Donia Jendoubi" w:date="2019-05-20T17:36:00Z">
        <w:r w:rsidRPr="008E088B">
          <w:rPr>
            <w:rFonts w:ascii="Book Antiqua" w:hAnsi="Book Antiqua" w:cstheme="majorBidi"/>
            <w:sz w:val="20"/>
            <w:szCs w:val="20"/>
            <w:lang w:val="en"/>
            <w:rPrChange w:id="1585" w:author="Donia Jendoubi" w:date="2019-05-21T18:26:00Z">
              <w:rPr>
                <w:lang w:val="en-GB"/>
              </w:rPr>
            </w:rPrChange>
          </w:rPr>
          <w:t>R</w:t>
        </w:r>
        <w:r w:rsidR="00C96562" w:rsidRPr="008E088B">
          <w:rPr>
            <w:rFonts w:ascii="Book Antiqua" w:hAnsi="Book Antiqua" w:cstheme="majorBidi"/>
            <w:sz w:val="20"/>
            <w:szCs w:val="20"/>
            <w:lang w:val="en"/>
            <w:rPrChange w:id="1586" w:author="Donia Jendoubi" w:date="2019-05-21T18:26:00Z">
              <w:rPr>
                <w:rFonts w:asciiTheme="majorBidi" w:hAnsiTheme="majorBidi" w:cstheme="majorBidi"/>
                <w:sz w:val="20"/>
                <w:szCs w:val="20"/>
                <w:lang w:val="en"/>
              </w:rPr>
            </w:rPrChange>
          </w:rPr>
          <w:t>egarding</w:t>
        </w:r>
        <w:r w:rsidRPr="008E088B">
          <w:rPr>
            <w:rFonts w:ascii="Book Antiqua" w:hAnsi="Book Antiqua" w:cstheme="majorBidi"/>
            <w:sz w:val="20"/>
            <w:szCs w:val="20"/>
            <w:lang w:val="en"/>
            <w:rPrChange w:id="1587" w:author="Donia Jendoubi" w:date="2019-05-21T18:26:00Z">
              <w:rPr>
                <w:lang w:val="en-GB"/>
              </w:rPr>
            </w:rPrChange>
          </w:rPr>
          <w:t xml:space="preserve"> chemical method, </w:t>
        </w:r>
      </w:ins>
      <w:ins w:id="1588" w:author="Donia Jendoubi" w:date="2019-05-20T17:37:00Z">
        <w:r w:rsidRPr="008E088B">
          <w:rPr>
            <w:rFonts w:ascii="Book Antiqua" w:hAnsi="Book Antiqua" w:cstheme="majorBidi"/>
            <w:sz w:val="20"/>
            <w:szCs w:val="20"/>
            <w:lang w:val="en"/>
            <w:rPrChange w:id="1589" w:author="Donia Jendoubi" w:date="2019-05-21T18:26:00Z">
              <w:rPr>
                <w:lang w:val="en-GB"/>
              </w:rPr>
            </w:rPrChange>
          </w:rPr>
          <w:t xml:space="preserve">the </w:t>
        </w:r>
      </w:ins>
      <w:ins w:id="1590" w:author="Donia Jendoubi" w:date="2019-05-20T18:32:00Z">
        <w:r w:rsidR="00C96562" w:rsidRPr="008E088B">
          <w:rPr>
            <w:rFonts w:ascii="Book Antiqua" w:hAnsi="Book Antiqua" w:cstheme="majorBidi"/>
            <w:sz w:val="20"/>
            <w:szCs w:val="20"/>
            <w:lang w:val="en"/>
            <w:rPrChange w:id="1591" w:author="Donia Jendoubi" w:date="2019-05-21T18:26:00Z">
              <w:rPr>
                <w:rFonts w:asciiTheme="majorBidi" w:hAnsiTheme="majorBidi" w:cstheme="majorBidi"/>
                <w:sz w:val="20"/>
                <w:szCs w:val="20"/>
                <w:lang w:val="en"/>
              </w:rPr>
            </w:rPrChange>
          </w:rPr>
          <w:t>elemental</w:t>
        </w:r>
      </w:ins>
      <w:ins w:id="1592" w:author="Donia Jendoubi" w:date="2019-05-20T17:33:00Z">
        <w:r w:rsidRPr="008E088B">
          <w:rPr>
            <w:rFonts w:ascii="Book Antiqua" w:hAnsi="Book Antiqua" w:cstheme="majorBidi"/>
            <w:sz w:val="20"/>
            <w:szCs w:val="20"/>
            <w:lang w:val="en"/>
            <w:rPrChange w:id="1593" w:author="Donia Jendoubi" w:date="2019-05-21T18:26:00Z">
              <w:rPr>
                <w:lang w:val="en-GB"/>
              </w:rPr>
            </w:rPrChange>
          </w:rPr>
          <w:t xml:space="preserve"> CNS- analyzer (</w:t>
        </w:r>
      </w:ins>
      <w:proofErr w:type="spellStart"/>
      <w:ins w:id="1594" w:author="Donia Jendoubi" w:date="2019-05-20T17:37:00Z">
        <w:r w:rsidRPr="008E088B">
          <w:rPr>
            <w:rFonts w:ascii="Book Antiqua" w:hAnsi="Book Antiqua" w:cstheme="majorBidi"/>
            <w:sz w:val="20"/>
            <w:szCs w:val="20"/>
            <w:lang w:val="en"/>
            <w:rPrChange w:id="1595" w:author="Donia Jendoubi" w:date="2019-05-21T18:26:00Z">
              <w:rPr>
                <w:rStyle w:val="Emphasis"/>
              </w:rPr>
            </w:rPrChange>
          </w:rPr>
          <w:t>vario</w:t>
        </w:r>
        <w:proofErr w:type="spellEnd"/>
        <w:r w:rsidRPr="008E088B">
          <w:rPr>
            <w:rFonts w:ascii="Book Antiqua" w:hAnsi="Book Antiqua" w:cstheme="majorBidi"/>
            <w:sz w:val="20"/>
            <w:szCs w:val="20"/>
            <w:lang w:val="en"/>
            <w:rPrChange w:id="1596" w:author="Donia Jendoubi" w:date="2019-05-21T18:26:00Z">
              <w:rPr>
                <w:rStyle w:val="Emphasis"/>
              </w:rPr>
            </w:rPrChange>
          </w:rPr>
          <w:t xml:space="preserve"> micro cube</w:t>
        </w:r>
      </w:ins>
      <w:ins w:id="1597" w:author="Donia Jendoubi" w:date="2019-05-20T17:33:00Z">
        <w:r w:rsidRPr="008E088B">
          <w:rPr>
            <w:rFonts w:ascii="Book Antiqua" w:hAnsi="Book Antiqua" w:cstheme="majorBidi"/>
            <w:sz w:val="20"/>
            <w:szCs w:val="20"/>
            <w:lang w:val="en"/>
            <w:rPrChange w:id="1598" w:author="Donia Jendoubi" w:date="2019-05-21T18:26:00Z">
              <w:rPr>
                <w:lang w:val="en-GB"/>
              </w:rPr>
            </w:rPrChange>
          </w:rPr>
          <w:t>)</w:t>
        </w:r>
      </w:ins>
      <w:ins w:id="1599" w:author="Donia Jendoubi" w:date="2019-05-20T17:36:00Z">
        <w:r w:rsidRPr="008E088B">
          <w:rPr>
            <w:rFonts w:ascii="Book Antiqua" w:hAnsi="Book Antiqua" w:cstheme="majorBidi"/>
            <w:sz w:val="20"/>
            <w:szCs w:val="20"/>
            <w:lang w:val="en"/>
            <w:rPrChange w:id="1600" w:author="Donia Jendoubi" w:date="2019-05-21T18:26:00Z">
              <w:rPr>
                <w:lang w:val="en-GB"/>
              </w:rPr>
            </w:rPrChange>
          </w:rPr>
          <w:t xml:space="preserve"> </w:t>
        </w:r>
        <w:proofErr w:type="gramStart"/>
        <w:r w:rsidRPr="008E088B">
          <w:rPr>
            <w:rFonts w:ascii="Book Antiqua" w:hAnsi="Book Antiqua" w:cstheme="majorBidi"/>
            <w:sz w:val="20"/>
            <w:szCs w:val="20"/>
            <w:lang w:val="en"/>
            <w:rPrChange w:id="1601" w:author="Donia Jendoubi" w:date="2019-05-21T18:26:00Z">
              <w:rPr>
                <w:lang w:val="en-GB"/>
              </w:rPr>
            </w:rPrChange>
          </w:rPr>
          <w:t>was used</w:t>
        </w:r>
      </w:ins>
      <w:proofErr w:type="gramEnd"/>
      <w:ins w:id="1602" w:author="Donia Jendoubi" w:date="2019-05-20T17:33:00Z">
        <w:r w:rsidRPr="008E088B">
          <w:rPr>
            <w:rFonts w:ascii="Book Antiqua" w:hAnsi="Book Antiqua" w:cstheme="majorBidi"/>
            <w:sz w:val="20"/>
            <w:szCs w:val="20"/>
            <w:lang w:val="en"/>
            <w:rPrChange w:id="1603" w:author="Donia Jendoubi" w:date="2019-05-21T18:26:00Z">
              <w:rPr>
                <w:lang w:val="en-GB"/>
              </w:rPr>
            </w:rPrChange>
          </w:rPr>
          <w:t xml:space="preserve"> for SOC estimates. For SOC measurement, </w:t>
        </w:r>
      </w:ins>
      <w:ins w:id="1604" w:author="Donia Jendoubi" w:date="2019-05-20T17:36:00Z">
        <w:r w:rsidRPr="008E088B">
          <w:rPr>
            <w:rFonts w:ascii="Book Antiqua" w:hAnsi="Book Antiqua" w:cstheme="majorBidi"/>
            <w:sz w:val="20"/>
            <w:szCs w:val="20"/>
            <w:lang w:val="en"/>
            <w:rPrChange w:id="1605" w:author="Donia Jendoubi" w:date="2019-05-21T18:26:00Z">
              <w:rPr>
                <w:lang w:val="en-GB"/>
              </w:rPr>
            </w:rPrChange>
          </w:rPr>
          <w:t xml:space="preserve">1 </w:t>
        </w:r>
      </w:ins>
      <w:ins w:id="1606" w:author="Donia Jendoubi" w:date="2019-05-20T17:33:00Z">
        <w:r w:rsidRPr="008E088B">
          <w:rPr>
            <w:rFonts w:ascii="Book Antiqua" w:hAnsi="Book Antiqua" w:cstheme="majorBidi"/>
            <w:sz w:val="20"/>
            <w:szCs w:val="20"/>
            <w:lang w:val="en"/>
            <w:rPrChange w:id="1607" w:author="Donia Jendoubi" w:date="2019-05-21T18:26:00Z">
              <w:rPr>
                <w:lang w:val="en-GB"/>
              </w:rPr>
            </w:rPrChange>
          </w:rPr>
          <w:t xml:space="preserve">g soil </w:t>
        </w:r>
        <w:proofErr w:type="gramStart"/>
        <w:r w:rsidRPr="008E088B">
          <w:rPr>
            <w:rFonts w:ascii="Book Antiqua" w:hAnsi="Book Antiqua" w:cstheme="majorBidi"/>
            <w:sz w:val="20"/>
            <w:szCs w:val="20"/>
            <w:lang w:val="en"/>
            <w:rPrChange w:id="1608" w:author="Donia Jendoubi" w:date="2019-05-21T18:26:00Z">
              <w:rPr>
                <w:lang w:val="en-GB"/>
              </w:rPr>
            </w:rPrChange>
          </w:rPr>
          <w:t>is pretreated</w:t>
        </w:r>
        <w:proofErr w:type="gramEnd"/>
        <w:r w:rsidRPr="008E088B">
          <w:rPr>
            <w:rFonts w:ascii="Book Antiqua" w:hAnsi="Book Antiqua" w:cstheme="majorBidi"/>
            <w:sz w:val="20"/>
            <w:szCs w:val="20"/>
            <w:lang w:val="en"/>
            <w:rPrChange w:id="1609" w:author="Donia Jendoubi" w:date="2019-05-21T18:26:00Z">
              <w:rPr>
                <w:lang w:val="en-GB"/>
              </w:rPr>
            </w:rPrChange>
          </w:rPr>
          <w:t xml:space="preserve"> with 10 drips of H3PO4 </w:t>
        </w:r>
      </w:ins>
      <w:ins w:id="1610" w:author="Donia Jendoubi" w:date="2019-05-20T17:38:00Z">
        <w:r w:rsidRPr="008E088B">
          <w:rPr>
            <w:rFonts w:ascii="Book Antiqua" w:hAnsi="Book Antiqua" w:cstheme="majorBidi"/>
            <w:sz w:val="20"/>
            <w:szCs w:val="20"/>
            <w:lang w:val="en"/>
            <w:rPrChange w:id="1611" w:author="Donia Jendoubi" w:date="2019-05-21T18:26:00Z">
              <w:rPr>
                <w:lang w:val="en-GB"/>
              </w:rPr>
            </w:rPrChange>
          </w:rPr>
          <w:t>in order</w:t>
        </w:r>
      </w:ins>
      <w:ins w:id="1612" w:author="Donia Jendoubi" w:date="2019-05-20T17:33:00Z">
        <w:r w:rsidRPr="008E088B">
          <w:rPr>
            <w:rFonts w:ascii="Book Antiqua" w:hAnsi="Book Antiqua" w:cstheme="majorBidi"/>
            <w:sz w:val="20"/>
            <w:szCs w:val="20"/>
            <w:lang w:val="en"/>
            <w:rPrChange w:id="1613" w:author="Donia Jendoubi" w:date="2019-05-21T18:26:00Z">
              <w:rPr>
                <w:lang w:val="en-GB"/>
              </w:rPr>
            </w:rPrChange>
          </w:rPr>
          <w:t xml:space="preserve"> to remove carbonate. The sample is combusted at 1150°C with constant helium flow carrying pure oxygen to ensure complete oxidation of organic materials. </w:t>
        </w:r>
      </w:ins>
      <w:ins w:id="1614" w:author="Donia Jendoubi" w:date="2019-05-20T17:38:00Z">
        <w:r w:rsidRPr="008E088B">
          <w:rPr>
            <w:rFonts w:ascii="Book Antiqua" w:hAnsi="Book Antiqua" w:cstheme="majorBidi"/>
            <w:sz w:val="20"/>
            <w:szCs w:val="20"/>
            <w:lang w:val="en"/>
            <w:rPrChange w:id="1615" w:author="Donia Jendoubi" w:date="2019-05-21T18:26:00Z">
              <w:rPr>
                <w:lang w:val="en-GB"/>
              </w:rPr>
            </w:rPrChange>
          </w:rPr>
          <w:t xml:space="preserve">The CO2 gas </w:t>
        </w:r>
        <w:proofErr w:type="gramStart"/>
        <w:r w:rsidRPr="008E088B">
          <w:rPr>
            <w:rFonts w:ascii="Book Antiqua" w:hAnsi="Book Antiqua" w:cstheme="majorBidi"/>
            <w:sz w:val="20"/>
            <w:szCs w:val="20"/>
            <w:lang w:val="en"/>
            <w:rPrChange w:id="1616" w:author="Donia Jendoubi" w:date="2019-05-21T18:26:00Z">
              <w:rPr>
                <w:lang w:val="en-GB"/>
              </w:rPr>
            </w:rPrChange>
          </w:rPr>
          <w:t>was produced and detected by</w:t>
        </w:r>
      </w:ins>
      <w:ins w:id="1617" w:author="Donia Jendoubi" w:date="2019-05-20T17:39:00Z">
        <w:r w:rsidRPr="008E088B">
          <w:rPr>
            <w:rFonts w:ascii="Book Antiqua" w:hAnsi="Book Antiqua" w:cstheme="majorBidi"/>
            <w:sz w:val="20"/>
            <w:szCs w:val="20"/>
            <w:lang w:val="en"/>
            <w:rPrChange w:id="1618" w:author="Donia Jendoubi" w:date="2019-05-21T18:26:00Z">
              <w:rPr>
                <w:lang w:val="en-GB"/>
              </w:rPr>
            </w:rPrChange>
          </w:rPr>
          <w:t xml:space="preserve"> </w:t>
        </w:r>
      </w:ins>
      <w:ins w:id="1619" w:author="Donia Jendoubi" w:date="2019-05-20T17:33:00Z">
        <w:r w:rsidRPr="008E088B">
          <w:rPr>
            <w:rFonts w:ascii="Book Antiqua" w:hAnsi="Book Antiqua" w:cstheme="majorBidi"/>
            <w:sz w:val="20"/>
            <w:szCs w:val="20"/>
            <w:lang w:val="en"/>
            <w:rPrChange w:id="1620" w:author="Donia Jendoubi" w:date="2019-05-21T18:26:00Z">
              <w:rPr>
                <w:lang w:val="en-GB"/>
              </w:rPr>
            </w:rPrChange>
          </w:rPr>
          <w:t>a thermal conductivity detector</w:t>
        </w:r>
        <w:proofErr w:type="gramEnd"/>
        <w:r w:rsidRPr="008E088B">
          <w:rPr>
            <w:rFonts w:ascii="Book Antiqua" w:hAnsi="Book Antiqua" w:cstheme="majorBidi"/>
            <w:sz w:val="20"/>
            <w:szCs w:val="20"/>
            <w:lang w:val="en"/>
            <w:rPrChange w:id="1621" w:author="Donia Jendoubi" w:date="2019-05-21T18:26:00Z">
              <w:rPr>
                <w:lang w:val="en-GB"/>
              </w:rPr>
            </w:rPrChange>
          </w:rPr>
          <w:t xml:space="preserve">. Total soil carbon </w:t>
        </w:r>
        <w:proofErr w:type="gramStart"/>
        <w:r w:rsidRPr="008E088B">
          <w:rPr>
            <w:rFonts w:ascii="Book Antiqua" w:hAnsi="Book Antiqua" w:cstheme="majorBidi"/>
            <w:sz w:val="20"/>
            <w:szCs w:val="20"/>
            <w:lang w:val="en"/>
            <w:rPrChange w:id="1622" w:author="Donia Jendoubi" w:date="2019-05-21T18:26:00Z">
              <w:rPr>
                <w:lang w:val="en-GB"/>
              </w:rPr>
            </w:rPrChange>
          </w:rPr>
          <w:t>is measured</w:t>
        </w:r>
        <w:proofErr w:type="gramEnd"/>
        <w:r w:rsidRPr="008E088B">
          <w:rPr>
            <w:rFonts w:ascii="Book Antiqua" w:hAnsi="Book Antiqua" w:cstheme="majorBidi"/>
            <w:sz w:val="20"/>
            <w:szCs w:val="20"/>
            <w:lang w:val="en"/>
            <w:rPrChange w:id="1623" w:author="Donia Jendoubi" w:date="2019-05-21T18:26:00Z">
              <w:rPr>
                <w:lang w:val="en-GB"/>
              </w:rPr>
            </w:rPrChange>
          </w:rPr>
          <w:t xml:space="preserve">, using the same procedure without pretreatment with H3PO4. Soil inorganic carbon </w:t>
        </w:r>
        <w:proofErr w:type="gramStart"/>
        <w:r w:rsidRPr="008E088B">
          <w:rPr>
            <w:rFonts w:ascii="Book Antiqua" w:hAnsi="Book Antiqua" w:cstheme="majorBidi"/>
            <w:sz w:val="20"/>
            <w:szCs w:val="20"/>
            <w:lang w:val="en"/>
            <w:rPrChange w:id="1624" w:author="Donia Jendoubi" w:date="2019-05-21T18:26:00Z">
              <w:rPr>
                <w:lang w:val="en-GB"/>
              </w:rPr>
            </w:rPrChange>
          </w:rPr>
          <w:t>is calculated</w:t>
        </w:r>
        <w:proofErr w:type="gramEnd"/>
        <w:r w:rsidRPr="008E088B">
          <w:rPr>
            <w:rFonts w:ascii="Book Antiqua" w:hAnsi="Book Antiqua" w:cstheme="majorBidi"/>
            <w:sz w:val="20"/>
            <w:szCs w:val="20"/>
            <w:lang w:val="en"/>
            <w:rPrChange w:id="1625" w:author="Donia Jendoubi" w:date="2019-05-21T18:26:00Z">
              <w:rPr>
                <w:lang w:val="en-GB"/>
              </w:rPr>
            </w:rPrChange>
          </w:rPr>
          <w:t xml:space="preserve"> as the difference between total soil carbon and SOC.</w:t>
        </w:r>
      </w:ins>
    </w:p>
    <w:p w:rsidR="00582F78" w:rsidRPr="008E088B" w:rsidRDefault="004B0841">
      <w:pPr>
        <w:autoSpaceDE w:val="0"/>
        <w:autoSpaceDN w:val="0"/>
        <w:adjustRightInd w:val="0"/>
        <w:spacing w:after="0" w:line="240" w:lineRule="auto"/>
        <w:jc w:val="both"/>
        <w:rPr>
          <w:rFonts w:ascii="Book Antiqua" w:hAnsi="Book Antiqua" w:cs="AdvTT50a2f13e.I"/>
          <w:sz w:val="20"/>
          <w:szCs w:val="20"/>
          <w:lang w:val="en-GB"/>
          <w:rPrChange w:id="1626" w:author="Donia Jendoubi" w:date="2019-05-21T18:26:00Z">
            <w:rPr>
              <w:rFonts w:asciiTheme="majorBidi" w:hAnsiTheme="majorBidi" w:cstheme="majorBidi"/>
              <w:sz w:val="20"/>
              <w:szCs w:val="20"/>
              <w:lang w:val="en"/>
            </w:rPr>
          </w:rPrChange>
        </w:rPr>
        <w:pPrChange w:id="1627" w:author="Donia Jendoubi" w:date="2019-05-21T18:26:00Z">
          <w:pPr>
            <w:jc w:val="both"/>
          </w:pPr>
        </w:pPrChange>
      </w:pPr>
      <w:ins w:id="1628" w:author="Donia Jendoubi" w:date="2019-05-21T17:59:00Z">
        <w:r w:rsidRPr="008E088B">
          <w:rPr>
            <w:rFonts w:ascii="Book Antiqua" w:hAnsi="Book Antiqua" w:cs="AdvTT50a2f13e.I"/>
            <w:sz w:val="20"/>
            <w:szCs w:val="20"/>
            <w:lang w:val="en-GB"/>
            <w:rPrChange w:id="1629" w:author="Donia Jendoubi" w:date="2019-05-21T18:26:00Z">
              <w:rPr>
                <w:rFonts w:ascii="AdvTT50a2f13e.I" w:hAnsi="AdvTT50a2f13e.I" w:cs="AdvTT50a2f13e.I"/>
                <w:sz w:val="20"/>
                <w:szCs w:val="20"/>
                <w:lang w:val="en-GB"/>
              </w:rPr>
            </w:rPrChange>
          </w:rPr>
          <w:lastRenderedPageBreak/>
          <w:t xml:space="preserve">A </w:t>
        </w:r>
      </w:ins>
      <w:ins w:id="1630" w:author="Donia Jendoubi" w:date="2019-05-21T17:18:00Z">
        <w:r w:rsidR="004F4DDD" w:rsidRPr="008E088B">
          <w:rPr>
            <w:rFonts w:ascii="Book Antiqua" w:hAnsi="Book Antiqua" w:cs="AdvTT50a2f13e.I"/>
            <w:sz w:val="20"/>
            <w:szCs w:val="20"/>
            <w:lang w:val="en-GB"/>
            <w:rPrChange w:id="1631" w:author="Donia Jendoubi" w:date="2019-05-21T18:26:00Z">
              <w:rPr>
                <w:rFonts w:ascii="AdvTT50a2f13e.I" w:hAnsi="AdvTT50a2f13e.I" w:cs="AdvTT50a2f13e.I"/>
                <w:sz w:val="20"/>
                <w:szCs w:val="20"/>
                <w:lang w:val="en-GB"/>
              </w:rPr>
            </w:rPrChange>
          </w:rPr>
          <w:t>calibration and validation with Partial Least Square Regression</w:t>
        </w:r>
      </w:ins>
      <w:ins w:id="1632" w:author="Donia Jendoubi" w:date="2019-05-21T17:12:00Z">
        <w:r w:rsidR="00582F78" w:rsidRPr="008E088B">
          <w:rPr>
            <w:rFonts w:ascii="Book Antiqua" w:hAnsi="Book Antiqua" w:cstheme="majorBidi"/>
            <w:sz w:val="20"/>
            <w:szCs w:val="20"/>
            <w:lang w:val="en"/>
            <w:rPrChange w:id="1633" w:author="Donia Jendoubi" w:date="2019-05-21T18:26:00Z">
              <w:rPr>
                <w:rFonts w:ascii="Times New Roman" w:eastAsia="Times New Roman" w:hAnsi="Times New Roman" w:cs="Times New Roman"/>
                <w:color w:val="000000"/>
                <w:spacing w:val="33"/>
              </w:rPr>
            </w:rPrChange>
          </w:rPr>
          <w:t xml:space="preserve"> </w:t>
        </w:r>
        <w:r w:rsidR="00582F78" w:rsidRPr="008E088B">
          <w:rPr>
            <w:rFonts w:ascii="Book Antiqua" w:hAnsi="Book Antiqua" w:cstheme="majorBidi"/>
            <w:sz w:val="20"/>
            <w:szCs w:val="20"/>
            <w:lang w:val="en"/>
            <w:rPrChange w:id="1634" w:author="Donia Jendoubi" w:date="2019-05-21T18:26:00Z">
              <w:rPr>
                <w:rFonts w:ascii="Times New Roman" w:eastAsia="Times New Roman" w:hAnsi="Times New Roman" w:cs="Times New Roman"/>
                <w:color w:val="000000"/>
              </w:rPr>
            </w:rPrChange>
          </w:rPr>
          <w:t>were</w:t>
        </w:r>
        <w:r w:rsidR="00582F78" w:rsidRPr="008E088B">
          <w:rPr>
            <w:rFonts w:ascii="Book Antiqua" w:hAnsi="Book Antiqua" w:cstheme="majorBidi"/>
            <w:sz w:val="20"/>
            <w:szCs w:val="20"/>
            <w:lang w:val="en"/>
            <w:rPrChange w:id="1635" w:author="Donia Jendoubi" w:date="2019-05-21T18:26:00Z">
              <w:rPr>
                <w:rFonts w:ascii="Times New Roman" w:eastAsia="Times New Roman" w:hAnsi="Times New Roman" w:cs="Times New Roman"/>
                <w:color w:val="000000"/>
                <w:spacing w:val="31"/>
              </w:rPr>
            </w:rPrChange>
          </w:rPr>
          <w:t xml:space="preserve"> </w:t>
        </w:r>
      </w:ins>
      <w:ins w:id="1636" w:author="Donia Jendoubi" w:date="2019-05-21T17:57:00Z">
        <w:r w:rsidRPr="008E088B">
          <w:rPr>
            <w:rFonts w:ascii="Book Antiqua" w:hAnsi="Book Antiqua" w:cstheme="majorBidi"/>
            <w:sz w:val="20"/>
            <w:szCs w:val="20"/>
            <w:lang w:val="en"/>
            <w:rPrChange w:id="1637" w:author="Donia Jendoubi" w:date="2019-05-21T18:26:00Z">
              <w:rPr>
                <w:rFonts w:asciiTheme="majorBidi" w:hAnsiTheme="majorBidi" w:cstheme="majorBidi"/>
                <w:sz w:val="20"/>
                <w:szCs w:val="20"/>
                <w:lang w:val="en"/>
              </w:rPr>
            </w:rPrChange>
          </w:rPr>
          <w:t>used</w:t>
        </w:r>
      </w:ins>
      <w:ins w:id="1638" w:author="Donia Jendoubi" w:date="2019-05-21T17:18:00Z">
        <w:r w:rsidR="004F4DDD" w:rsidRPr="008E088B">
          <w:rPr>
            <w:rFonts w:ascii="Book Antiqua" w:hAnsi="Book Antiqua" w:cstheme="majorBidi"/>
            <w:sz w:val="20"/>
            <w:szCs w:val="20"/>
            <w:lang w:val="en"/>
            <w:rPrChange w:id="1639" w:author="Donia Jendoubi" w:date="2019-05-21T18:26:00Z">
              <w:rPr>
                <w:rFonts w:asciiTheme="majorBidi" w:hAnsiTheme="majorBidi" w:cstheme="majorBidi"/>
                <w:sz w:val="20"/>
                <w:szCs w:val="20"/>
                <w:lang w:val="en"/>
              </w:rPr>
            </w:rPrChange>
          </w:rPr>
          <w:t xml:space="preserve"> </w:t>
        </w:r>
      </w:ins>
      <w:ins w:id="1640" w:author="Donia Jendoubi" w:date="2019-05-21T17:12:00Z">
        <w:r w:rsidR="00582F78" w:rsidRPr="008E088B">
          <w:rPr>
            <w:rFonts w:ascii="Book Antiqua" w:hAnsi="Book Antiqua" w:cstheme="majorBidi"/>
            <w:sz w:val="20"/>
            <w:szCs w:val="20"/>
            <w:lang w:val="en"/>
            <w:rPrChange w:id="1641" w:author="Donia Jendoubi" w:date="2019-05-21T18:26:00Z">
              <w:rPr>
                <w:rFonts w:asciiTheme="majorBidi" w:hAnsiTheme="majorBidi" w:cstheme="majorBidi"/>
                <w:sz w:val="20"/>
                <w:szCs w:val="20"/>
                <w:lang w:val="en"/>
              </w:rPr>
            </w:rPrChange>
          </w:rPr>
          <w:t>based on</w:t>
        </w:r>
        <w:r w:rsidR="00582F78" w:rsidRPr="008E088B">
          <w:rPr>
            <w:rFonts w:ascii="Book Antiqua" w:hAnsi="Book Antiqua" w:cstheme="majorBidi"/>
            <w:sz w:val="20"/>
            <w:szCs w:val="20"/>
            <w:lang w:val="en"/>
            <w:rPrChange w:id="1642" w:author="Donia Jendoubi" w:date="2019-05-21T18:26:00Z">
              <w:rPr>
                <w:rFonts w:ascii="Times New Roman" w:eastAsia="Times New Roman" w:hAnsi="Times New Roman" w:cs="Times New Roman"/>
                <w:color w:val="000000"/>
              </w:rPr>
            </w:rPrChange>
          </w:rPr>
          <w:t xml:space="preserve"> cros</w:t>
        </w:r>
        <w:r w:rsidR="00582F78" w:rsidRPr="008E088B">
          <w:rPr>
            <w:rFonts w:ascii="Book Antiqua" w:hAnsi="Book Antiqua" w:cstheme="majorBidi"/>
            <w:sz w:val="20"/>
            <w:szCs w:val="20"/>
            <w:lang w:val="en"/>
            <w:rPrChange w:id="1643" w:author="Donia Jendoubi" w:date="2019-05-21T18:26:00Z">
              <w:rPr>
                <w:rFonts w:ascii="Times New Roman" w:eastAsia="Times New Roman" w:hAnsi="Times New Roman" w:cs="Times New Roman"/>
                <w:color w:val="000000"/>
                <w:spacing w:val="1"/>
              </w:rPr>
            </w:rPrChange>
          </w:rPr>
          <w:t>s</w:t>
        </w:r>
        <w:r w:rsidR="00582F78" w:rsidRPr="008E088B">
          <w:rPr>
            <w:rFonts w:ascii="Book Antiqua" w:hAnsi="Book Antiqua" w:cstheme="majorBidi"/>
            <w:sz w:val="20"/>
            <w:szCs w:val="20"/>
            <w:lang w:val="en"/>
            <w:rPrChange w:id="1644" w:author="Donia Jendoubi" w:date="2019-05-21T18:26:00Z">
              <w:rPr>
                <w:rFonts w:ascii="Times New Roman" w:eastAsia="Times New Roman" w:hAnsi="Times New Roman" w:cs="Times New Roman"/>
                <w:color w:val="000000"/>
              </w:rPr>
            </w:rPrChange>
          </w:rPr>
          <w:t>-val</w:t>
        </w:r>
        <w:r w:rsidR="00582F78" w:rsidRPr="008E088B">
          <w:rPr>
            <w:rFonts w:ascii="Book Antiqua" w:hAnsi="Book Antiqua" w:cstheme="majorBidi"/>
            <w:sz w:val="20"/>
            <w:szCs w:val="20"/>
            <w:lang w:val="en"/>
            <w:rPrChange w:id="1645" w:author="Donia Jendoubi" w:date="2019-05-21T18:26:00Z">
              <w:rPr>
                <w:rFonts w:ascii="Times New Roman" w:eastAsia="Times New Roman" w:hAnsi="Times New Roman" w:cs="Times New Roman"/>
                <w:color w:val="000000"/>
                <w:spacing w:val="1"/>
              </w:rPr>
            </w:rPrChange>
          </w:rPr>
          <w:t>i</w:t>
        </w:r>
        <w:r w:rsidR="00582F78" w:rsidRPr="008E088B">
          <w:rPr>
            <w:rFonts w:ascii="Book Antiqua" w:hAnsi="Book Antiqua" w:cstheme="majorBidi"/>
            <w:sz w:val="20"/>
            <w:szCs w:val="20"/>
            <w:lang w:val="en"/>
            <w:rPrChange w:id="1646" w:author="Donia Jendoubi" w:date="2019-05-21T18:26:00Z">
              <w:rPr>
                <w:rFonts w:ascii="Times New Roman" w:eastAsia="Times New Roman" w:hAnsi="Times New Roman" w:cs="Times New Roman"/>
                <w:color w:val="000000"/>
              </w:rPr>
            </w:rPrChange>
          </w:rPr>
          <w:t>dat</w:t>
        </w:r>
        <w:r w:rsidR="00582F78" w:rsidRPr="008E088B">
          <w:rPr>
            <w:rFonts w:ascii="Book Antiqua" w:hAnsi="Book Antiqua" w:cstheme="majorBidi"/>
            <w:sz w:val="20"/>
            <w:szCs w:val="20"/>
            <w:lang w:val="en"/>
            <w:rPrChange w:id="1647" w:author="Donia Jendoubi" w:date="2019-05-21T18:26:00Z">
              <w:rPr>
                <w:rFonts w:ascii="Times New Roman" w:eastAsia="Times New Roman" w:hAnsi="Times New Roman" w:cs="Times New Roman"/>
                <w:color w:val="000000"/>
                <w:spacing w:val="2"/>
              </w:rPr>
            </w:rPrChange>
          </w:rPr>
          <w:t>i</w:t>
        </w:r>
        <w:r w:rsidR="00582F78" w:rsidRPr="008E088B">
          <w:rPr>
            <w:rFonts w:ascii="Book Antiqua" w:hAnsi="Book Antiqua" w:cstheme="majorBidi"/>
            <w:sz w:val="20"/>
            <w:szCs w:val="20"/>
            <w:lang w:val="en"/>
            <w:rPrChange w:id="1648" w:author="Donia Jendoubi" w:date="2019-05-21T18:26:00Z">
              <w:rPr>
                <w:rFonts w:ascii="Times New Roman" w:eastAsia="Times New Roman" w:hAnsi="Times New Roman" w:cs="Times New Roman"/>
                <w:color w:val="000000"/>
              </w:rPr>
            </w:rPrChange>
          </w:rPr>
          <w:t>on</w:t>
        </w:r>
      </w:ins>
      <w:ins w:id="1649" w:author="Donia Jendoubi" w:date="2019-05-21T17:33:00Z">
        <w:r w:rsidR="00AC6045" w:rsidRPr="008E088B">
          <w:rPr>
            <w:rFonts w:ascii="Book Antiqua" w:hAnsi="Book Antiqua" w:cstheme="majorBidi"/>
            <w:sz w:val="20"/>
            <w:szCs w:val="20"/>
            <w:lang w:val="en"/>
            <w:rPrChange w:id="1650" w:author="Donia Jendoubi" w:date="2019-05-21T18:26:00Z">
              <w:rPr>
                <w:rFonts w:asciiTheme="majorBidi" w:hAnsiTheme="majorBidi" w:cstheme="majorBidi"/>
                <w:sz w:val="20"/>
                <w:szCs w:val="20"/>
                <w:lang w:val="en"/>
              </w:rPr>
            </w:rPrChange>
          </w:rPr>
          <w:t xml:space="preserve"> (“leave one-out”</w:t>
        </w:r>
        <w:r w:rsidRPr="008E088B">
          <w:rPr>
            <w:rFonts w:ascii="Book Antiqua" w:hAnsi="Book Antiqua" w:cstheme="majorBidi"/>
            <w:sz w:val="20"/>
            <w:szCs w:val="20"/>
            <w:lang w:val="en"/>
            <w:rPrChange w:id="1651" w:author="Donia Jendoubi" w:date="2019-05-21T18:26:00Z">
              <w:rPr>
                <w:rFonts w:asciiTheme="majorBidi" w:hAnsiTheme="majorBidi" w:cstheme="majorBidi"/>
                <w:sz w:val="20"/>
                <w:szCs w:val="20"/>
                <w:lang w:val="en"/>
              </w:rPr>
            </w:rPrChange>
          </w:rPr>
          <w:t>)</w:t>
        </w:r>
      </w:ins>
      <w:ins w:id="1652" w:author="Donia Jendoubi" w:date="2019-05-21T17:57:00Z">
        <w:r w:rsidRPr="008E088B">
          <w:rPr>
            <w:rFonts w:ascii="Book Antiqua" w:hAnsi="Book Antiqua" w:cstheme="majorBidi"/>
            <w:sz w:val="20"/>
            <w:szCs w:val="20"/>
            <w:lang w:val="en"/>
            <w:rPrChange w:id="1653" w:author="Donia Jendoubi" w:date="2019-05-21T18:26:00Z">
              <w:rPr>
                <w:rFonts w:asciiTheme="majorBidi" w:hAnsiTheme="majorBidi" w:cstheme="majorBidi"/>
                <w:sz w:val="20"/>
                <w:szCs w:val="20"/>
                <w:lang w:val="en"/>
              </w:rPr>
            </w:rPrChange>
          </w:rPr>
          <w:t xml:space="preserve"> in order to ensure simultaneously reducing/correlating both the spectral information and the concentration data obtained from the chemical analysis.</w:t>
        </w:r>
      </w:ins>
      <w:ins w:id="1654" w:author="Donia Jendoubi" w:date="2019-05-21T17:18:00Z">
        <w:r w:rsidR="004F4DDD" w:rsidRPr="008E088B">
          <w:rPr>
            <w:rFonts w:ascii="Book Antiqua" w:hAnsi="Book Antiqua" w:cstheme="majorBidi"/>
            <w:sz w:val="20"/>
            <w:szCs w:val="20"/>
            <w:lang w:val="en"/>
            <w:rPrChange w:id="1655" w:author="Donia Jendoubi" w:date="2019-05-21T18:26:00Z">
              <w:rPr>
                <w:rFonts w:asciiTheme="majorBidi" w:hAnsiTheme="majorBidi" w:cstheme="majorBidi"/>
                <w:sz w:val="20"/>
                <w:szCs w:val="20"/>
                <w:lang w:val="en"/>
              </w:rPr>
            </w:rPrChange>
          </w:rPr>
          <w:t xml:space="preserve"> </w:t>
        </w:r>
      </w:ins>
    </w:p>
    <w:p w:rsidR="008E4947" w:rsidRPr="008E088B" w:rsidRDefault="00FF3107" w:rsidP="008E088B">
      <w:pPr>
        <w:jc w:val="both"/>
        <w:rPr>
          <w:ins w:id="1656" w:author="Donia Jendoubi" w:date="2019-05-21T17:42:00Z"/>
          <w:rFonts w:ascii="Book Antiqua" w:hAnsi="Book Antiqua" w:cstheme="majorBidi"/>
          <w:sz w:val="20"/>
          <w:szCs w:val="20"/>
          <w:lang w:val="en"/>
          <w:rPrChange w:id="1657" w:author="Donia Jendoubi" w:date="2019-05-21T18:26:00Z">
            <w:rPr>
              <w:ins w:id="1658" w:author="Donia Jendoubi" w:date="2019-05-21T17:42:00Z"/>
              <w:rFonts w:asciiTheme="majorBidi" w:hAnsiTheme="majorBidi" w:cstheme="majorBidi"/>
              <w:sz w:val="20"/>
              <w:szCs w:val="20"/>
              <w:lang w:val="en"/>
            </w:rPr>
          </w:rPrChange>
        </w:rPr>
      </w:pPr>
      <w:proofErr w:type="gramStart"/>
      <w:ins w:id="1659" w:author="Donia Jendoubi" w:date="2019-05-21T17:41:00Z">
        <w:r w:rsidRPr="008E088B">
          <w:rPr>
            <w:rFonts w:ascii="Book Antiqua" w:hAnsi="Book Antiqua" w:cstheme="majorBidi"/>
            <w:sz w:val="20"/>
            <w:szCs w:val="20"/>
            <w:lang w:val="en"/>
            <w:rPrChange w:id="1660" w:author="Donia Jendoubi" w:date="2019-05-21T18:26:00Z">
              <w:rPr>
                <w:rFonts w:asciiTheme="majorBidi" w:hAnsiTheme="majorBidi" w:cstheme="majorBidi"/>
                <w:sz w:val="20"/>
                <w:szCs w:val="20"/>
                <w:lang w:val="en"/>
              </w:rPr>
            </w:rPrChange>
          </w:rPr>
          <w:t xml:space="preserve">After prediction of the remaining </w:t>
        </w:r>
      </w:ins>
      <w:ins w:id="1661" w:author="Donia Jendoubi" w:date="2019-05-21T17:42:00Z">
        <w:r w:rsidRPr="008E088B">
          <w:rPr>
            <w:rFonts w:ascii="Book Antiqua" w:hAnsi="Book Antiqua" w:cstheme="majorBidi"/>
            <w:sz w:val="20"/>
            <w:szCs w:val="20"/>
            <w:lang w:val="en"/>
            <w:rPrChange w:id="1662" w:author="Donia Jendoubi" w:date="2019-05-21T18:26:00Z">
              <w:rPr>
                <w:rFonts w:asciiTheme="majorBidi" w:hAnsiTheme="majorBidi" w:cstheme="majorBidi"/>
                <w:sz w:val="20"/>
                <w:szCs w:val="20"/>
                <w:lang w:val="en"/>
              </w:rPr>
            </w:rPrChange>
          </w:rPr>
          <w:t>SOC samples values, a</w:t>
        </w:r>
      </w:ins>
      <w:ins w:id="1663" w:author="Donia Jendoubi" w:date="2019-05-11T13:27:00Z">
        <w:r w:rsidR="00966B17" w:rsidRPr="008E088B">
          <w:rPr>
            <w:rFonts w:ascii="Book Antiqua" w:hAnsi="Book Antiqua" w:cstheme="majorBidi"/>
            <w:sz w:val="20"/>
            <w:szCs w:val="20"/>
            <w:lang w:val="en"/>
            <w:rPrChange w:id="1664" w:author="Donia Jendoubi" w:date="2019-05-21T18:26:00Z">
              <w:rPr>
                <w:rFonts w:asciiTheme="majorBidi" w:hAnsiTheme="majorBidi" w:cstheme="majorBidi"/>
                <w:sz w:val="20"/>
                <w:szCs w:val="20"/>
                <w:lang w:val="en"/>
              </w:rPr>
            </w:rPrChange>
          </w:rPr>
          <w:t xml:space="preserve"> set of statistical parameters was applied to assess the accuracy of the results such as:</w:t>
        </w:r>
      </w:ins>
      <w:del w:id="1665" w:author="Donia Jendoubi" w:date="2019-05-11T13:28:00Z">
        <w:r w:rsidR="008E4947" w:rsidRPr="008E088B" w:rsidDel="00966B17">
          <w:rPr>
            <w:rFonts w:ascii="Book Antiqua" w:hAnsi="Book Antiqua" w:cstheme="majorBidi"/>
            <w:sz w:val="20"/>
            <w:szCs w:val="20"/>
            <w:lang w:val="en"/>
            <w:rPrChange w:id="1666" w:author="Donia Jendoubi" w:date="2019-05-21T18:26:00Z">
              <w:rPr>
                <w:rFonts w:asciiTheme="majorBidi" w:hAnsiTheme="majorBidi" w:cstheme="majorBidi"/>
                <w:sz w:val="20"/>
                <w:szCs w:val="20"/>
                <w:lang w:val="en"/>
              </w:rPr>
            </w:rPrChange>
          </w:rPr>
          <w:delText xml:space="preserve">The performance evaluation of the prediction model was </w:delText>
        </w:r>
        <w:r w:rsidR="003115C3" w:rsidRPr="008E088B" w:rsidDel="00966B17">
          <w:rPr>
            <w:rFonts w:ascii="Book Antiqua" w:hAnsi="Book Antiqua" w:cstheme="majorBidi"/>
            <w:sz w:val="20"/>
            <w:szCs w:val="20"/>
            <w:lang w:val="en"/>
            <w:rPrChange w:id="1667" w:author="Donia Jendoubi" w:date="2019-05-21T18:26:00Z">
              <w:rPr>
                <w:rFonts w:asciiTheme="majorBidi" w:hAnsiTheme="majorBidi" w:cstheme="majorBidi"/>
                <w:sz w:val="20"/>
                <w:szCs w:val="20"/>
                <w:lang w:val="en"/>
              </w:rPr>
            </w:rPrChange>
          </w:rPr>
          <w:delText>created</w:delText>
        </w:r>
        <w:r w:rsidR="008E4947" w:rsidRPr="008E088B" w:rsidDel="00966B17">
          <w:rPr>
            <w:rFonts w:ascii="Book Antiqua" w:hAnsi="Book Antiqua" w:cstheme="majorBidi"/>
            <w:sz w:val="20"/>
            <w:szCs w:val="20"/>
            <w:lang w:val="en"/>
            <w:rPrChange w:id="1668" w:author="Donia Jendoubi" w:date="2019-05-21T18:26:00Z">
              <w:rPr>
                <w:rFonts w:asciiTheme="majorBidi" w:hAnsiTheme="majorBidi" w:cstheme="majorBidi"/>
                <w:sz w:val="20"/>
                <w:szCs w:val="20"/>
                <w:lang w:val="en"/>
              </w:rPr>
            </w:rPrChange>
          </w:rPr>
          <w:delText xml:space="preserve"> on the following statistical criteria: </w:delText>
        </w:r>
      </w:del>
      <w:ins w:id="1669" w:author="Donia Jendoubi" w:date="2019-05-11T13:28:00Z">
        <w:r w:rsidR="00966B17" w:rsidRPr="008E088B">
          <w:rPr>
            <w:rFonts w:ascii="Book Antiqua" w:hAnsi="Book Antiqua" w:cstheme="majorBidi"/>
            <w:sz w:val="20"/>
            <w:szCs w:val="20"/>
            <w:lang w:val="en"/>
            <w:rPrChange w:id="1670" w:author="Donia Jendoubi" w:date="2019-05-21T18:26:00Z">
              <w:rPr>
                <w:rFonts w:asciiTheme="majorBidi" w:hAnsiTheme="majorBidi" w:cstheme="majorBidi"/>
                <w:sz w:val="20"/>
                <w:szCs w:val="20"/>
                <w:lang w:val="en"/>
              </w:rPr>
            </w:rPrChange>
          </w:rPr>
          <w:t xml:space="preserve"> </w:t>
        </w:r>
      </w:ins>
      <w:r w:rsidR="008E4947" w:rsidRPr="008E088B">
        <w:rPr>
          <w:rFonts w:ascii="Book Antiqua" w:hAnsi="Book Antiqua" w:cstheme="majorBidi"/>
          <w:sz w:val="20"/>
          <w:szCs w:val="20"/>
          <w:lang w:val="en"/>
          <w:rPrChange w:id="1671" w:author="Donia Jendoubi" w:date="2019-05-21T18:26:00Z">
            <w:rPr>
              <w:rFonts w:asciiTheme="majorBidi" w:hAnsiTheme="majorBidi" w:cstheme="majorBidi"/>
              <w:sz w:val="20"/>
              <w:szCs w:val="20"/>
              <w:lang w:val="en"/>
            </w:rPr>
          </w:rPrChange>
        </w:rPr>
        <w:t xml:space="preserve">the coefficient of determination (R²), which measures how well a regression line </w:t>
      </w:r>
      <w:r w:rsidR="003115C3" w:rsidRPr="008E088B">
        <w:rPr>
          <w:rFonts w:ascii="Book Antiqua" w:hAnsi="Book Antiqua" w:cstheme="majorBidi"/>
          <w:sz w:val="20"/>
          <w:szCs w:val="20"/>
          <w:lang w:val="en"/>
          <w:rPrChange w:id="1672" w:author="Donia Jendoubi" w:date="2019-05-21T18:26:00Z">
            <w:rPr>
              <w:rFonts w:asciiTheme="majorBidi" w:hAnsiTheme="majorBidi" w:cstheme="majorBidi"/>
              <w:sz w:val="20"/>
              <w:szCs w:val="20"/>
              <w:lang w:val="en"/>
            </w:rPr>
          </w:rPrChange>
        </w:rPr>
        <w:t>estimates</w:t>
      </w:r>
      <w:r w:rsidR="008E4947" w:rsidRPr="008E088B">
        <w:rPr>
          <w:rFonts w:ascii="Book Antiqua" w:hAnsi="Book Antiqua" w:cstheme="majorBidi"/>
          <w:sz w:val="20"/>
          <w:szCs w:val="20"/>
          <w:lang w:val="en"/>
          <w:rPrChange w:id="1673" w:author="Donia Jendoubi" w:date="2019-05-21T18:26:00Z">
            <w:rPr>
              <w:rFonts w:asciiTheme="majorBidi" w:hAnsiTheme="majorBidi" w:cstheme="majorBidi"/>
              <w:sz w:val="20"/>
              <w:szCs w:val="20"/>
              <w:lang w:val="en"/>
            </w:rPr>
          </w:rPrChange>
        </w:rPr>
        <w:t xml:space="preserve"> real data points; the Residual Prediction Deviation (RPD), which evaluates the quality of a validation; and the Root Mean Square Error of the prediction (RMSEP), which assesses the accuracy of the model.</w:t>
      </w:r>
      <w:proofErr w:type="gramEnd"/>
      <w:r w:rsidR="008E4947" w:rsidRPr="008E088B">
        <w:rPr>
          <w:rFonts w:ascii="Book Antiqua" w:hAnsi="Book Antiqua" w:cstheme="majorBidi"/>
          <w:sz w:val="20"/>
          <w:szCs w:val="20"/>
          <w:lang w:val="en"/>
          <w:rPrChange w:id="1674" w:author="Donia Jendoubi" w:date="2019-05-21T18:26:00Z">
            <w:rPr>
              <w:rFonts w:asciiTheme="majorBidi" w:hAnsiTheme="majorBidi" w:cstheme="majorBidi"/>
              <w:sz w:val="20"/>
              <w:szCs w:val="20"/>
              <w:lang w:val="en"/>
            </w:rPr>
          </w:rPrChange>
        </w:rPr>
        <w:t xml:space="preserve"> These parameters </w:t>
      </w:r>
      <w:r w:rsidR="003115C3" w:rsidRPr="008E088B">
        <w:rPr>
          <w:rFonts w:ascii="Book Antiqua" w:hAnsi="Book Antiqua" w:cstheme="majorBidi"/>
          <w:sz w:val="20"/>
          <w:szCs w:val="20"/>
          <w:lang w:val="en"/>
          <w:rPrChange w:id="1675" w:author="Donia Jendoubi" w:date="2019-05-21T18:26:00Z">
            <w:rPr>
              <w:rFonts w:asciiTheme="majorBidi" w:hAnsiTheme="majorBidi" w:cstheme="majorBidi"/>
              <w:sz w:val="20"/>
              <w:szCs w:val="20"/>
              <w:lang w:val="en"/>
            </w:rPr>
          </w:rPrChange>
        </w:rPr>
        <w:t>evaluate</w:t>
      </w:r>
      <w:r w:rsidR="008E4947" w:rsidRPr="008E088B">
        <w:rPr>
          <w:rFonts w:ascii="Book Antiqua" w:hAnsi="Book Antiqua" w:cstheme="majorBidi"/>
          <w:sz w:val="20"/>
          <w:szCs w:val="20"/>
          <w:lang w:val="en"/>
          <w:rPrChange w:id="1676" w:author="Donia Jendoubi" w:date="2019-05-21T18:26:00Z">
            <w:rPr>
              <w:rFonts w:asciiTheme="majorBidi" w:hAnsiTheme="majorBidi" w:cstheme="majorBidi"/>
              <w:sz w:val="20"/>
              <w:szCs w:val="20"/>
              <w:lang w:val="en"/>
            </w:rPr>
          </w:rPrChange>
        </w:rPr>
        <w:t xml:space="preserve"> the performance quality of the soil spectroscopy model (</w:t>
      </w:r>
      <w:proofErr w:type="spellStart"/>
      <w:del w:id="1677" w:author="Donia Jendoubi" w:date="2019-05-17T15:32:00Z">
        <w:r w:rsidR="008E4947" w:rsidRPr="008E088B" w:rsidDel="00D210B5">
          <w:rPr>
            <w:rFonts w:ascii="Book Antiqua" w:hAnsi="Book Antiqua" w:cstheme="majorBidi"/>
            <w:sz w:val="20"/>
            <w:szCs w:val="20"/>
            <w:lang w:val="en"/>
            <w:rPrChange w:id="1678" w:author="Donia Jendoubi" w:date="2019-05-21T18:26:00Z">
              <w:rPr>
                <w:rFonts w:asciiTheme="majorBidi" w:hAnsiTheme="majorBidi" w:cstheme="majorBidi"/>
                <w:sz w:val="20"/>
                <w:szCs w:val="20"/>
                <w:lang w:val="en"/>
              </w:rPr>
            </w:rPrChange>
          </w:rPr>
          <w:delText xml:space="preserve">Vicsarra </w:delText>
        </w:r>
      </w:del>
      <w:ins w:id="1679" w:author="Donia Jendoubi" w:date="2019-05-17T15:32:00Z">
        <w:r w:rsidR="00D210B5" w:rsidRPr="008E088B">
          <w:rPr>
            <w:rFonts w:ascii="Book Antiqua" w:hAnsi="Book Antiqua" w:cstheme="majorBidi"/>
            <w:sz w:val="20"/>
            <w:szCs w:val="20"/>
            <w:lang w:val="en"/>
            <w:rPrChange w:id="1680" w:author="Donia Jendoubi" w:date="2019-05-21T18:26:00Z">
              <w:rPr>
                <w:rFonts w:asciiTheme="majorBidi" w:hAnsiTheme="majorBidi" w:cstheme="majorBidi"/>
                <w:sz w:val="20"/>
                <w:szCs w:val="20"/>
                <w:lang w:val="en"/>
              </w:rPr>
            </w:rPrChange>
          </w:rPr>
          <w:t>Rossel</w:t>
        </w:r>
        <w:proofErr w:type="spellEnd"/>
        <w:r w:rsidR="00D210B5" w:rsidRPr="008E088B">
          <w:rPr>
            <w:rFonts w:ascii="Book Antiqua" w:hAnsi="Book Antiqua" w:cstheme="majorBidi"/>
            <w:sz w:val="20"/>
            <w:szCs w:val="20"/>
            <w:lang w:val="en"/>
            <w:rPrChange w:id="1681" w:author="Donia Jendoubi" w:date="2019-05-21T18:26:00Z">
              <w:rPr>
                <w:rFonts w:asciiTheme="majorBidi" w:hAnsiTheme="majorBidi" w:cstheme="majorBidi"/>
                <w:sz w:val="20"/>
                <w:szCs w:val="20"/>
                <w:lang w:val="en"/>
              </w:rPr>
            </w:rPrChange>
          </w:rPr>
          <w:t xml:space="preserve"> </w:t>
        </w:r>
      </w:ins>
      <w:r w:rsidR="008E4947" w:rsidRPr="008E088B">
        <w:rPr>
          <w:rFonts w:ascii="Book Antiqua" w:hAnsi="Book Antiqua" w:cstheme="majorBidi"/>
          <w:sz w:val="20"/>
          <w:szCs w:val="20"/>
          <w:lang w:val="en"/>
          <w:rPrChange w:id="1682" w:author="Donia Jendoubi" w:date="2019-05-21T18:26:00Z">
            <w:rPr>
              <w:rFonts w:asciiTheme="majorBidi" w:hAnsiTheme="majorBidi" w:cstheme="majorBidi"/>
              <w:sz w:val="20"/>
              <w:szCs w:val="20"/>
              <w:lang w:val="en"/>
            </w:rPr>
          </w:rPrChange>
        </w:rPr>
        <w:t>et al., 2006).</w:t>
      </w:r>
    </w:p>
    <w:p w:rsidR="00FF3107" w:rsidRPr="008E088B" w:rsidRDefault="00FF3107" w:rsidP="00123DF7">
      <w:pPr>
        <w:jc w:val="both"/>
        <w:rPr>
          <w:rFonts w:ascii="Book Antiqua" w:hAnsi="Book Antiqua" w:cstheme="majorBidi"/>
          <w:sz w:val="20"/>
          <w:szCs w:val="20"/>
          <w:lang w:val="en"/>
          <w:rPrChange w:id="1683" w:author="Donia Jendoubi" w:date="2019-05-21T18:26:00Z">
            <w:rPr>
              <w:rFonts w:asciiTheme="majorBidi" w:hAnsiTheme="majorBidi" w:cstheme="majorBidi"/>
              <w:sz w:val="20"/>
              <w:szCs w:val="20"/>
              <w:lang w:val="en"/>
            </w:rPr>
          </w:rPrChange>
        </w:rPr>
      </w:pPr>
      <w:ins w:id="1684" w:author="Donia Jendoubi" w:date="2019-05-21T17:45:00Z">
        <w:r w:rsidRPr="008E088B">
          <w:rPr>
            <w:rFonts w:ascii="Book Antiqua" w:hAnsi="Book Antiqua" w:cstheme="majorBidi"/>
            <w:sz w:val="20"/>
            <w:szCs w:val="20"/>
            <w:lang w:val="en"/>
            <w:rPrChange w:id="1685" w:author="Donia Jendoubi" w:date="2019-05-21T18:26:00Z">
              <w:rPr>
                <w:rFonts w:asciiTheme="majorBidi" w:hAnsiTheme="majorBidi" w:cstheme="majorBidi"/>
                <w:sz w:val="20"/>
                <w:szCs w:val="20"/>
                <w:lang w:val="en"/>
              </w:rPr>
            </w:rPrChange>
          </w:rPr>
          <w:t xml:space="preserve">A </w:t>
        </w:r>
      </w:ins>
      <w:ins w:id="1686" w:author="Donia Jendoubi" w:date="2019-05-21T17:46:00Z">
        <w:r w:rsidRPr="008E088B">
          <w:rPr>
            <w:rFonts w:ascii="Book Antiqua" w:hAnsi="Book Antiqua" w:cstheme="majorBidi"/>
            <w:sz w:val="20"/>
            <w:szCs w:val="20"/>
            <w:lang w:val="en"/>
            <w:rPrChange w:id="1687" w:author="Donia Jendoubi" w:date="2019-05-21T18:26:00Z">
              <w:rPr>
                <w:rFonts w:asciiTheme="majorBidi" w:hAnsiTheme="majorBidi" w:cstheme="majorBidi"/>
                <w:sz w:val="20"/>
                <w:szCs w:val="20"/>
                <w:lang w:val="en"/>
              </w:rPr>
            </w:rPrChange>
          </w:rPr>
          <w:t>s</w:t>
        </w:r>
      </w:ins>
      <w:ins w:id="1688" w:author="Donia Jendoubi" w:date="2019-05-21T17:45:00Z">
        <w:r w:rsidRPr="008E088B">
          <w:rPr>
            <w:rFonts w:ascii="Book Antiqua" w:hAnsi="Book Antiqua" w:cstheme="majorBidi"/>
            <w:sz w:val="20"/>
            <w:szCs w:val="20"/>
            <w:lang w:val="en"/>
            <w:rPrChange w:id="1689" w:author="Donia Jendoubi" w:date="2019-05-21T18:26:00Z">
              <w:rPr>
                <w:rFonts w:asciiTheme="majorBidi" w:hAnsiTheme="majorBidi" w:cstheme="majorBidi"/>
                <w:sz w:val="20"/>
                <w:szCs w:val="20"/>
                <w:lang w:val="en"/>
              </w:rPr>
            </w:rPrChange>
          </w:rPr>
          <w:t xml:space="preserve">cript for running various steps </w:t>
        </w:r>
      </w:ins>
      <w:proofErr w:type="gramStart"/>
      <w:ins w:id="1690" w:author="Donia Jendoubi" w:date="2019-05-21T17:46:00Z">
        <w:r w:rsidRPr="008E088B">
          <w:rPr>
            <w:rFonts w:ascii="Book Antiqua" w:hAnsi="Book Antiqua" w:cstheme="majorBidi"/>
            <w:sz w:val="20"/>
            <w:szCs w:val="20"/>
            <w:lang w:val="en"/>
            <w:rPrChange w:id="1691" w:author="Donia Jendoubi" w:date="2019-05-21T18:26:00Z">
              <w:rPr>
                <w:rFonts w:asciiTheme="majorBidi" w:hAnsiTheme="majorBidi" w:cstheme="majorBidi"/>
                <w:sz w:val="20"/>
                <w:szCs w:val="20"/>
                <w:lang w:val="en"/>
              </w:rPr>
            </w:rPrChange>
          </w:rPr>
          <w:t>was made</w:t>
        </w:r>
      </w:ins>
      <w:proofErr w:type="gramEnd"/>
      <w:ins w:id="1692" w:author="Donia Jendoubi" w:date="2019-05-21T17:42:00Z">
        <w:r w:rsidRPr="008E088B">
          <w:rPr>
            <w:rFonts w:ascii="Book Antiqua" w:hAnsi="Book Antiqua" w:cstheme="majorBidi"/>
            <w:sz w:val="20"/>
            <w:szCs w:val="20"/>
            <w:lang w:val="en"/>
            <w:rPrChange w:id="1693" w:author="Donia Jendoubi" w:date="2019-05-21T18:26:00Z">
              <w:rPr>
                <w:rFonts w:asciiTheme="majorBidi" w:hAnsiTheme="majorBidi" w:cstheme="majorBidi"/>
                <w:sz w:val="20"/>
                <w:szCs w:val="20"/>
                <w:lang w:val="en"/>
              </w:rPr>
            </w:rPrChange>
          </w:rPr>
          <w:t xml:space="preserve"> in </w:t>
        </w:r>
        <w:proofErr w:type="spellStart"/>
        <w:r w:rsidRPr="008E088B">
          <w:rPr>
            <w:rFonts w:ascii="Book Antiqua" w:hAnsi="Book Antiqua" w:cstheme="majorBidi"/>
            <w:sz w:val="20"/>
            <w:szCs w:val="20"/>
            <w:lang w:val="en"/>
            <w:rPrChange w:id="1694" w:author="Donia Jendoubi" w:date="2019-05-21T18:26:00Z">
              <w:rPr>
                <w:rFonts w:asciiTheme="majorBidi" w:hAnsiTheme="majorBidi" w:cstheme="majorBidi"/>
                <w:sz w:val="20"/>
                <w:szCs w:val="20"/>
                <w:lang w:val="en"/>
              </w:rPr>
            </w:rPrChange>
          </w:rPr>
          <w:t>R</w:t>
        </w:r>
      </w:ins>
      <w:ins w:id="1695" w:author="Donia Jendoubi" w:date="2019-05-21T17:47:00Z">
        <w:r w:rsidRPr="008E088B">
          <w:rPr>
            <w:rFonts w:ascii="Book Antiqua" w:hAnsi="Book Antiqua" w:cstheme="majorBidi"/>
            <w:sz w:val="20"/>
            <w:szCs w:val="20"/>
            <w:lang w:val="en"/>
            <w:rPrChange w:id="1696" w:author="Donia Jendoubi" w:date="2019-05-21T18:26:00Z">
              <w:rPr>
                <w:rFonts w:asciiTheme="majorBidi" w:hAnsiTheme="majorBidi" w:cstheme="majorBidi"/>
                <w:sz w:val="20"/>
                <w:szCs w:val="20"/>
                <w:lang w:val="en"/>
              </w:rPr>
            </w:rPrChange>
          </w:rPr>
          <w:t>Sudio</w:t>
        </w:r>
      </w:ins>
      <w:proofErr w:type="spellEnd"/>
      <w:ins w:id="1697" w:author="Donia Jendoubi" w:date="2019-05-21T17:42:00Z">
        <w:r w:rsidRPr="008E088B">
          <w:rPr>
            <w:rFonts w:ascii="Book Antiqua" w:hAnsi="Book Antiqua" w:cstheme="majorBidi"/>
            <w:sz w:val="20"/>
            <w:szCs w:val="20"/>
            <w:lang w:val="en"/>
            <w:rPrChange w:id="1698" w:author="Donia Jendoubi" w:date="2019-05-21T18:26:00Z">
              <w:rPr>
                <w:rFonts w:asciiTheme="majorBidi" w:hAnsiTheme="majorBidi" w:cstheme="majorBidi"/>
                <w:sz w:val="20"/>
                <w:szCs w:val="20"/>
                <w:lang w:val="en"/>
              </w:rPr>
            </w:rPrChange>
          </w:rPr>
          <w:t xml:space="preserve"> in order to generate the soil spectral library.</w:t>
        </w:r>
      </w:ins>
    </w:p>
    <w:p w:rsidR="008E4947" w:rsidRPr="008E088B" w:rsidRDefault="008A184E">
      <w:pPr>
        <w:pStyle w:val="Heading3"/>
        <w:jc w:val="both"/>
        <w:rPr>
          <w:rFonts w:ascii="Book Antiqua" w:hAnsi="Book Antiqua"/>
          <w:szCs w:val="20"/>
          <w:lang w:val="en"/>
          <w:rPrChange w:id="1699" w:author="Donia Jendoubi" w:date="2019-05-21T18:26:00Z">
            <w:rPr>
              <w:lang w:val="en"/>
            </w:rPr>
          </w:rPrChange>
        </w:rPr>
        <w:pPrChange w:id="1700" w:author="Donia Jendoubi" w:date="2019-05-21T18:26:00Z">
          <w:pPr>
            <w:pStyle w:val="Heading3"/>
          </w:pPr>
        </w:pPrChange>
      </w:pPr>
      <w:r w:rsidRPr="008E088B">
        <w:rPr>
          <w:rFonts w:ascii="Book Antiqua" w:hAnsi="Book Antiqua"/>
          <w:szCs w:val="20"/>
          <w:lang w:val="en"/>
          <w:rPrChange w:id="1701" w:author="Donia Jendoubi" w:date="2019-05-21T18:26:00Z">
            <w:rPr>
              <w:lang w:val="en"/>
            </w:rPr>
          </w:rPrChange>
        </w:rPr>
        <w:t xml:space="preserve">2.2.4. </w:t>
      </w:r>
      <w:r w:rsidR="008E4947" w:rsidRPr="008E088B">
        <w:rPr>
          <w:rFonts w:ascii="Book Antiqua" w:hAnsi="Book Antiqua"/>
          <w:szCs w:val="20"/>
          <w:lang w:val="en"/>
          <w:rPrChange w:id="1702" w:author="Donia Jendoubi" w:date="2019-05-21T18:26:00Z">
            <w:rPr>
              <w:lang w:val="en"/>
            </w:rPr>
          </w:rPrChange>
        </w:rPr>
        <w:t>Statistical analysis</w:t>
      </w:r>
    </w:p>
    <w:p w:rsidR="008E4947" w:rsidRPr="008E088B" w:rsidRDefault="008E4947" w:rsidP="008E088B">
      <w:pPr>
        <w:jc w:val="both"/>
        <w:rPr>
          <w:ins w:id="1703" w:author="Donia Jendoubi" w:date="2019-05-20T18:19:00Z"/>
          <w:rFonts w:ascii="Book Antiqua" w:hAnsi="Book Antiqua" w:cstheme="majorBidi"/>
          <w:sz w:val="20"/>
          <w:szCs w:val="20"/>
          <w:lang w:val="en"/>
          <w:rPrChange w:id="1704" w:author="Donia Jendoubi" w:date="2019-05-21T18:26:00Z">
            <w:rPr>
              <w:ins w:id="1705" w:author="Donia Jendoubi" w:date="2019-05-20T18:19:00Z"/>
              <w:rFonts w:asciiTheme="majorBidi" w:hAnsiTheme="majorBidi" w:cstheme="majorBidi"/>
              <w:sz w:val="20"/>
              <w:szCs w:val="20"/>
              <w:lang w:val="en"/>
            </w:rPr>
          </w:rPrChange>
        </w:rPr>
      </w:pPr>
      <w:r w:rsidRPr="008E088B">
        <w:rPr>
          <w:rFonts w:ascii="Book Antiqua" w:hAnsi="Book Antiqua" w:cstheme="majorBidi"/>
          <w:sz w:val="20"/>
          <w:szCs w:val="20"/>
          <w:lang w:val="en"/>
          <w:rPrChange w:id="1706" w:author="Donia Jendoubi" w:date="2019-05-21T18:26:00Z">
            <w:rPr>
              <w:rFonts w:asciiTheme="majorBidi" w:hAnsiTheme="majorBidi" w:cstheme="majorBidi"/>
              <w:sz w:val="20"/>
              <w:szCs w:val="20"/>
              <w:lang w:val="en"/>
            </w:rPr>
          </w:rPrChange>
        </w:rPr>
        <w:t xml:space="preserve">Regarding soil spectral library analysis, the partial least squares regression (PLS regression) was used in </w:t>
      </w:r>
      <w:proofErr w:type="spellStart"/>
      <w:r w:rsidRPr="008E088B">
        <w:rPr>
          <w:rFonts w:ascii="Book Antiqua" w:hAnsi="Book Antiqua" w:cstheme="majorBidi"/>
          <w:sz w:val="20"/>
          <w:szCs w:val="20"/>
          <w:lang w:val="en"/>
          <w:rPrChange w:id="1707" w:author="Donia Jendoubi" w:date="2019-05-21T18:26:00Z">
            <w:rPr>
              <w:rFonts w:asciiTheme="majorBidi" w:hAnsiTheme="majorBidi" w:cstheme="majorBidi"/>
              <w:sz w:val="20"/>
              <w:szCs w:val="20"/>
              <w:lang w:val="en"/>
            </w:rPr>
          </w:rPrChange>
        </w:rPr>
        <w:t>RStudio</w:t>
      </w:r>
      <w:proofErr w:type="spellEnd"/>
      <w:r w:rsidRPr="008E088B">
        <w:rPr>
          <w:rFonts w:ascii="Book Antiqua" w:hAnsi="Book Antiqua" w:cstheme="majorBidi"/>
          <w:sz w:val="20"/>
          <w:szCs w:val="20"/>
          <w:lang w:val="en"/>
          <w:rPrChange w:id="1708" w:author="Donia Jendoubi" w:date="2019-05-21T18:26:00Z">
            <w:rPr>
              <w:rFonts w:asciiTheme="majorBidi" w:hAnsiTheme="majorBidi" w:cstheme="majorBidi"/>
              <w:sz w:val="20"/>
              <w:szCs w:val="20"/>
              <w:lang w:val="en"/>
            </w:rPr>
          </w:rPrChange>
        </w:rPr>
        <w:t xml:space="preserve"> to validate the spectral prediction model while assessing the coefficient of determination (R2), residual prediction deviation (RPD), and root mean square error of the prediction (RMSEP). </w:t>
      </w:r>
    </w:p>
    <w:p w:rsidR="00AE3B79" w:rsidRPr="008E088B" w:rsidRDefault="00AE3B79" w:rsidP="00123DF7">
      <w:pPr>
        <w:jc w:val="both"/>
        <w:rPr>
          <w:rFonts w:ascii="Book Antiqua" w:hAnsi="Book Antiqua" w:cstheme="majorBidi"/>
          <w:sz w:val="20"/>
          <w:szCs w:val="20"/>
          <w:lang w:val="en"/>
          <w:rPrChange w:id="1709" w:author="Donia Jendoubi" w:date="2019-05-21T18:26:00Z">
            <w:rPr>
              <w:rFonts w:asciiTheme="majorBidi" w:hAnsiTheme="majorBidi" w:cstheme="majorBidi"/>
              <w:sz w:val="20"/>
              <w:szCs w:val="20"/>
              <w:lang w:val="en"/>
            </w:rPr>
          </w:rPrChange>
        </w:rPr>
      </w:pPr>
      <w:ins w:id="1710" w:author="Donia Jendoubi" w:date="2019-05-20T18:19:00Z">
        <w:r w:rsidRPr="008E088B">
          <w:rPr>
            <w:rFonts w:ascii="Book Antiqua" w:hAnsi="Book Antiqua" w:cstheme="majorBidi"/>
            <w:sz w:val="20"/>
            <w:szCs w:val="20"/>
            <w:lang w:val="en"/>
            <w:rPrChange w:id="1711" w:author="Donia Jendoubi" w:date="2019-05-21T18:26:00Z">
              <w:rPr>
                <w:rFonts w:asciiTheme="majorBidi" w:hAnsiTheme="majorBidi" w:cstheme="majorBidi"/>
                <w:sz w:val="20"/>
                <w:szCs w:val="20"/>
                <w:lang w:val="en"/>
              </w:rPr>
            </w:rPrChange>
          </w:rPr>
          <w:t xml:space="preserve">After generating </w:t>
        </w:r>
      </w:ins>
      <w:ins w:id="1712" w:author="Donia Jendoubi" w:date="2019-05-21T17:50:00Z">
        <w:r w:rsidR="00FF3107" w:rsidRPr="008E088B">
          <w:rPr>
            <w:rFonts w:ascii="Book Antiqua" w:hAnsi="Book Antiqua" w:cstheme="majorBidi"/>
            <w:sz w:val="20"/>
            <w:szCs w:val="20"/>
            <w:lang w:val="en"/>
            <w:rPrChange w:id="1713" w:author="Donia Jendoubi" w:date="2019-05-21T18:26:00Z">
              <w:rPr>
                <w:rFonts w:asciiTheme="majorBidi" w:hAnsiTheme="majorBidi" w:cstheme="majorBidi"/>
                <w:sz w:val="20"/>
                <w:szCs w:val="20"/>
                <w:lang w:val="en"/>
              </w:rPr>
            </w:rPrChange>
          </w:rPr>
          <w:t>soil spectral library</w:t>
        </w:r>
      </w:ins>
      <w:ins w:id="1714" w:author="Donia Jendoubi" w:date="2019-05-20T18:19:00Z">
        <w:r w:rsidRPr="008E088B">
          <w:rPr>
            <w:rFonts w:ascii="Book Antiqua" w:hAnsi="Book Antiqua" w:cstheme="majorBidi"/>
            <w:sz w:val="20"/>
            <w:szCs w:val="20"/>
            <w:lang w:val="en"/>
            <w:rPrChange w:id="1715" w:author="Donia Jendoubi" w:date="2019-05-21T18:26:00Z">
              <w:rPr>
                <w:rFonts w:asciiTheme="majorBidi" w:hAnsiTheme="majorBidi" w:cstheme="majorBidi"/>
                <w:sz w:val="20"/>
                <w:szCs w:val="20"/>
                <w:lang w:val="en"/>
              </w:rPr>
            </w:rPrChange>
          </w:rPr>
          <w:t xml:space="preserve">, a test of normality </w:t>
        </w:r>
      </w:ins>
      <w:ins w:id="1716" w:author="Donia Jendoubi" w:date="2019-05-20T18:25:00Z">
        <w:r w:rsidRPr="008E088B">
          <w:rPr>
            <w:rFonts w:ascii="Book Antiqua" w:hAnsi="Book Antiqua" w:cstheme="majorBidi"/>
            <w:sz w:val="20"/>
            <w:szCs w:val="20"/>
            <w:lang w:val="en"/>
            <w:rPrChange w:id="1717" w:author="Donia Jendoubi" w:date="2019-05-21T18:26:00Z">
              <w:rPr>
                <w:rFonts w:asciiTheme="majorBidi" w:hAnsiTheme="majorBidi" w:cstheme="majorBidi"/>
                <w:sz w:val="20"/>
                <w:szCs w:val="20"/>
                <w:lang w:val="en"/>
              </w:rPr>
            </w:rPrChange>
          </w:rPr>
          <w:t xml:space="preserve">based on </w:t>
        </w:r>
      </w:ins>
      <w:ins w:id="1718" w:author="Donia Jendoubi" w:date="2019-05-20T18:29:00Z">
        <w:r w:rsidRPr="008E088B">
          <w:rPr>
            <w:rFonts w:ascii="Book Antiqua" w:hAnsi="Book Antiqua" w:cstheme="majorBidi"/>
            <w:sz w:val="20"/>
            <w:szCs w:val="20"/>
            <w:lang w:val="en"/>
            <w:rPrChange w:id="1719" w:author="Donia Jendoubi" w:date="2019-05-21T18:26:00Z">
              <w:rPr>
                <w:rFonts w:asciiTheme="majorBidi" w:hAnsiTheme="majorBidi" w:cstheme="majorBidi"/>
                <w:sz w:val="20"/>
                <w:szCs w:val="20"/>
                <w:lang w:val="en"/>
              </w:rPr>
            </w:rPrChange>
          </w:rPr>
          <w:t xml:space="preserve">Sullivan </w:t>
        </w:r>
        <w:r w:rsidR="00C96562" w:rsidRPr="008E088B">
          <w:rPr>
            <w:rFonts w:ascii="Book Antiqua" w:hAnsi="Book Antiqua" w:cstheme="majorBidi"/>
            <w:sz w:val="20"/>
            <w:szCs w:val="20"/>
            <w:lang w:val="en"/>
            <w:rPrChange w:id="1720" w:author="Donia Jendoubi" w:date="2019-05-21T18:26:00Z">
              <w:rPr>
                <w:rFonts w:asciiTheme="majorBidi" w:hAnsiTheme="majorBidi" w:cstheme="majorBidi"/>
                <w:sz w:val="20"/>
                <w:szCs w:val="20"/>
                <w:lang w:val="en"/>
              </w:rPr>
            </w:rPrChange>
          </w:rPr>
          <w:t xml:space="preserve">and </w:t>
        </w:r>
        <w:proofErr w:type="spellStart"/>
        <w:r w:rsidR="00C96562" w:rsidRPr="008E088B">
          <w:rPr>
            <w:rFonts w:ascii="Book Antiqua" w:hAnsi="Book Antiqua" w:cstheme="majorBidi"/>
            <w:sz w:val="20"/>
            <w:szCs w:val="20"/>
            <w:lang w:val="en"/>
            <w:rPrChange w:id="1721" w:author="Donia Jendoubi" w:date="2019-05-21T18:26:00Z">
              <w:rPr>
                <w:rFonts w:asciiTheme="majorBidi" w:hAnsiTheme="majorBidi" w:cstheme="majorBidi"/>
                <w:sz w:val="20"/>
                <w:szCs w:val="20"/>
                <w:lang w:val="en"/>
              </w:rPr>
            </w:rPrChange>
          </w:rPr>
          <w:t>Verhoosel</w:t>
        </w:r>
        <w:proofErr w:type="spellEnd"/>
        <w:r w:rsidR="00C96562" w:rsidRPr="008E088B">
          <w:rPr>
            <w:rFonts w:ascii="Book Antiqua" w:hAnsi="Book Antiqua" w:cstheme="majorBidi"/>
            <w:sz w:val="20"/>
            <w:szCs w:val="20"/>
            <w:lang w:val="en"/>
            <w:rPrChange w:id="1722" w:author="Donia Jendoubi" w:date="2019-05-21T18:26:00Z">
              <w:rPr>
                <w:rFonts w:asciiTheme="majorBidi" w:hAnsiTheme="majorBidi" w:cstheme="majorBidi"/>
                <w:sz w:val="20"/>
                <w:szCs w:val="20"/>
                <w:lang w:val="en"/>
              </w:rPr>
            </w:rPrChange>
          </w:rPr>
          <w:t xml:space="preserve"> </w:t>
        </w:r>
      </w:ins>
      <w:ins w:id="1723" w:author="Donia Jendoubi" w:date="2019-05-20T18:31:00Z">
        <w:r w:rsidR="00C96562" w:rsidRPr="008E088B">
          <w:rPr>
            <w:rFonts w:ascii="Book Antiqua" w:hAnsi="Book Antiqua" w:cstheme="majorBidi"/>
            <w:sz w:val="20"/>
            <w:szCs w:val="20"/>
            <w:lang w:val="en"/>
            <w:rPrChange w:id="1724" w:author="Donia Jendoubi" w:date="2019-05-21T18:26:00Z">
              <w:rPr>
                <w:rFonts w:asciiTheme="majorBidi" w:hAnsiTheme="majorBidi" w:cstheme="majorBidi"/>
                <w:sz w:val="20"/>
                <w:szCs w:val="20"/>
                <w:lang w:val="en"/>
              </w:rPr>
            </w:rPrChange>
          </w:rPr>
          <w:t>(</w:t>
        </w:r>
      </w:ins>
      <w:ins w:id="1725" w:author="Donia Jendoubi" w:date="2019-05-20T18:29:00Z">
        <w:r w:rsidR="00C96562" w:rsidRPr="008E088B">
          <w:rPr>
            <w:rFonts w:ascii="Book Antiqua" w:hAnsi="Book Antiqua" w:cstheme="majorBidi"/>
            <w:sz w:val="20"/>
            <w:szCs w:val="20"/>
            <w:lang w:val="en"/>
            <w:rPrChange w:id="1726" w:author="Donia Jendoubi" w:date="2019-05-21T18:26:00Z">
              <w:rPr>
                <w:rFonts w:asciiTheme="majorBidi" w:hAnsiTheme="majorBidi" w:cstheme="majorBidi"/>
                <w:sz w:val="20"/>
                <w:szCs w:val="20"/>
                <w:lang w:val="en"/>
              </w:rPr>
            </w:rPrChange>
          </w:rPr>
          <w:t>2013</w:t>
        </w:r>
      </w:ins>
      <w:ins w:id="1727" w:author="Donia Jendoubi" w:date="2019-05-20T18:31:00Z">
        <w:r w:rsidR="00C96562" w:rsidRPr="008E088B">
          <w:rPr>
            <w:rFonts w:ascii="Book Antiqua" w:hAnsi="Book Antiqua" w:cstheme="majorBidi"/>
            <w:sz w:val="20"/>
            <w:szCs w:val="20"/>
            <w:lang w:val="en"/>
            <w:rPrChange w:id="1728" w:author="Donia Jendoubi" w:date="2019-05-21T18:26:00Z">
              <w:rPr>
                <w:rFonts w:asciiTheme="majorBidi" w:hAnsiTheme="majorBidi" w:cstheme="majorBidi"/>
                <w:sz w:val="20"/>
                <w:szCs w:val="20"/>
                <w:lang w:val="en"/>
              </w:rPr>
            </w:rPrChange>
          </w:rPr>
          <w:t>)</w:t>
        </w:r>
      </w:ins>
      <w:ins w:id="1729" w:author="Donia Jendoubi" w:date="2019-05-20T18:29:00Z">
        <w:r w:rsidR="00C96562" w:rsidRPr="008E088B">
          <w:rPr>
            <w:rFonts w:ascii="Book Antiqua" w:hAnsi="Book Antiqua" w:cstheme="majorBidi"/>
            <w:sz w:val="20"/>
            <w:szCs w:val="20"/>
            <w:lang w:val="en"/>
            <w:rPrChange w:id="1730" w:author="Donia Jendoubi" w:date="2019-05-21T18:26:00Z">
              <w:rPr>
                <w:rFonts w:asciiTheme="majorBidi" w:hAnsiTheme="majorBidi" w:cstheme="majorBidi"/>
                <w:sz w:val="20"/>
                <w:szCs w:val="20"/>
                <w:lang w:val="en"/>
              </w:rPr>
            </w:rPrChange>
          </w:rPr>
          <w:t xml:space="preserve">, </w:t>
        </w:r>
      </w:ins>
      <w:proofErr w:type="gramStart"/>
      <w:ins w:id="1731" w:author="Donia Jendoubi" w:date="2019-05-20T18:19:00Z">
        <w:r w:rsidRPr="008E088B">
          <w:rPr>
            <w:rFonts w:ascii="Book Antiqua" w:hAnsi="Book Antiqua" w:cstheme="majorBidi"/>
            <w:sz w:val="20"/>
            <w:szCs w:val="20"/>
            <w:lang w:val="en"/>
            <w:rPrChange w:id="1732" w:author="Donia Jendoubi" w:date="2019-05-21T18:26:00Z">
              <w:rPr>
                <w:rFonts w:asciiTheme="majorBidi" w:hAnsiTheme="majorBidi" w:cstheme="majorBidi"/>
                <w:sz w:val="20"/>
                <w:szCs w:val="20"/>
                <w:lang w:val="en"/>
              </w:rPr>
            </w:rPrChange>
          </w:rPr>
          <w:t>was carried out</w:t>
        </w:r>
        <w:proofErr w:type="gramEnd"/>
        <w:r w:rsidRPr="008E088B">
          <w:rPr>
            <w:rFonts w:ascii="Book Antiqua" w:hAnsi="Book Antiqua" w:cstheme="majorBidi"/>
            <w:sz w:val="20"/>
            <w:szCs w:val="20"/>
            <w:lang w:val="en"/>
            <w:rPrChange w:id="1733" w:author="Donia Jendoubi" w:date="2019-05-21T18:26:00Z">
              <w:rPr>
                <w:rFonts w:asciiTheme="majorBidi" w:hAnsiTheme="majorBidi" w:cstheme="majorBidi"/>
                <w:sz w:val="20"/>
                <w:szCs w:val="20"/>
                <w:lang w:val="en"/>
              </w:rPr>
            </w:rPrChange>
          </w:rPr>
          <w:t xml:space="preserve"> in order to check the normality distri</w:t>
        </w:r>
      </w:ins>
      <w:ins w:id="1734" w:author="Donia Jendoubi" w:date="2019-05-20T18:21:00Z">
        <w:r w:rsidRPr="008E088B">
          <w:rPr>
            <w:rFonts w:ascii="Book Antiqua" w:hAnsi="Book Antiqua" w:cstheme="majorBidi"/>
            <w:sz w:val="20"/>
            <w:szCs w:val="20"/>
            <w:lang w:val="en"/>
            <w:rPrChange w:id="1735" w:author="Donia Jendoubi" w:date="2019-05-21T18:26:00Z">
              <w:rPr>
                <w:rFonts w:asciiTheme="majorBidi" w:hAnsiTheme="majorBidi" w:cstheme="majorBidi"/>
                <w:sz w:val="20"/>
                <w:szCs w:val="20"/>
                <w:lang w:val="en"/>
              </w:rPr>
            </w:rPrChange>
          </w:rPr>
          <w:t>bution of the data.</w:t>
        </w:r>
      </w:ins>
    </w:p>
    <w:p w:rsidR="0017709C" w:rsidRDefault="0017709C" w:rsidP="00663B1C">
      <w:pPr>
        <w:jc w:val="both"/>
        <w:rPr>
          <w:ins w:id="1736" w:author="Donia Jendoubi" w:date="2019-05-22T09:48:00Z"/>
          <w:rFonts w:ascii="Book Antiqua" w:hAnsi="Book Antiqua" w:cstheme="majorBidi"/>
          <w:sz w:val="20"/>
          <w:szCs w:val="20"/>
          <w:lang w:val="en"/>
        </w:rPr>
      </w:pPr>
      <w:ins w:id="1737" w:author="Donia Jendoubi" w:date="2019-05-22T09:48:00Z">
        <w:r w:rsidRPr="0017709C">
          <w:rPr>
            <w:rFonts w:ascii="Book Antiqua" w:hAnsi="Book Antiqua" w:cstheme="majorBidi"/>
            <w:sz w:val="20"/>
            <w:szCs w:val="20"/>
            <w:lang w:val="en"/>
          </w:rPr>
          <w:t xml:space="preserve">The Statistical Package for the Social Sciences (SPSS 20.0) software </w:t>
        </w:r>
        <w:proofErr w:type="gramStart"/>
        <w:r w:rsidRPr="0017709C">
          <w:rPr>
            <w:rFonts w:ascii="Book Antiqua" w:hAnsi="Book Antiqua" w:cstheme="majorBidi"/>
            <w:sz w:val="20"/>
            <w:szCs w:val="20"/>
            <w:lang w:val="en"/>
          </w:rPr>
          <w:t>was used</w:t>
        </w:r>
        <w:proofErr w:type="gramEnd"/>
        <w:r w:rsidRPr="0017709C">
          <w:rPr>
            <w:rFonts w:ascii="Book Antiqua" w:hAnsi="Book Antiqua" w:cstheme="majorBidi"/>
            <w:sz w:val="20"/>
            <w:szCs w:val="20"/>
            <w:lang w:val="en"/>
          </w:rPr>
          <w:t xml:space="preserve"> in order to compare the averages obtained under the different factors. The variance analyses and the multiple comparisons (MANOVA test) has been achieved to determine the effect of the different factors (land use, slope and aspe</w:t>
        </w:r>
        <w:r w:rsidR="00663B1C">
          <w:rPr>
            <w:rFonts w:ascii="Book Antiqua" w:hAnsi="Book Antiqua" w:cstheme="majorBidi"/>
            <w:sz w:val="20"/>
            <w:szCs w:val="20"/>
            <w:lang w:val="en"/>
          </w:rPr>
          <w:t>ct) on the variation of the SOC</w:t>
        </w:r>
        <w:r w:rsidRPr="0017709C">
          <w:rPr>
            <w:rFonts w:ascii="Book Antiqua" w:hAnsi="Book Antiqua" w:cstheme="majorBidi"/>
            <w:sz w:val="20"/>
            <w:szCs w:val="20"/>
            <w:lang w:val="en"/>
          </w:rPr>
          <w:t xml:space="preserve">. Results are significant when p&lt; 0.05. The interaction effect between the factors </w:t>
        </w:r>
        <w:proofErr w:type="gramStart"/>
        <w:r w:rsidRPr="0017709C">
          <w:rPr>
            <w:rFonts w:ascii="Book Antiqua" w:hAnsi="Book Antiqua" w:cstheme="majorBidi"/>
            <w:sz w:val="20"/>
            <w:szCs w:val="20"/>
            <w:lang w:val="en"/>
          </w:rPr>
          <w:t>was tested</w:t>
        </w:r>
        <w:proofErr w:type="gramEnd"/>
        <w:r w:rsidRPr="0017709C">
          <w:rPr>
            <w:rFonts w:ascii="Book Antiqua" w:hAnsi="Book Antiqua" w:cstheme="majorBidi"/>
            <w:sz w:val="20"/>
            <w:szCs w:val="20"/>
            <w:lang w:val="en"/>
          </w:rPr>
          <w:t xml:space="preserve"> by the technique of split file. In fact, the results </w:t>
        </w:r>
        <w:proofErr w:type="gramStart"/>
        <w:r w:rsidRPr="0017709C">
          <w:rPr>
            <w:rFonts w:ascii="Book Antiqua" w:hAnsi="Book Antiqua" w:cstheme="majorBidi"/>
            <w:sz w:val="20"/>
            <w:szCs w:val="20"/>
            <w:lang w:val="en"/>
          </w:rPr>
          <w:t>were grouped</w:t>
        </w:r>
        <w:proofErr w:type="gramEnd"/>
        <w:r w:rsidRPr="0017709C">
          <w:rPr>
            <w:rFonts w:ascii="Book Antiqua" w:hAnsi="Book Antiqua" w:cstheme="majorBidi"/>
            <w:sz w:val="20"/>
            <w:szCs w:val="20"/>
            <w:lang w:val="en"/>
          </w:rPr>
          <w:t xml:space="preserve"> according to the land use factor and the effect of the slope and aspect were tested in each land use value.   </w:t>
        </w:r>
      </w:ins>
    </w:p>
    <w:p w:rsidR="008E4947" w:rsidRPr="008E088B" w:rsidRDefault="008E4947" w:rsidP="00123DF7">
      <w:pPr>
        <w:jc w:val="both"/>
        <w:rPr>
          <w:rFonts w:ascii="Book Antiqua" w:hAnsi="Book Antiqua" w:cstheme="majorBidi"/>
          <w:sz w:val="20"/>
          <w:szCs w:val="20"/>
          <w:lang w:val="en"/>
          <w:rPrChange w:id="1738" w:author="Donia Jendoubi" w:date="2019-05-21T18:26:00Z">
            <w:rPr>
              <w:rFonts w:asciiTheme="majorBidi" w:hAnsiTheme="majorBidi" w:cstheme="majorBidi"/>
              <w:sz w:val="20"/>
              <w:szCs w:val="20"/>
              <w:lang w:val="en"/>
            </w:rPr>
          </w:rPrChange>
        </w:rPr>
      </w:pPr>
      <w:del w:id="1739" w:author="Donia Jendoubi" w:date="2019-05-22T09:49:00Z">
        <w:r w:rsidRPr="008E088B" w:rsidDel="0017709C">
          <w:rPr>
            <w:rFonts w:ascii="Book Antiqua" w:hAnsi="Book Antiqua" w:cstheme="majorBidi"/>
            <w:sz w:val="20"/>
            <w:szCs w:val="20"/>
            <w:lang w:val="en"/>
            <w:rPrChange w:id="1740" w:author="Donia Jendoubi" w:date="2019-05-21T18:26:00Z">
              <w:rPr>
                <w:rFonts w:asciiTheme="majorBidi" w:hAnsiTheme="majorBidi" w:cstheme="majorBidi"/>
                <w:sz w:val="20"/>
                <w:szCs w:val="20"/>
                <w:lang w:val="en"/>
              </w:rPr>
            </w:rPrChange>
          </w:rPr>
          <w:delText xml:space="preserve">Variables for each sample were computed using analysis </w:delText>
        </w:r>
      </w:del>
      <w:del w:id="1741" w:author="Donia Jendoubi" w:date="2019-05-21T16:57:00Z">
        <w:r w:rsidRPr="008E088B" w:rsidDel="00EC7135">
          <w:rPr>
            <w:rFonts w:ascii="Book Antiqua" w:hAnsi="Book Antiqua" w:cstheme="majorBidi"/>
            <w:sz w:val="20"/>
            <w:szCs w:val="20"/>
            <w:lang w:val="en"/>
            <w:rPrChange w:id="1742" w:author="Donia Jendoubi" w:date="2019-05-21T18:26:00Z">
              <w:rPr>
                <w:rFonts w:asciiTheme="majorBidi" w:hAnsiTheme="majorBidi" w:cstheme="majorBidi"/>
                <w:sz w:val="20"/>
                <w:szCs w:val="20"/>
                <w:lang w:val="en"/>
              </w:rPr>
            </w:rPrChange>
          </w:rPr>
          <w:delText xml:space="preserve">of variance </w:delText>
        </w:r>
      </w:del>
      <w:del w:id="1743" w:author="Donia Jendoubi" w:date="2019-05-22T09:49:00Z">
        <w:r w:rsidRPr="008E088B" w:rsidDel="0017709C">
          <w:rPr>
            <w:rFonts w:ascii="Book Antiqua" w:hAnsi="Book Antiqua" w:cstheme="majorBidi"/>
            <w:sz w:val="20"/>
            <w:szCs w:val="20"/>
            <w:lang w:val="en"/>
            <w:rPrChange w:id="1744" w:author="Donia Jendoubi" w:date="2019-05-21T18:26:00Z">
              <w:rPr>
                <w:rFonts w:asciiTheme="majorBidi" w:hAnsiTheme="majorBidi" w:cstheme="majorBidi"/>
                <w:sz w:val="20"/>
                <w:szCs w:val="20"/>
                <w:lang w:val="en"/>
              </w:rPr>
            </w:rPrChange>
          </w:rPr>
          <w:delText xml:space="preserve">(ANOVA) in order to determine which factors significantly affect (sig. &lt;0.05) the SOC variation. The statistical </w:delText>
        </w:r>
        <w:r w:rsidR="003115C3" w:rsidRPr="008E088B" w:rsidDel="0017709C">
          <w:rPr>
            <w:rFonts w:ascii="Book Antiqua" w:hAnsi="Book Antiqua" w:cstheme="majorBidi"/>
            <w:sz w:val="20"/>
            <w:szCs w:val="20"/>
            <w:lang w:val="en"/>
            <w:rPrChange w:id="1745" w:author="Donia Jendoubi" w:date="2019-05-21T18:26:00Z">
              <w:rPr>
                <w:rFonts w:asciiTheme="majorBidi" w:hAnsiTheme="majorBidi" w:cstheme="majorBidi"/>
                <w:sz w:val="20"/>
                <w:szCs w:val="20"/>
                <w:lang w:val="en"/>
              </w:rPr>
            </w:rPrChange>
          </w:rPr>
          <w:delText>investigation</w:delText>
        </w:r>
        <w:r w:rsidRPr="008E088B" w:rsidDel="0017709C">
          <w:rPr>
            <w:rFonts w:ascii="Book Antiqua" w:hAnsi="Book Antiqua" w:cstheme="majorBidi"/>
            <w:sz w:val="20"/>
            <w:szCs w:val="20"/>
            <w:lang w:val="en"/>
            <w:rPrChange w:id="1746" w:author="Donia Jendoubi" w:date="2019-05-21T18:26:00Z">
              <w:rPr>
                <w:rFonts w:asciiTheme="majorBidi" w:hAnsiTheme="majorBidi" w:cstheme="majorBidi"/>
                <w:sz w:val="20"/>
                <w:szCs w:val="20"/>
                <w:lang w:val="en"/>
              </w:rPr>
            </w:rPrChange>
          </w:rPr>
          <w:delText xml:space="preserve"> was performed using SPSS software. </w:delText>
        </w:r>
      </w:del>
      <w:r w:rsidRPr="008E088B">
        <w:rPr>
          <w:rFonts w:ascii="Book Antiqua" w:hAnsi="Book Antiqua" w:cstheme="majorBidi"/>
          <w:sz w:val="20"/>
          <w:szCs w:val="20"/>
          <w:lang w:val="en"/>
          <w:rPrChange w:id="1747" w:author="Donia Jendoubi" w:date="2019-05-21T18:26:00Z">
            <w:rPr>
              <w:rFonts w:asciiTheme="majorBidi" w:hAnsiTheme="majorBidi" w:cstheme="majorBidi"/>
              <w:sz w:val="20"/>
              <w:szCs w:val="20"/>
              <w:lang w:val="en"/>
            </w:rPr>
          </w:rPrChange>
        </w:rPr>
        <w:t xml:space="preserve">Results </w:t>
      </w:r>
      <w:proofErr w:type="gramStart"/>
      <w:r w:rsidRPr="008E088B">
        <w:rPr>
          <w:rFonts w:ascii="Book Antiqua" w:hAnsi="Book Antiqua" w:cstheme="majorBidi"/>
          <w:sz w:val="20"/>
          <w:szCs w:val="20"/>
          <w:lang w:val="en"/>
          <w:rPrChange w:id="1748" w:author="Donia Jendoubi" w:date="2019-05-21T18:26:00Z">
            <w:rPr>
              <w:rFonts w:asciiTheme="majorBidi" w:hAnsiTheme="majorBidi" w:cstheme="majorBidi"/>
              <w:sz w:val="20"/>
              <w:szCs w:val="20"/>
              <w:lang w:val="en"/>
            </w:rPr>
          </w:rPrChange>
        </w:rPr>
        <w:t>were presented</w:t>
      </w:r>
      <w:proofErr w:type="gramEnd"/>
      <w:r w:rsidRPr="008E088B">
        <w:rPr>
          <w:rFonts w:ascii="Book Antiqua" w:hAnsi="Book Antiqua" w:cstheme="majorBidi"/>
          <w:sz w:val="20"/>
          <w:szCs w:val="20"/>
          <w:lang w:val="en"/>
          <w:rPrChange w:id="1749" w:author="Donia Jendoubi" w:date="2019-05-21T18:26:00Z">
            <w:rPr>
              <w:rFonts w:asciiTheme="majorBidi" w:hAnsiTheme="majorBidi" w:cstheme="majorBidi"/>
              <w:sz w:val="20"/>
              <w:szCs w:val="20"/>
              <w:lang w:val="en"/>
            </w:rPr>
          </w:rPrChange>
        </w:rPr>
        <w:t xml:space="preserve"> in histograms using </w:t>
      </w:r>
      <w:ins w:id="1750" w:author="Donia Jendoubi" w:date="2019-05-21T17:27:00Z">
        <w:r w:rsidR="00AC6045" w:rsidRPr="008E088B">
          <w:rPr>
            <w:rFonts w:ascii="Book Antiqua" w:hAnsi="Book Antiqua" w:cstheme="majorBidi"/>
            <w:sz w:val="20"/>
            <w:szCs w:val="20"/>
            <w:lang w:val="en"/>
            <w:rPrChange w:id="1751" w:author="Donia Jendoubi" w:date="2019-05-21T18:26:00Z">
              <w:rPr>
                <w:rFonts w:asciiTheme="majorBidi" w:hAnsiTheme="majorBidi" w:cstheme="majorBidi"/>
                <w:sz w:val="20"/>
                <w:szCs w:val="20"/>
                <w:lang w:val="en"/>
              </w:rPr>
            </w:rPrChange>
          </w:rPr>
          <w:t>E</w:t>
        </w:r>
      </w:ins>
      <w:del w:id="1752" w:author="Donia Jendoubi" w:date="2019-05-21T17:27:00Z">
        <w:r w:rsidRPr="008E088B" w:rsidDel="00AC6045">
          <w:rPr>
            <w:rFonts w:ascii="Book Antiqua" w:hAnsi="Book Antiqua" w:cstheme="majorBidi"/>
            <w:sz w:val="20"/>
            <w:szCs w:val="20"/>
            <w:lang w:val="en"/>
            <w:rPrChange w:id="1753" w:author="Donia Jendoubi" w:date="2019-05-21T18:26:00Z">
              <w:rPr>
                <w:rFonts w:asciiTheme="majorBidi" w:hAnsiTheme="majorBidi" w:cstheme="majorBidi"/>
                <w:sz w:val="20"/>
                <w:szCs w:val="20"/>
                <w:lang w:val="en"/>
              </w:rPr>
            </w:rPrChange>
          </w:rPr>
          <w:delText>e</w:delText>
        </w:r>
      </w:del>
      <w:r w:rsidRPr="008E088B">
        <w:rPr>
          <w:rFonts w:ascii="Book Antiqua" w:hAnsi="Book Antiqua" w:cstheme="majorBidi"/>
          <w:sz w:val="20"/>
          <w:szCs w:val="20"/>
          <w:lang w:val="en"/>
          <w:rPrChange w:id="1754" w:author="Donia Jendoubi" w:date="2019-05-21T18:26:00Z">
            <w:rPr>
              <w:rFonts w:asciiTheme="majorBidi" w:hAnsiTheme="majorBidi" w:cstheme="majorBidi"/>
              <w:sz w:val="20"/>
              <w:szCs w:val="20"/>
              <w:lang w:val="en"/>
            </w:rPr>
          </w:rPrChange>
        </w:rPr>
        <w:t>xcel</w:t>
      </w:r>
      <w:ins w:id="1755" w:author="Donia Jendoubi" w:date="2019-05-21T17:27:00Z">
        <w:r w:rsidR="00AC6045" w:rsidRPr="008E088B">
          <w:rPr>
            <w:rFonts w:ascii="Book Antiqua" w:hAnsi="Book Antiqua" w:cstheme="majorBidi"/>
            <w:sz w:val="20"/>
            <w:szCs w:val="20"/>
            <w:lang w:val="en"/>
            <w:rPrChange w:id="1756" w:author="Donia Jendoubi" w:date="2019-05-21T18:26:00Z">
              <w:rPr>
                <w:rFonts w:asciiTheme="majorBidi" w:hAnsiTheme="majorBidi" w:cstheme="majorBidi"/>
                <w:sz w:val="20"/>
                <w:szCs w:val="20"/>
                <w:lang w:val="en"/>
              </w:rPr>
            </w:rPrChange>
          </w:rPr>
          <w:t xml:space="preserve"> XLSTAT</w:t>
        </w:r>
      </w:ins>
      <w:r w:rsidRPr="008E088B">
        <w:rPr>
          <w:rFonts w:ascii="Book Antiqua" w:hAnsi="Book Antiqua" w:cstheme="majorBidi"/>
          <w:sz w:val="20"/>
          <w:szCs w:val="20"/>
          <w:lang w:val="en"/>
          <w:rPrChange w:id="1757" w:author="Donia Jendoubi" w:date="2019-05-21T18:26:00Z">
            <w:rPr>
              <w:rFonts w:asciiTheme="majorBidi" w:hAnsiTheme="majorBidi" w:cstheme="majorBidi"/>
              <w:sz w:val="20"/>
              <w:szCs w:val="20"/>
              <w:lang w:val="en"/>
            </w:rPr>
          </w:rPrChange>
        </w:rPr>
        <w:t xml:space="preserve">. We then assessed the variation of SOC under the different selected factors. </w:t>
      </w:r>
    </w:p>
    <w:p w:rsidR="008E4947" w:rsidRPr="008E088B" w:rsidRDefault="008A184E">
      <w:pPr>
        <w:pStyle w:val="Heading1"/>
        <w:jc w:val="both"/>
        <w:rPr>
          <w:rFonts w:ascii="Book Antiqua" w:hAnsi="Book Antiqua"/>
          <w:szCs w:val="20"/>
          <w:rPrChange w:id="1758" w:author="Donia Jendoubi" w:date="2019-05-21T18:26:00Z">
            <w:rPr/>
          </w:rPrChange>
        </w:rPr>
        <w:pPrChange w:id="1759" w:author="Donia Jendoubi" w:date="2019-05-21T18:26:00Z">
          <w:pPr>
            <w:pStyle w:val="Heading1"/>
          </w:pPr>
        </w:pPrChange>
      </w:pPr>
      <w:r w:rsidRPr="008E088B">
        <w:rPr>
          <w:rFonts w:ascii="Book Antiqua" w:hAnsi="Book Antiqua"/>
          <w:szCs w:val="20"/>
          <w:rPrChange w:id="1760" w:author="Donia Jendoubi" w:date="2019-05-21T18:26:00Z">
            <w:rPr/>
          </w:rPrChange>
        </w:rPr>
        <w:t xml:space="preserve">3. </w:t>
      </w:r>
      <w:r w:rsidR="008E4947" w:rsidRPr="008E088B">
        <w:rPr>
          <w:rFonts w:ascii="Book Antiqua" w:hAnsi="Book Antiqua"/>
          <w:szCs w:val="20"/>
          <w:rPrChange w:id="1761" w:author="Donia Jendoubi" w:date="2019-05-21T18:26:00Z">
            <w:rPr/>
          </w:rPrChange>
        </w:rPr>
        <w:t xml:space="preserve">Results </w:t>
      </w:r>
    </w:p>
    <w:p w:rsidR="008E4947" w:rsidRPr="008E088B" w:rsidRDefault="008A184E">
      <w:pPr>
        <w:pStyle w:val="Heading2"/>
        <w:jc w:val="both"/>
        <w:rPr>
          <w:rFonts w:ascii="Book Antiqua" w:hAnsi="Book Antiqua"/>
          <w:szCs w:val="20"/>
          <w:lang w:val="en"/>
          <w:rPrChange w:id="1762" w:author="Donia Jendoubi" w:date="2019-05-21T18:26:00Z">
            <w:rPr>
              <w:lang w:val="en"/>
            </w:rPr>
          </w:rPrChange>
        </w:rPr>
        <w:pPrChange w:id="1763" w:author="Donia Jendoubi" w:date="2019-05-21T18:26:00Z">
          <w:pPr>
            <w:pStyle w:val="Heading2"/>
          </w:pPr>
        </w:pPrChange>
      </w:pPr>
      <w:r w:rsidRPr="008E088B">
        <w:rPr>
          <w:rFonts w:ascii="Book Antiqua" w:hAnsi="Book Antiqua"/>
          <w:szCs w:val="20"/>
          <w:lang w:val="en"/>
          <w:rPrChange w:id="1764" w:author="Donia Jendoubi" w:date="2019-05-21T18:26:00Z">
            <w:rPr>
              <w:lang w:val="en"/>
            </w:rPr>
          </w:rPrChange>
        </w:rPr>
        <w:t xml:space="preserve">3.1. </w:t>
      </w:r>
      <w:r w:rsidR="008E4947" w:rsidRPr="008E088B">
        <w:rPr>
          <w:rFonts w:ascii="Book Antiqua" w:hAnsi="Book Antiqua"/>
          <w:szCs w:val="20"/>
          <w:lang w:val="en"/>
          <w:rPrChange w:id="1765" w:author="Donia Jendoubi" w:date="2019-05-21T18:26:00Z">
            <w:rPr>
              <w:lang w:val="en"/>
            </w:rPr>
          </w:rPrChange>
        </w:rPr>
        <w:t xml:space="preserve">Soil spectral library as an integrative indicator of soil quality </w:t>
      </w:r>
    </w:p>
    <w:p w:rsidR="008E4947" w:rsidRPr="008E088B" w:rsidRDefault="008E4947" w:rsidP="008E088B">
      <w:pPr>
        <w:jc w:val="both"/>
        <w:rPr>
          <w:rFonts w:ascii="Book Antiqua" w:hAnsi="Book Antiqua" w:cstheme="majorBidi"/>
          <w:sz w:val="20"/>
          <w:szCs w:val="20"/>
          <w:lang w:val="en"/>
          <w:rPrChange w:id="1766" w:author="Donia Jendoubi" w:date="2019-05-21T18:26:00Z">
            <w:rPr>
              <w:rFonts w:asciiTheme="majorBidi" w:hAnsiTheme="majorBidi" w:cstheme="majorBidi"/>
              <w:sz w:val="20"/>
              <w:szCs w:val="20"/>
              <w:lang w:val="en"/>
            </w:rPr>
          </w:rPrChange>
        </w:rPr>
      </w:pPr>
      <w:moveFromRangeStart w:id="1767" w:author="Donia Jendoubi" w:date="2019-05-20T18:32:00Z" w:name="move9269550"/>
      <w:moveFrom w:id="1768" w:author="Donia Jendoubi" w:date="2019-05-20T18:32:00Z">
        <w:r w:rsidRPr="008E088B" w:rsidDel="00C96562">
          <w:rPr>
            <w:rFonts w:ascii="Book Antiqua" w:hAnsi="Book Antiqua" w:cstheme="majorBidi"/>
            <w:sz w:val="20"/>
            <w:szCs w:val="20"/>
            <w:lang w:val="en"/>
            <w:rPrChange w:id="1769" w:author="Donia Jendoubi" w:date="2019-05-21T18:26:00Z">
              <w:rPr>
                <w:rFonts w:asciiTheme="majorBidi" w:hAnsiTheme="majorBidi" w:cstheme="majorBidi"/>
                <w:sz w:val="20"/>
                <w:szCs w:val="20"/>
                <w:lang w:val="en"/>
              </w:rPr>
            </w:rPrChange>
          </w:rPr>
          <w:t>For a sample set of the case study, SOC analysis was c</w:t>
        </w:r>
        <w:r w:rsidR="003115C3" w:rsidRPr="008E088B" w:rsidDel="00C96562">
          <w:rPr>
            <w:rFonts w:ascii="Book Antiqua" w:hAnsi="Book Antiqua" w:cstheme="majorBidi"/>
            <w:sz w:val="20"/>
            <w:szCs w:val="20"/>
            <w:lang w:val="en"/>
            <w:rPrChange w:id="1770" w:author="Donia Jendoubi" w:date="2019-05-21T18:26:00Z">
              <w:rPr>
                <w:rFonts w:asciiTheme="majorBidi" w:hAnsiTheme="majorBidi" w:cstheme="majorBidi"/>
                <w:sz w:val="20"/>
                <w:szCs w:val="20"/>
                <w:lang w:val="en"/>
              </w:rPr>
            </w:rPrChange>
          </w:rPr>
          <w:t>arried out</w:t>
        </w:r>
        <w:r w:rsidRPr="008E088B" w:rsidDel="00C96562">
          <w:rPr>
            <w:rFonts w:ascii="Book Antiqua" w:hAnsi="Book Antiqua" w:cstheme="majorBidi"/>
            <w:sz w:val="20"/>
            <w:szCs w:val="20"/>
            <w:lang w:val="en"/>
            <w:rPrChange w:id="1771" w:author="Donia Jendoubi" w:date="2019-05-21T18:26:00Z">
              <w:rPr>
                <w:rFonts w:asciiTheme="majorBidi" w:hAnsiTheme="majorBidi" w:cstheme="majorBidi"/>
                <w:sz w:val="20"/>
                <w:szCs w:val="20"/>
                <w:lang w:val="en"/>
              </w:rPr>
            </w:rPrChange>
          </w:rPr>
          <w:t xml:space="preserve"> at the laboratory of the Institute of Geography at University of Bern. SOC value measured in chemical analysis (CN elemental analysis) was used to validate SOC model prediction. </w:t>
        </w:r>
      </w:moveFrom>
      <w:moveFromRangeEnd w:id="1767"/>
      <w:r w:rsidRPr="008E088B">
        <w:rPr>
          <w:rFonts w:ascii="Book Antiqua" w:hAnsi="Book Antiqua" w:cstheme="majorBidi"/>
          <w:sz w:val="20"/>
          <w:szCs w:val="20"/>
          <w:lang w:val="en"/>
          <w:rPrChange w:id="1772" w:author="Donia Jendoubi" w:date="2019-05-21T18:26:00Z">
            <w:rPr>
              <w:rFonts w:asciiTheme="majorBidi" w:hAnsiTheme="majorBidi" w:cstheme="majorBidi"/>
              <w:sz w:val="20"/>
              <w:szCs w:val="20"/>
              <w:lang w:val="en"/>
            </w:rPr>
          </w:rPrChange>
        </w:rPr>
        <w:t xml:space="preserve">These SOC contents </w:t>
      </w:r>
      <w:proofErr w:type="gramStart"/>
      <w:r w:rsidRPr="008E088B">
        <w:rPr>
          <w:rFonts w:ascii="Book Antiqua" w:hAnsi="Book Antiqua" w:cstheme="majorBidi"/>
          <w:sz w:val="20"/>
          <w:szCs w:val="20"/>
          <w:lang w:val="en"/>
          <w:rPrChange w:id="1773" w:author="Donia Jendoubi" w:date="2019-05-21T18:26:00Z">
            <w:rPr>
              <w:rFonts w:asciiTheme="majorBidi" w:hAnsiTheme="majorBidi" w:cstheme="majorBidi"/>
              <w:sz w:val="20"/>
              <w:szCs w:val="20"/>
              <w:lang w:val="en"/>
            </w:rPr>
          </w:rPrChange>
        </w:rPr>
        <w:t>were plotted</w:t>
      </w:r>
      <w:proofErr w:type="gramEnd"/>
      <w:r w:rsidRPr="008E088B">
        <w:rPr>
          <w:rFonts w:ascii="Book Antiqua" w:hAnsi="Book Antiqua" w:cstheme="majorBidi"/>
          <w:sz w:val="20"/>
          <w:szCs w:val="20"/>
          <w:lang w:val="en"/>
          <w:rPrChange w:id="1774" w:author="Donia Jendoubi" w:date="2019-05-21T18:26:00Z">
            <w:rPr>
              <w:rFonts w:asciiTheme="majorBidi" w:hAnsiTheme="majorBidi" w:cstheme="majorBidi"/>
              <w:sz w:val="20"/>
              <w:szCs w:val="20"/>
              <w:lang w:val="en"/>
            </w:rPr>
          </w:rPrChange>
        </w:rPr>
        <w:t xml:space="preserve"> against the SOC content predictions as displayed in figure </w:t>
      </w:r>
      <w:ins w:id="1775" w:author="Donia Jendoubi" w:date="2019-05-21T20:39:00Z">
        <w:r w:rsidR="0086556D">
          <w:rPr>
            <w:rFonts w:ascii="Book Antiqua" w:hAnsi="Book Antiqua" w:cstheme="majorBidi"/>
            <w:sz w:val="20"/>
            <w:szCs w:val="20"/>
            <w:lang w:val="en"/>
          </w:rPr>
          <w:t>3</w:t>
        </w:r>
      </w:ins>
      <w:del w:id="1776" w:author="Donia Jendoubi" w:date="2019-05-21T20:39:00Z">
        <w:r w:rsidRPr="008E088B" w:rsidDel="0086556D">
          <w:rPr>
            <w:rFonts w:ascii="Book Antiqua" w:hAnsi="Book Antiqua" w:cstheme="majorBidi"/>
            <w:sz w:val="20"/>
            <w:szCs w:val="20"/>
            <w:lang w:val="en"/>
            <w:rPrChange w:id="1777" w:author="Donia Jendoubi" w:date="2019-05-21T18:26:00Z">
              <w:rPr>
                <w:rFonts w:asciiTheme="majorBidi" w:hAnsiTheme="majorBidi" w:cstheme="majorBidi"/>
                <w:sz w:val="20"/>
                <w:szCs w:val="20"/>
                <w:lang w:val="en"/>
              </w:rPr>
            </w:rPrChange>
          </w:rPr>
          <w:delText>2</w:delText>
        </w:r>
      </w:del>
      <w:r w:rsidRPr="008E088B">
        <w:rPr>
          <w:rFonts w:ascii="Book Antiqua" w:hAnsi="Book Antiqua" w:cstheme="majorBidi"/>
          <w:sz w:val="20"/>
          <w:szCs w:val="20"/>
          <w:lang w:val="en"/>
          <w:rPrChange w:id="1778" w:author="Donia Jendoubi" w:date="2019-05-21T18:26:00Z">
            <w:rPr>
              <w:rFonts w:asciiTheme="majorBidi" w:hAnsiTheme="majorBidi" w:cstheme="majorBidi"/>
              <w:sz w:val="20"/>
              <w:szCs w:val="20"/>
              <w:lang w:val="en"/>
            </w:rPr>
          </w:rPrChange>
        </w:rPr>
        <w:t>.</w:t>
      </w:r>
    </w:p>
    <w:p w:rsidR="00103B03" w:rsidRPr="008E088B" w:rsidRDefault="00103B03" w:rsidP="008E088B">
      <w:pPr>
        <w:jc w:val="center"/>
        <w:rPr>
          <w:rFonts w:ascii="Book Antiqua" w:hAnsi="Book Antiqua" w:cstheme="minorHAnsi"/>
          <w:color w:val="333333"/>
          <w:sz w:val="20"/>
          <w:szCs w:val="20"/>
          <w:bdr w:val="none" w:sz="0" w:space="0" w:color="auto" w:frame="1"/>
          <w:lang w:val="en-GB"/>
          <w:rPrChange w:id="1779" w:author="Donia Jendoubi" w:date="2019-05-21T18:26:00Z">
            <w:rPr>
              <w:rFonts w:cstheme="minorHAnsi"/>
              <w:color w:val="333333"/>
              <w:sz w:val="20"/>
              <w:szCs w:val="20"/>
              <w:bdr w:val="none" w:sz="0" w:space="0" w:color="auto" w:frame="1"/>
              <w:lang w:val="en-GB"/>
            </w:rPr>
          </w:rPrChange>
        </w:rPr>
      </w:pPr>
      <w:r w:rsidRPr="008E088B">
        <w:rPr>
          <w:rFonts w:ascii="Book Antiqua" w:hAnsi="Book Antiqua"/>
          <w:noProof/>
          <w:sz w:val="20"/>
          <w:szCs w:val="20"/>
          <w:lang w:val="en-GB" w:eastAsia="en-GB"/>
          <w:rPrChange w:id="1780" w:author="Donia Jendoubi" w:date="2019-05-21T18:26:00Z">
            <w:rPr>
              <w:noProof/>
              <w:lang w:val="en-GB" w:eastAsia="en-GB"/>
            </w:rPr>
          </w:rPrChange>
        </w:rPr>
        <w:lastRenderedPageBreak/>
        <w:drawing>
          <wp:inline distT="0" distB="0" distL="0" distR="0" wp14:anchorId="029721F8" wp14:editId="7AFEDA57">
            <wp:extent cx="5086350" cy="4314825"/>
            <wp:effectExtent l="0" t="0" r="0"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086350" cy="4314825"/>
                    </a:xfrm>
                    <a:prstGeom prst="rect">
                      <a:avLst/>
                    </a:prstGeom>
                  </pic:spPr>
                </pic:pic>
              </a:graphicData>
            </a:graphic>
          </wp:inline>
        </w:drawing>
      </w:r>
    </w:p>
    <w:p w:rsidR="00103B03" w:rsidRPr="008E088B" w:rsidRDefault="00103B03" w:rsidP="008E088B">
      <w:pPr>
        <w:jc w:val="center"/>
        <w:rPr>
          <w:rFonts w:ascii="Book Antiqua" w:hAnsi="Book Antiqua" w:cstheme="majorBidi"/>
          <w:color w:val="333333"/>
          <w:sz w:val="20"/>
          <w:szCs w:val="20"/>
          <w:bdr w:val="none" w:sz="0" w:space="0" w:color="auto" w:frame="1"/>
          <w:lang w:val="en-GB"/>
          <w:rPrChange w:id="1781" w:author="Donia Jendoubi" w:date="2019-05-21T18:26:00Z">
            <w:rPr>
              <w:rFonts w:asciiTheme="majorBidi" w:hAnsiTheme="majorBidi" w:cstheme="majorBidi"/>
              <w:color w:val="333333"/>
              <w:sz w:val="20"/>
              <w:szCs w:val="20"/>
              <w:bdr w:val="none" w:sz="0" w:space="0" w:color="auto" w:frame="1"/>
              <w:lang w:val="en-GB"/>
            </w:rPr>
          </w:rPrChange>
        </w:rPr>
      </w:pPr>
      <w:r w:rsidRPr="008E088B">
        <w:rPr>
          <w:rFonts w:ascii="Book Antiqua" w:hAnsi="Book Antiqua" w:cstheme="majorBidi"/>
          <w:b/>
          <w:bCs/>
          <w:color w:val="333333"/>
          <w:sz w:val="20"/>
          <w:szCs w:val="20"/>
          <w:bdr w:val="none" w:sz="0" w:space="0" w:color="auto" w:frame="1"/>
          <w:lang w:val="en-GB"/>
          <w:rPrChange w:id="1782" w:author="Donia Jendoubi" w:date="2019-05-21T18:26:00Z">
            <w:rPr>
              <w:rFonts w:asciiTheme="majorBidi" w:hAnsiTheme="majorBidi" w:cstheme="majorBidi"/>
              <w:b/>
              <w:bCs/>
              <w:color w:val="333333"/>
              <w:sz w:val="20"/>
              <w:szCs w:val="20"/>
              <w:bdr w:val="none" w:sz="0" w:space="0" w:color="auto" w:frame="1"/>
              <w:lang w:val="en-GB"/>
            </w:rPr>
          </w:rPrChange>
        </w:rPr>
        <w:t xml:space="preserve">Figure </w:t>
      </w:r>
      <w:ins w:id="1783" w:author="Donia Jendoubi" w:date="2019-05-21T20:39:00Z">
        <w:r w:rsidR="0086556D">
          <w:rPr>
            <w:rFonts w:ascii="Book Antiqua" w:hAnsi="Book Antiqua" w:cstheme="majorBidi"/>
            <w:b/>
            <w:bCs/>
            <w:color w:val="333333"/>
            <w:sz w:val="20"/>
            <w:szCs w:val="20"/>
            <w:bdr w:val="none" w:sz="0" w:space="0" w:color="auto" w:frame="1"/>
            <w:lang w:val="en-GB"/>
          </w:rPr>
          <w:t>3</w:t>
        </w:r>
      </w:ins>
      <w:del w:id="1784" w:author="Donia Jendoubi" w:date="2019-05-21T20:39:00Z">
        <w:r w:rsidRPr="008E088B" w:rsidDel="0086556D">
          <w:rPr>
            <w:rFonts w:ascii="Book Antiqua" w:hAnsi="Book Antiqua" w:cstheme="majorBidi"/>
            <w:b/>
            <w:bCs/>
            <w:color w:val="333333"/>
            <w:sz w:val="20"/>
            <w:szCs w:val="20"/>
            <w:bdr w:val="none" w:sz="0" w:space="0" w:color="auto" w:frame="1"/>
            <w:lang w:val="en-GB"/>
            <w:rPrChange w:id="1785" w:author="Donia Jendoubi" w:date="2019-05-21T18:26:00Z">
              <w:rPr>
                <w:rFonts w:asciiTheme="majorBidi" w:hAnsiTheme="majorBidi" w:cstheme="majorBidi"/>
                <w:b/>
                <w:bCs/>
                <w:color w:val="333333"/>
                <w:sz w:val="20"/>
                <w:szCs w:val="20"/>
                <w:bdr w:val="none" w:sz="0" w:space="0" w:color="auto" w:frame="1"/>
                <w:lang w:val="en-GB"/>
              </w:rPr>
            </w:rPrChange>
          </w:rPr>
          <w:delText>2</w:delText>
        </w:r>
      </w:del>
      <w:r w:rsidRPr="008E088B">
        <w:rPr>
          <w:rFonts w:ascii="Book Antiqua" w:hAnsi="Book Antiqua" w:cstheme="majorBidi"/>
          <w:b/>
          <w:bCs/>
          <w:color w:val="333333"/>
          <w:sz w:val="20"/>
          <w:szCs w:val="20"/>
          <w:bdr w:val="none" w:sz="0" w:space="0" w:color="auto" w:frame="1"/>
          <w:lang w:val="en-GB"/>
          <w:rPrChange w:id="1786" w:author="Donia Jendoubi" w:date="2019-05-21T18:26:00Z">
            <w:rPr>
              <w:rFonts w:asciiTheme="majorBidi" w:hAnsiTheme="majorBidi" w:cstheme="majorBidi"/>
              <w:b/>
              <w:bCs/>
              <w:color w:val="333333"/>
              <w:sz w:val="20"/>
              <w:szCs w:val="20"/>
              <w:bdr w:val="none" w:sz="0" w:space="0" w:color="auto" w:frame="1"/>
              <w:lang w:val="en-GB"/>
            </w:rPr>
          </w:rPrChange>
        </w:rPr>
        <w:t xml:space="preserve">: </w:t>
      </w:r>
      <w:r w:rsidRPr="008E088B">
        <w:rPr>
          <w:rFonts w:ascii="Book Antiqua" w:hAnsi="Book Antiqua" w:cstheme="majorBidi"/>
          <w:color w:val="333333"/>
          <w:sz w:val="20"/>
          <w:szCs w:val="20"/>
          <w:bdr w:val="none" w:sz="0" w:space="0" w:color="auto" w:frame="1"/>
          <w:lang w:val="en-GB"/>
          <w:rPrChange w:id="1787" w:author="Donia Jendoubi" w:date="2019-05-21T18:26:00Z">
            <w:rPr>
              <w:rFonts w:asciiTheme="majorBidi" w:hAnsiTheme="majorBidi" w:cstheme="majorBidi"/>
              <w:color w:val="333333"/>
              <w:sz w:val="20"/>
              <w:szCs w:val="20"/>
              <w:bdr w:val="none" w:sz="0" w:space="0" w:color="auto" w:frame="1"/>
              <w:lang w:val="en-GB"/>
            </w:rPr>
          </w:rPrChange>
        </w:rPr>
        <w:t>SOC values from chemical analysis plotted against SOC predicted.</w:t>
      </w:r>
    </w:p>
    <w:p w:rsidR="008E4947" w:rsidRPr="008E088B" w:rsidRDefault="008E4947" w:rsidP="008E088B">
      <w:pPr>
        <w:jc w:val="both"/>
        <w:rPr>
          <w:ins w:id="1788" w:author="Donia Jendoubi" w:date="2019-05-20T18:36:00Z"/>
          <w:rFonts w:ascii="Book Antiqua" w:hAnsi="Book Antiqua" w:cstheme="majorBidi"/>
          <w:sz w:val="20"/>
          <w:szCs w:val="20"/>
          <w:lang w:val="en"/>
          <w:rPrChange w:id="1789" w:author="Donia Jendoubi" w:date="2019-05-21T18:26:00Z">
            <w:rPr>
              <w:ins w:id="1790" w:author="Donia Jendoubi" w:date="2019-05-20T18:36:00Z"/>
              <w:rFonts w:asciiTheme="majorBidi" w:hAnsiTheme="majorBidi" w:cstheme="majorBidi"/>
              <w:sz w:val="20"/>
              <w:szCs w:val="20"/>
              <w:lang w:val="en"/>
            </w:rPr>
          </w:rPrChange>
        </w:rPr>
      </w:pPr>
      <w:r w:rsidRPr="008E088B">
        <w:rPr>
          <w:rFonts w:ascii="Book Antiqua" w:hAnsi="Book Antiqua" w:cstheme="majorBidi"/>
          <w:sz w:val="20"/>
          <w:szCs w:val="20"/>
          <w:lang w:val="en"/>
          <w:rPrChange w:id="1791" w:author="Donia Jendoubi" w:date="2019-05-21T18:26:00Z">
            <w:rPr>
              <w:rFonts w:asciiTheme="majorBidi" w:hAnsiTheme="majorBidi" w:cstheme="majorBidi"/>
              <w:sz w:val="20"/>
              <w:szCs w:val="20"/>
              <w:lang w:val="en"/>
            </w:rPr>
          </w:rPrChange>
        </w:rPr>
        <w:t xml:space="preserve">The obtained spectral prediction model has  R2= 0.85, RPD= 2.11, and RMSEP= 0.35%, which was rated excellent for prediction because the RPD&gt;2 </w:t>
      </w:r>
      <w:r w:rsidRPr="008E088B">
        <w:rPr>
          <w:rFonts w:ascii="Book Antiqua" w:hAnsi="Book Antiqua" w:cstheme="majorBidi"/>
          <w:sz w:val="20"/>
          <w:szCs w:val="20"/>
          <w:lang w:val="en"/>
          <w:rPrChange w:id="1792"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1793" w:author="Donia Jendoubi" w:date="2019-05-21T18:26:00Z">
            <w:rPr>
              <w:rFonts w:asciiTheme="majorBidi" w:hAnsiTheme="majorBidi" w:cstheme="majorBidi"/>
              <w:sz w:val="20"/>
              <w:szCs w:val="20"/>
              <w:lang w:val="en"/>
            </w:rPr>
          </w:rPrChange>
        </w:rPr>
        <w:instrText xml:space="preserve"> ADDIN EN.CITE &lt;EndNote&gt;&lt;Cite&gt;&lt;Author&gt;Rossel&lt;/Author&gt;&lt;Year&gt;2006&lt;/Year&gt;&lt;RecNum&gt;190&lt;/RecNum&gt;&lt;DisplayText&gt;(Rossel, McGlynn, &amp;amp; McBratney, 2006)&lt;/DisplayText&gt;&lt;record&gt;&lt;rec-number&gt;190&lt;/rec-number&gt;&lt;foreign-keys&gt;&lt;key app="EN" db-id="sstevav21redwreppryvzv2dse02drr0wpws" timestamp="1537278856"&gt;190&lt;/key&gt;&lt;/foreign-keys&gt;&lt;ref-type name="Journal Article"&gt;17&lt;/ref-type&gt;&lt;contributors&gt;&lt;authors&gt;&lt;author&gt;Rossel, RA Viscarra&lt;/author&gt;&lt;author&gt;McGlynn, RN&lt;/author&gt;&lt;author&gt;McBratney, AB&lt;/author&gt;&lt;/authors&gt;&lt;/contributors&gt;&lt;titles&gt;&lt;title&gt;Determining the composition of mineral-organic mixes using UV–vis–NIR diffuse reflectance spectroscopy&lt;/title&gt;&lt;secondary-title&gt;Geoderma&lt;/secondary-title&gt;&lt;/titles&gt;&lt;periodical&gt;&lt;full-title&gt;Geoderma&lt;/full-title&gt;&lt;/periodical&gt;&lt;pages&gt;70-82&lt;/pages&gt;&lt;volume&gt;137&lt;/volume&gt;&lt;number&gt;1-2&lt;/number&gt;&lt;dates&gt;&lt;year&gt;2006&lt;/year&gt;&lt;/dates&gt;&lt;isbn&gt;0016-7061&lt;/isbn&gt;&lt;urls&gt;&lt;/urls&gt;&lt;/record&gt;&lt;/Cite&gt;&lt;/EndNote&gt;</w:instrText>
      </w:r>
      <w:r w:rsidRPr="008E088B">
        <w:rPr>
          <w:rFonts w:ascii="Book Antiqua" w:hAnsi="Book Antiqua" w:cstheme="majorBidi"/>
          <w:sz w:val="20"/>
          <w:szCs w:val="20"/>
          <w:lang w:val="en"/>
          <w:rPrChange w:id="1794"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1795" w:author="Donia Jendoubi" w:date="2019-05-21T18:26:00Z">
            <w:rPr>
              <w:rFonts w:asciiTheme="majorBidi" w:hAnsiTheme="majorBidi" w:cstheme="majorBidi"/>
              <w:sz w:val="20"/>
              <w:szCs w:val="20"/>
              <w:lang w:val="en"/>
            </w:rPr>
          </w:rPrChange>
        </w:rPr>
        <w:t>(</w:t>
      </w:r>
      <w:ins w:id="1796" w:author="Donia Jendoubi" w:date="2019-05-17T15:53:00Z">
        <w:r w:rsidR="008F2A30" w:rsidRPr="008E088B">
          <w:rPr>
            <w:rFonts w:ascii="Book Antiqua" w:hAnsi="Book Antiqua" w:cstheme="majorBidi"/>
            <w:sz w:val="20"/>
            <w:szCs w:val="20"/>
            <w:lang w:val="en"/>
            <w:rPrChange w:id="1797" w:author="Donia Jendoubi" w:date="2019-05-21T18:26:00Z">
              <w:rPr>
                <w:rFonts w:asciiTheme="majorBidi" w:hAnsiTheme="majorBidi" w:cstheme="majorBidi"/>
                <w:sz w:val="20"/>
                <w:szCs w:val="20"/>
                <w:lang w:val="en"/>
              </w:rPr>
            </w:rPrChange>
          </w:rPr>
          <w:t xml:space="preserve">Viscarra </w:t>
        </w:r>
      </w:ins>
      <w:r w:rsidRPr="008E088B">
        <w:rPr>
          <w:rFonts w:ascii="Book Antiqua" w:hAnsi="Book Antiqua" w:cstheme="majorBidi"/>
          <w:sz w:val="20"/>
          <w:szCs w:val="20"/>
          <w:lang w:val="en"/>
          <w:rPrChange w:id="1798" w:author="Donia Jendoubi" w:date="2019-05-21T18:26:00Z">
            <w:rPr>
              <w:rFonts w:asciiTheme="majorBidi" w:hAnsiTheme="majorBidi" w:cstheme="majorBidi"/>
              <w:sz w:val="20"/>
              <w:szCs w:val="20"/>
              <w:lang w:val="en"/>
            </w:rPr>
          </w:rPrChange>
        </w:rPr>
        <w:t>Rossel et al. 2006)</w:t>
      </w:r>
      <w:r w:rsidRPr="008E088B">
        <w:rPr>
          <w:rFonts w:ascii="Book Antiqua" w:hAnsi="Book Antiqua" w:cstheme="majorBidi"/>
          <w:sz w:val="20"/>
          <w:szCs w:val="20"/>
          <w:lang w:val="en"/>
          <w:rPrChange w:id="1799"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1800" w:author="Donia Jendoubi" w:date="2019-05-21T18:26:00Z">
            <w:rPr>
              <w:rFonts w:asciiTheme="majorBidi" w:hAnsiTheme="majorBidi" w:cstheme="majorBidi"/>
              <w:sz w:val="20"/>
              <w:szCs w:val="20"/>
              <w:lang w:val="en"/>
            </w:rPr>
          </w:rPrChange>
        </w:rPr>
        <w:t xml:space="preserve">. This means that the model is able </w:t>
      </w:r>
      <w:proofErr w:type="gramStart"/>
      <w:r w:rsidRPr="008E088B">
        <w:rPr>
          <w:rFonts w:ascii="Book Antiqua" w:hAnsi="Book Antiqua" w:cstheme="majorBidi"/>
          <w:sz w:val="20"/>
          <w:szCs w:val="20"/>
          <w:lang w:val="en"/>
          <w:rPrChange w:id="1801" w:author="Donia Jendoubi" w:date="2019-05-21T18:26:00Z">
            <w:rPr>
              <w:rFonts w:asciiTheme="majorBidi" w:hAnsiTheme="majorBidi" w:cstheme="majorBidi"/>
              <w:sz w:val="20"/>
              <w:szCs w:val="20"/>
              <w:lang w:val="en"/>
            </w:rPr>
          </w:rPrChange>
        </w:rPr>
        <w:t>to accurately determine</w:t>
      </w:r>
      <w:proofErr w:type="gramEnd"/>
      <w:r w:rsidRPr="008E088B">
        <w:rPr>
          <w:rFonts w:ascii="Book Antiqua" w:hAnsi="Book Antiqua" w:cstheme="majorBidi"/>
          <w:sz w:val="20"/>
          <w:szCs w:val="20"/>
          <w:lang w:val="en"/>
          <w:rPrChange w:id="1802" w:author="Donia Jendoubi" w:date="2019-05-21T18:26:00Z">
            <w:rPr>
              <w:rFonts w:asciiTheme="majorBidi" w:hAnsiTheme="majorBidi" w:cstheme="majorBidi"/>
              <w:sz w:val="20"/>
              <w:szCs w:val="20"/>
              <w:lang w:val="en"/>
            </w:rPr>
          </w:rPrChange>
        </w:rPr>
        <w:t xml:space="preserve"> the SOC content of 85% of the samples. The RPD (2.11&gt;2) shows also that the model developed is of good quality and can be used to predict the remaining spectra and for further development of the spectral library. </w:t>
      </w:r>
    </w:p>
    <w:p w:rsidR="00C96562" w:rsidRPr="008E088B" w:rsidRDefault="00C96562" w:rsidP="00663B1C">
      <w:pPr>
        <w:jc w:val="both"/>
        <w:rPr>
          <w:rFonts w:ascii="Book Antiqua" w:hAnsi="Book Antiqua" w:cstheme="majorBidi"/>
          <w:sz w:val="20"/>
          <w:szCs w:val="20"/>
          <w:lang w:val="en"/>
          <w:rPrChange w:id="1803" w:author="Donia Jendoubi" w:date="2019-05-21T18:26:00Z">
            <w:rPr>
              <w:rFonts w:asciiTheme="majorBidi" w:hAnsiTheme="majorBidi" w:cstheme="majorBidi"/>
              <w:sz w:val="20"/>
              <w:szCs w:val="20"/>
              <w:lang w:val="en"/>
            </w:rPr>
          </w:rPrChange>
        </w:rPr>
      </w:pPr>
      <w:ins w:id="1804" w:author="Donia Jendoubi" w:date="2019-05-20T18:36:00Z">
        <w:r w:rsidRPr="008E088B">
          <w:rPr>
            <w:rFonts w:ascii="Book Antiqua" w:hAnsi="Book Antiqua" w:cstheme="majorBidi"/>
            <w:sz w:val="20"/>
            <w:szCs w:val="20"/>
            <w:lang w:val="en"/>
            <w:rPrChange w:id="1805" w:author="Donia Jendoubi" w:date="2019-05-21T18:26:00Z">
              <w:rPr>
                <w:rFonts w:asciiTheme="majorBidi" w:hAnsiTheme="majorBidi" w:cstheme="majorBidi"/>
                <w:sz w:val="20"/>
                <w:szCs w:val="20"/>
                <w:lang w:val="en"/>
              </w:rPr>
            </w:rPrChange>
          </w:rPr>
          <w:t xml:space="preserve">Regarding the normality of the data, the test has showed a high correlation </w:t>
        </w:r>
      </w:ins>
      <w:ins w:id="1806" w:author="Donia Jendoubi" w:date="2019-05-20T18:38:00Z">
        <w:r w:rsidRPr="008E088B">
          <w:rPr>
            <w:rFonts w:ascii="Book Antiqua" w:hAnsi="Book Antiqua" w:cstheme="majorBidi"/>
            <w:sz w:val="20"/>
            <w:szCs w:val="20"/>
            <w:lang w:val="en"/>
            <w:rPrChange w:id="1807" w:author="Donia Jendoubi" w:date="2019-05-21T18:26:00Z">
              <w:rPr>
                <w:rFonts w:asciiTheme="majorBidi" w:hAnsiTheme="majorBidi" w:cstheme="majorBidi"/>
                <w:sz w:val="20"/>
                <w:szCs w:val="20"/>
                <w:lang w:val="en"/>
              </w:rPr>
            </w:rPrChange>
          </w:rPr>
          <w:t xml:space="preserve">between the </w:t>
        </w:r>
      </w:ins>
      <w:ins w:id="1808" w:author="Donia Jendoubi" w:date="2019-05-20T18:52:00Z">
        <w:r w:rsidR="00804056" w:rsidRPr="008E088B">
          <w:rPr>
            <w:rFonts w:ascii="Book Antiqua" w:hAnsi="Book Antiqua" w:cstheme="majorBidi"/>
            <w:sz w:val="20"/>
            <w:szCs w:val="20"/>
            <w:lang w:val="en"/>
            <w:rPrChange w:id="1809" w:author="Donia Jendoubi" w:date="2019-05-21T18:26:00Z">
              <w:rPr>
                <w:rFonts w:asciiTheme="majorBidi" w:hAnsiTheme="majorBidi" w:cstheme="majorBidi"/>
                <w:sz w:val="20"/>
                <w:szCs w:val="20"/>
                <w:lang w:val="en"/>
              </w:rPr>
            </w:rPrChange>
          </w:rPr>
          <w:t xml:space="preserve">overall </w:t>
        </w:r>
      </w:ins>
      <w:ins w:id="1810" w:author="Donia Jendoubi" w:date="2019-05-20T18:38:00Z">
        <w:r w:rsidRPr="008E088B">
          <w:rPr>
            <w:rFonts w:ascii="Book Antiqua" w:hAnsi="Book Antiqua" w:cstheme="majorBidi"/>
            <w:sz w:val="20"/>
            <w:szCs w:val="20"/>
            <w:lang w:val="en"/>
            <w:rPrChange w:id="1811" w:author="Donia Jendoubi" w:date="2019-05-21T18:26:00Z">
              <w:rPr>
                <w:rFonts w:asciiTheme="majorBidi" w:hAnsiTheme="majorBidi" w:cstheme="majorBidi"/>
                <w:sz w:val="20"/>
                <w:szCs w:val="20"/>
                <w:lang w:val="en"/>
              </w:rPr>
            </w:rPrChange>
          </w:rPr>
          <w:t>data and their corresponding z-</w:t>
        </w:r>
      </w:ins>
      <w:ins w:id="1812" w:author="Donia Jendoubi" w:date="2019-05-20T18:41:00Z">
        <w:r w:rsidR="0045608A" w:rsidRPr="008E088B">
          <w:rPr>
            <w:rFonts w:ascii="Book Antiqua" w:hAnsi="Book Antiqua" w:cstheme="majorBidi"/>
            <w:sz w:val="20"/>
            <w:szCs w:val="20"/>
            <w:lang w:val="en"/>
            <w:rPrChange w:id="1813" w:author="Donia Jendoubi" w:date="2019-05-21T18:26:00Z">
              <w:rPr>
                <w:rFonts w:asciiTheme="majorBidi" w:hAnsiTheme="majorBidi" w:cstheme="majorBidi"/>
                <w:sz w:val="20"/>
                <w:szCs w:val="20"/>
                <w:lang w:val="en"/>
              </w:rPr>
            </w:rPrChange>
          </w:rPr>
          <w:t>scores, which</w:t>
        </w:r>
      </w:ins>
      <w:ins w:id="1814" w:author="Donia Jendoubi" w:date="2019-05-20T18:40:00Z">
        <w:r w:rsidR="0045608A" w:rsidRPr="008E088B">
          <w:rPr>
            <w:rFonts w:ascii="Book Antiqua" w:hAnsi="Book Antiqua" w:cstheme="majorBidi"/>
            <w:sz w:val="20"/>
            <w:szCs w:val="20"/>
            <w:lang w:val="en"/>
            <w:rPrChange w:id="1815" w:author="Donia Jendoubi" w:date="2019-05-21T18:26:00Z">
              <w:rPr>
                <w:rFonts w:asciiTheme="majorBidi" w:hAnsiTheme="majorBidi" w:cstheme="majorBidi"/>
                <w:sz w:val="20"/>
                <w:szCs w:val="20"/>
                <w:lang w:val="en"/>
              </w:rPr>
            </w:rPrChange>
          </w:rPr>
          <w:t xml:space="preserve"> is </w:t>
        </w:r>
      </w:ins>
      <w:ins w:id="1816" w:author="Donia Jendoubi" w:date="2019-05-20T18:36:00Z">
        <w:r w:rsidRPr="008E088B">
          <w:rPr>
            <w:rFonts w:ascii="Book Antiqua" w:hAnsi="Book Antiqua" w:cstheme="majorBidi"/>
            <w:sz w:val="20"/>
            <w:szCs w:val="20"/>
            <w:lang w:val="en"/>
            <w:rPrChange w:id="1817" w:author="Donia Jendoubi" w:date="2019-05-21T18:26:00Z">
              <w:rPr>
                <w:rFonts w:asciiTheme="majorBidi" w:hAnsiTheme="majorBidi" w:cstheme="majorBidi"/>
                <w:sz w:val="20"/>
                <w:szCs w:val="20"/>
                <w:lang w:val="en"/>
              </w:rPr>
            </w:rPrChange>
          </w:rPr>
          <w:t>0.9</w:t>
        </w:r>
      </w:ins>
      <w:ins w:id="1818" w:author="Donia Jendoubi" w:date="2019-05-22T10:52:00Z">
        <w:r w:rsidR="00663B1C">
          <w:rPr>
            <w:rFonts w:ascii="Book Antiqua" w:hAnsi="Book Antiqua" w:cstheme="majorBidi"/>
            <w:sz w:val="20"/>
            <w:szCs w:val="20"/>
            <w:lang w:val="en"/>
          </w:rPr>
          <w:t>5</w:t>
        </w:r>
      </w:ins>
      <w:ins w:id="1819" w:author="Donia Jendoubi" w:date="2019-05-20T18:40:00Z">
        <w:r w:rsidR="0045608A" w:rsidRPr="008E088B">
          <w:rPr>
            <w:rFonts w:ascii="Book Antiqua" w:hAnsi="Book Antiqua" w:cstheme="majorBidi"/>
            <w:sz w:val="20"/>
            <w:szCs w:val="20"/>
            <w:lang w:val="en"/>
            <w:rPrChange w:id="1820" w:author="Donia Jendoubi" w:date="2019-05-21T18:26:00Z">
              <w:rPr>
                <w:rFonts w:asciiTheme="majorBidi" w:hAnsiTheme="majorBidi" w:cstheme="majorBidi"/>
                <w:sz w:val="20"/>
                <w:szCs w:val="20"/>
                <w:lang w:val="en"/>
              </w:rPr>
            </w:rPrChange>
          </w:rPr>
          <w:t>. Therefore, this</w:t>
        </w:r>
      </w:ins>
      <w:ins w:id="1821" w:author="Donia Jendoubi" w:date="2019-05-20T18:39:00Z">
        <w:r w:rsidR="0045608A" w:rsidRPr="008E088B">
          <w:rPr>
            <w:rFonts w:ascii="Book Antiqua" w:hAnsi="Book Antiqua" w:cstheme="majorBidi"/>
            <w:sz w:val="20"/>
            <w:szCs w:val="20"/>
            <w:lang w:val="en"/>
            <w:rPrChange w:id="1822" w:author="Donia Jendoubi" w:date="2019-05-21T18:26:00Z">
              <w:rPr>
                <w:rFonts w:asciiTheme="majorBidi" w:hAnsiTheme="majorBidi" w:cstheme="majorBidi"/>
                <w:sz w:val="20"/>
                <w:szCs w:val="20"/>
                <w:lang w:val="en"/>
              </w:rPr>
            </w:rPrChange>
          </w:rPr>
          <w:t xml:space="preserve"> means that data are approximately normally distribut</w:t>
        </w:r>
      </w:ins>
      <w:ins w:id="1823" w:author="Donia Jendoubi" w:date="2019-05-20T18:41:00Z">
        <w:r w:rsidR="0045608A" w:rsidRPr="008E088B">
          <w:rPr>
            <w:rFonts w:ascii="Book Antiqua" w:hAnsi="Book Antiqua" w:cstheme="majorBidi"/>
            <w:sz w:val="20"/>
            <w:szCs w:val="20"/>
            <w:lang w:val="en"/>
            <w:rPrChange w:id="1824" w:author="Donia Jendoubi" w:date="2019-05-21T18:26:00Z">
              <w:rPr>
                <w:rFonts w:asciiTheme="majorBidi" w:hAnsiTheme="majorBidi" w:cstheme="majorBidi"/>
                <w:sz w:val="20"/>
                <w:szCs w:val="20"/>
                <w:lang w:val="en"/>
              </w:rPr>
            </w:rPrChange>
          </w:rPr>
          <w:t>ed</w:t>
        </w:r>
      </w:ins>
      <w:ins w:id="1825" w:author="Donia Jendoubi" w:date="2019-05-20T18:39:00Z">
        <w:r w:rsidR="0045608A" w:rsidRPr="008E088B">
          <w:rPr>
            <w:rFonts w:ascii="Book Antiqua" w:hAnsi="Book Antiqua" w:cstheme="majorBidi"/>
            <w:sz w:val="20"/>
            <w:szCs w:val="20"/>
            <w:lang w:val="en"/>
            <w:rPrChange w:id="1826" w:author="Donia Jendoubi" w:date="2019-05-21T18:26:00Z">
              <w:rPr>
                <w:rFonts w:asciiTheme="majorBidi" w:hAnsiTheme="majorBidi" w:cstheme="majorBidi"/>
                <w:sz w:val="20"/>
                <w:szCs w:val="20"/>
                <w:lang w:val="en"/>
              </w:rPr>
            </w:rPrChange>
          </w:rPr>
          <w:t>.</w:t>
        </w:r>
      </w:ins>
    </w:p>
    <w:p w:rsidR="008E4947" w:rsidRPr="008E088B" w:rsidRDefault="008A184E">
      <w:pPr>
        <w:pStyle w:val="Heading2"/>
        <w:jc w:val="both"/>
        <w:rPr>
          <w:rFonts w:ascii="Book Antiqua" w:hAnsi="Book Antiqua"/>
          <w:szCs w:val="20"/>
          <w:lang w:val="en"/>
          <w:rPrChange w:id="1827" w:author="Donia Jendoubi" w:date="2019-05-21T18:26:00Z">
            <w:rPr>
              <w:lang w:val="en"/>
            </w:rPr>
          </w:rPrChange>
        </w:rPr>
        <w:pPrChange w:id="1828" w:author="Donia Jendoubi" w:date="2019-05-21T18:26:00Z">
          <w:pPr>
            <w:pStyle w:val="Heading2"/>
          </w:pPr>
        </w:pPrChange>
      </w:pPr>
      <w:r w:rsidRPr="008E088B">
        <w:rPr>
          <w:rFonts w:ascii="Book Antiqua" w:hAnsi="Book Antiqua"/>
          <w:szCs w:val="20"/>
          <w:lang w:val="en"/>
          <w:rPrChange w:id="1829" w:author="Donia Jendoubi" w:date="2019-05-21T18:26:00Z">
            <w:rPr>
              <w:lang w:val="en"/>
            </w:rPr>
          </w:rPrChange>
        </w:rPr>
        <w:lastRenderedPageBreak/>
        <w:t xml:space="preserve">3.2. </w:t>
      </w:r>
      <w:r w:rsidR="008E4947" w:rsidRPr="008E088B">
        <w:rPr>
          <w:rFonts w:ascii="Book Antiqua" w:hAnsi="Book Antiqua"/>
          <w:szCs w:val="20"/>
          <w:lang w:val="en"/>
          <w:rPrChange w:id="1830" w:author="Donia Jendoubi" w:date="2019-05-21T18:26:00Z">
            <w:rPr>
              <w:lang w:val="en"/>
            </w:rPr>
          </w:rPrChange>
        </w:rPr>
        <w:t>Significance effects of all the variables</w:t>
      </w:r>
    </w:p>
    <w:p w:rsidR="008E4947" w:rsidRPr="008E088B" w:rsidRDefault="008E4947" w:rsidP="008E088B">
      <w:pPr>
        <w:spacing w:line="240" w:lineRule="auto"/>
        <w:jc w:val="both"/>
        <w:rPr>
          <w:rFonts w:ascii="Book Antiqua" w:hAnsi="Book Antiqua" w:cstheme="majorBidi"/>
          <w:sz w:val="20"/>
          <w:szCs w:val="20"/>
          <w:lang w:val="en"/>
          <w:rPrChange w:id="1831"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1832" w:author="Donia Jendoubi" w:date="2019-05-21T18:26:00Z">
            <w:rPr>
              <w:rFonts w:asciiTheme="majorBidi" w:hAnsiTheme="majorBidi" w:cstheme="majorBidi"/>
              <w:sz w:val="20"/>
              <w:szCs w:val="20"/>
              <w:lang w:val="en"/>
            </w:rPr>
          </w:rPrChange>
        </w:rPr>
        <w:t xml:space="preserve">A </w:t>
      </w:r>
      <w:ins w:id="1833" w:author="Donia Jendoubi" w:date="2019-05-21T16:58:00Z">
        <w:r w:rsidR="00EC7135" w:rsidRPr="008E088B">
          <w:rPr>
            <w:rFonts w:ascii="Book Antiqua" w:hAnsi="Book Antiqua" w:cstheme="majorBidi"/>
            <w:sz w:val="20"/>
            <w:szCs w:val="20"/>
            <w:lang w:val="en"/>
            <w:rPrChange w:id="1834" w:author="Donia Jendoubi" w:date="2019-05-21T18:26:00Z">
              <w:rPr>
                <w:rFonts w:asciiTheme="majorBidi" w:hAnsiTheme="majorBidi" w:cstheme="majorBidi"/>
                <w:sz w:val="20"/>
                <w:szCs w:val="20"/>
                <w:lang w:val="en"/>
              </w:rPr>
            </w:rPrChange>
          </w:rPr>
          <w:t>m</w:t>
        </w:r>
      </w:ins>
      <w:r w:rsidRPr="008E088B">
        <w:rPr>
          <w:rFonts w:ascii="Book Antiqua" w:hAnsi="Book Antiqua" w:cstheme="majorBidi"/>
          <w:sz w:val="20"/>
          <w:szCs w:val="20"/>
          <w:lang w:val="en"/>
          <w:rPrChange w:id="1835" w:author="Donia Jendoubi" w:date="2019-05-21T18:26:00Z">
            <w:rPr>
              <w:rFonts w:asciiTheme="majorBidi" w:hAnsiTheme="majorBidi" w:cstheme="majorBidi"/>
              <w:sz w:val="20"/>
              <w:szCs w:val="20"/>
              <w:lang w:val="en"/>
            </w:rPr>
          </w:rPrChange>
        </w:rPr>
        <w:t>u</w:t>
      </w:r>
      <w:ins w:id="1836" w:author="Donia Jendoubi" w:date="2019-05-21T16:58:00Z">
        <w:r w:rsidR="00EC7135" w:rsidRPr="008E088B">
          <w:rPr>
            <w:rFonts w:ascii="Book Antiqua" w:hAnsi="Book Antiqua" w:cstheme="majorBidi"/>
            <w:sz w:val="20"/>
            <w:szCs w:val="20"/>
            <w:lang w:val="en"/>
            <w:rPrChange w:id="1837" w:author="Donia Jendoubi" w:date="2019-05-21T18:26:00Z">
              <w:rPr>
                <w:rFonts w:asciiTheme="majorBidi" w:hAnsiTheme="majorBidi" w:cstheme="majorBidi"/>
                <w:sz w:val="20"/>
                <w:szCs w:val="20"/>
                <w:lang w:val="en"/>
              </w:rPr>
            </w:rPrChange>
          </w:rPr>
          <w:t>lt</w:t>
        </w:r>
      </w:ins>
      <w:del w:id="1838" w:author="Donia Jendoubi" w:date="2019-05-21T16:58:00Z">
        <w:r w:rsidRPr="008E088B" w:rsidDel="00EC7135">
          <w:rPr>
            <w:rFonts w:ascii="Book Antiqua" w:hAnsi="Book Antiqua" w:cstheme="majorBidi"/>
            <w:sz w:val="20"/>
            <w:szCs w:val="20"/>
            <w:lang w:val="en"/>
            <w:rPrChange w:id="1839" w:author="Donia Jendoubi" w:date="2019-05-21T18:26:00Z">
              <w:rPr>
                <w:rFonts w:asciiTheme="majorBidi" w:hAnsiTheme="majorBidi" w:cstheme="majorBidi"/>
                <w:sz w:val="20"/>
                <w:szCs w:val="20"/>
                <w:lang w:val="en"/>
              </w:rPr>
            </w:rPrChange>
          </w:rPr>
          <w:delText>n</w:delText>
        </w:r>
      </w:del>
      <w:r w:rsidRPr="008E088B">
        <w:rPr>
          <w:rFonts w:ascii="Book Antiqua" w:hAnsi="Book Antiqua" w:cstheme="majorBidi"/>
          <w:sz w:val="20"/>
          <w:szCs w:val="20"/>
          <w:lang w:val="en"/>
          <w:rPrChange w:id="1840" w:author="Donia Jendoubi" w:date="2019-05-21T18:26:00Z">
            <w:rPr>
              <w:rFonts w:asciiTheme="majorBidi" w:hAnsiTheme="majorBidi" w:cstheme="majorBidi"/>
              <w:sz w:val="20"/>
              <w:szCs w:val="20"/>
              <w:lang w:val="en"/>
            </w:rPr>
          </w:rPrChange>
        </w:rPr>
        <w:t xml:space="preserve">ivariate </w:t>
      </w:r>
      <w:ins w:id="1841" w:author="Donia Jendoubi" w:date="2019-05-21T16:58:00Z">
        <w:r w:rsidR="00EC7135" w:rsidRPr="008E088B">
          <w:rPr>
            <w:rFonts w:ascii="Book Antiqua" w:hAnsi="Book Antiqua" w:cstheme="majorBidi"/>
            <w:sz w:val="20"/>
            <w:szCs w:val="20"/>
            <w:lang w:val="en"/>
            <w:rPrChange w:id="1842" w:author="Donia Jendoubi" w:date="2019-05-21T18:26:00Z">
              <w:rPr>
                <w:rFonts w:asciiTheme="majorBidi" w:hAnsiTheme="majorBidi" w:cstheme="majorBidi"/>
                <w:sz w:val="20"/>
                <w:szCs w:val="20"/>
                <w:lang w:val="en"/>
              </w:rPr>
            </w:rPrChange>
          </w:rPr>
          <w:t>M</w:t>
        </w:r>
      </w:ins>
      <w:r w:rsidRPr="008E088B">
        <w:rPr>
          <w:rFonts w:ascii="Book Antiqua" w:hAnsi="Book Antiqua" w:cstheme="majorBidi"/>
          <w:sz w:val="20"/>
          <w:szCs w:val="20"/>
          <w:lang w:val="en"/>
          <w:rPrChange w:id="1843" w:author="Donia Jendoubi" w:date="2019-05-21T18:26:00Z">
            <w:rPr>
              <w:rFonts w:asciiTheme="majorBidi" w:hAnsiTheme="majorBidi" w:cstheme="majorBidi"/>
              <w:sz w:val="20"/>
              <w:szCs w:val="20"/>
              <w:lang w:val="en"/>
            </w:rPr>
          </w:rPrChange>
        </w:rPr>
        <w:t xml:space="preserve">ANOVA </w:t>
      </w:r>
      <w:ins w:id="1844" w:author="Donia Jendoubi" w:date="2019-05-21T16:58:00Z">
        <w:r w:rsidR="00EC7135" w:rsidRPr="008E088B">
          <w:rPr>
            <w:rFonts w:ascii="Book Antiqua" w:hAnsi="Book Antiqua" w:cstheme="majorBidi"/>
            <w:sz w:val="20"/>
            <w:szCs w:val="20"/>
            <w:lang w:val="en"/>
            <w:rPrChange w:id="1845" w:author="Donia Jendoubi" w:date="2019-05-21T18:26:00Z">
              <w:rPr>
                <w:rFonts w:asciiTheme="majorBidi" w:hAnsiTheme="majorBidi" w:cstheme="majorBidi"/>
                <w:sz w:val="20"/>
                <w:szCs w:val="20"/>
                <w:lang w:val="en"/>
              </w:rPr>
            </w:rPrChange>
          </w:rPr>
          <w:t xml:space="preserve">analysis </w:t>
        </w:r>
      </w:ins>
      <w:r w:rsidRPr="008E088B">
        <w:rPr>
          <w:rFonts w:ascii="Book Antiqua" w:hAnsi="Book Antiqua" w:cstheme="majorBidi"/>
          <w:sz w:val="20"/>
          <w:szCs w:val="20"/>
          <w:lang w:val="en"/>
          <w:rPrChange w:id="1846" w:author="Donia Jendoubi" w:date="2019-05-21T18:26:00Z">
            <w:rPr>
              <w:rFonts w:asciiTheme="majorBidi" w:hAnsiTheme="majorBidi" w:cstheme="majorBidi"/>
              <w:sz w:val="20"/>
              <w:szCs w:val="20"/>
              <w:lang w:val="en"/>
            </w:rPr>
          </w:rPrChange>
        </w:rPr>
        <w:t>revealed which variable had statistically significant differences in SOC related to la</w:t>
      </w:r>
      <w:r w:rsidR="00DD0769" w:rsidRPr="008E088B">
        <w:rPr>
          <w:rFonts w:ascii="Book Antiqua" w:hAnsi="Book Antiqua" w:cstheme="majorBidi"/>
          <w:sz w:val="20"/>
          <w:szCs w:val="20"/>
          <w:lang w:val="en"/>
          <w:rPrChange w:id="1847" w:author="Donia Jendoubi" w:date="2019-05-21T18:26:00Z">
            <w:rPr>
              <w:rFonts w:asciiTheme="majorBidi" w:hAnsiTheme="majorBidi" w:cstheme="majorBidi"/>
              <w:sz w:val="20"/>
              <w:szCs w:val="20"/>
              <w:lang w:val="en"/>
            </w:rPr>
          </w:rPrChange>
        </w:rPr>
        <w:t>nd use systems, slopes, and aspects</w:t>
      </w:r>
      <w:r w:rsidRPr="008E088B">
        <w:rPr>
          <w:rFonts w:ascii="Book Antiqua" w:hAnsi="Book Antiqua" w:cstheme="majorBidi"/>
          <w:sz w:val="20"/>
          <w:szCs w:val="20"/>
          <w:lang w:val="en"/>
          <w:rPrChange w:id="1848" w:author="Donia Jendoubi" w:date="2019-05-21T18:26:00Z">
            <w:rPr>
              <w:rFonts w:asciiTheme="majorBidi" w:hAnsiTheme="majorBidi" w:cstheme="majorBidi"/>
              <w:sz w:val="20"/>
              <w:szCs w:val="20"/>
              <w:lang w:val="en"/>
            </w:rPr>
          </w:rPrChange>
        </w:rPr>
        <w:t xml:space="preserve">. Table </w:t>
      </w:r>
      <w:r w:rsidR="0001459C" w:rsidRPr="008E088B">
        <w:rPr>
          <w:rFonts w:ascii="Book Antiqua" w:hAnsi="Book Antiqua" w:cstheme="majorBidi"/>
          <w:sz w:val="20"/>
          <w:szCs w:val="20"/>
          <w:lang w:val="en"/>
          <w:rPrChange w:id="1849" w:author="Donia Jendoubi" w:date="2019-05-21T18:26:00Z">
            <w:rPr>
              <w:rFonts w:asciiTheme="majorBidi" w:hAnsiTheme="majorBidi" w:cstheme="majorBidi"/>
              <w:sz w:val="20"/>
              <w:szCs w:val="20"/>
              <w:lang w:val="en"/>
            </w:rPr>
          </w:rPrChange>
        </w:rPr>
        <w:t>3</w:t>
      </w:r>
      <w:r w:rsidRPr="008E088B">
        <w:rPr>
          <w:rFonts w:ascii="Book Antiqua" w:hAnsi="Book Antiqua" w:cstheme="majorBidi"/>
          <w:sz w:val="20"/>
          <w:szCs w:val="20"/>
          <w:lang w:val="en"/>
          <w:rPrChange w:id="1850" w:author="Donia Jendoubi" w:date="2019-05-21T18:26:00Z">
            <w:rPr>
              <w:rFonts w:asciiTheme="majorBidi" w:hAnsiTheme="majorBidi" w:cstheme="majorBidi"/>
              <w:sz w:val="20"/>
              <w:szCs w:val="20"/>
              <w:lang w:val="en"/>
            </w:rPr>
          </w:rPrChange>
        </w:rPr>
        <w:t xml:space="preserve"> </w:t>
      </w:r>
      <w:r w:rsidR="003115C3" w:rsidRPr="008E088B">
        <w:rPr>
          <w:rFonts w:ascii="Book Antiqua" w:hAnsi="Book Antiqua" w:cstheme="majorBidi"/>
          <w:sz w:val="20"/>
          <w:szCs w:val="20"/>
          <w:lang w:val="en"/>
          <w:rPrChange w:id="1851" w:author="Donia Jendoubi" w:date="2019-05-21T18:26:00Z">
            <w:rPr>
              <w:rFonts w:asciiTheme="majorBidi" w:hAnsiTheme="majorBidi" w:cstheme="majorBidi"/>
              <w:sz w:val="20"/>
              <w:szCs w:val="20"/>
              <w:lang w:val="en"/>
            </w:rPr>
          </w:rPrChange>
        </w:rPr>
        <w:t>reveals</w:t>
      </w:r>
      <w:r w:rsidRPr="008E088B">
        <w:rPr>
          <w:rFonts w:ascii="Book Antiqua" w:hAnsi="Book Antiqua" w:cstheme="majorBidi"/>
          <w:sz w:val="20"/>
          <w:szCs w:val="20"/>
          <w:lang w:val="en"/>
          <w:rPrChange w:id="1852" w:author="Donia Jendoubi" w:date="2019-05-21T18:26:00Z">
            <w:rPr>
              <w:rFonts w:asciiTheme="majorBidi" w:hAnsiTheme="majorBidi" w:cstheme="majorBidi"/>
              <w:sz w:val="20"/>
              <w:szCs w:val="20"/>
              <w:lang w:val="en"/>
            </w:rPr>
          </w:rPrChange>
        </w:rPr>
        <w:t xml:space="preserve"> the results of the significance analysis for each of the </w:t>
      </w:r>
      <w:r w:rsidR="008A184E" w:rsidRPr="008E088B">
        <w:rPr>
          <w:rFonts w:ascii="Book Antiqua" w:hAnsi="Book Antiqua" w:cstheme="majorBidi"/>
          <w:sz w:val="20"/>
          <w:szCs w:val="20"/>
          <w:lang w:val="en"/>
          <w:rPrChange w:id="1853" w:author="Donia Jendoubi" w:date="2019-05-21T18:26:00Z">
            <w:rPr>
              <w:rFonts w:asciiTheme="majorBidi" w:hAnsiTheme="majorBidi" w:cstheme="majorBidi"/>
              <w:sz w:val="20"/>
              <w:szCs w:val="20"/>
              <w:lang w:val="en"/>
            </w:rPr>
          </w:rPrChange>
        </w:rPr>
        <w:t xml:space="preserve">three </w:t>
      </w:r>
      <w:r w:rsidRPr="008E088B">
        <w:rPr>
          <w:rFonts w:ascii="Book Antiqua" w:hAnsi="Book Antiqua" w:cstheme="majorBidi"/>
          <w:sz w:val="20"/>
          <w:szCs w:val="20"/>
          <w:lang w:val="en"/>
          <w:rPrChange w:id="1854" w:author="Donia Jendoubi" w:date="2019-05-21T18:26:00Z">
            <w:rPr>
              <w:rFonts w:asciiTheme="majorBidi" w:hAnsiTheme="majorBidi" w:cstheme="majorBidi"/>
              <w:sz w:val="20"/>
              <w:szCs w:val="20"/>
              <w:lang w:val="en"/>
            </w:rPr>
          </w:rPrChange>
        </w:rPr>
        <w:t xml:space="preserve">variables. The highest significance </w:t>
      </w:r>
      <w:proofErr w:type="gramStart"/>
      <w:r w:rsidRPr="008E088B">
        <w:rPr>
          <w:rFonts w:ascii="Book Antiqua" w:hAnsi="Book Antiqua" w:cstheme="majorBidi"/>
          <w:sz w:val="20"/>
          <w:szCs w:val="20"/>
          <w:lang w:val="en"/>
          <w:rPrChange w:id="1855" w:author="Donia Jendoubi" w:date="2019-05-21T18:26:00Z">
            <w:rPr>
              <w:rFonts w:asciiTheme="majorBidi" w:hAnsiTheme="majorBidi" w:cstheme="majorBidi"/>
              <w:sz w:val="20"/>
              <w:szCs w:val="20"/>
              <w:lang w:val="en"/>
            </w:rPr>
          </w:rPrChange>
        </w:rPr>
        <w:t>was re</w:t>
      </w:r>
      <w:r w:rsidR="003115C3" w:rsidRPr="008E088B">
        <w:rPr>
          <w:rFonts w:ascii="Book Antiqua" w:hAnsi="Book Antiqua" w:cstheme="majorBidi"/>
          <w:sz w:val="20"/>
          <w:szCs w:val="20"/>
          <w:lang w:val="en"/>
          <w:rPrChange w:id="1856" w:author="Donia Jendoubi" w:date="2019-05-21T18:26:00Z">
            <w:rPr>
              <w:rFonts w:asciiTheme="majorBidi" w:hAnsiTheme="majorBidi" w:cstheme="majorBidi"/>
              <w:sz w:val="20"/>
              <w:szCs w:val="20"/>
              <w:lang w:val="en"/>
            </w:rPr>
          </w:rPrChange>
        </w:rPr>
        <w:t>ported</w:t>
      </w:r>
      <w:proofErr w:type="gramEnd"/>
      <w:r w:rsidRPr="008E088B">
        <w:rPr>
          <w:rFonts w:ascii="Book Antiqua" w:hAnsi="Book Antiqua" w:cstheme="majorBidi"/>
          <w:sz w:val="20"/>
          <w:szCs w:val="20"/>
          <w:lang w:val="en"/>
          <w:rPrChange w:id="1857" w:author="Donia Jendoubi" w:date="2019-05-21T18:26:00Z">
            <w:rPr>
              <w:rFonts w:asciiTheme="majorBidi" w:hAnsiTheme="majorBidi" w:cstheme="majorBidi"/>
              <w:sz w:val="20"/>
              <w:szCs w:val="20"/>
              <w:lang w:val="en"/>
            </w:rPr>
          </w:rPrChange>
        </w:rPr>
        <w:t xml:space="preserve"> for land use, followed by slope and aspect. </w:t>
      </w:r>
    </w:p>
    <w:p w:rsidR="001F510F" w:rsidRPr="008E088B" w:rsidRDefault="001F510F">
      <w:pPr>
        <w:jc w:val="both"/>
        <w:rPr>
          <w:rFonts w:ascii="Book Antiqua" w:hAnsi="Book Antiqua" w:cstheme="majorBidi"/>
          <w:color w:val="333333"/>
          <w:sz w:val="20"/>
          <w:szCs w:val="20"/>
          <w:bdr w:val="none" w:sz="0" w:space="0" w:color="auto" w:frame="1"/>
          <w:lang w:val="en-GB"/>
          <w:rPrChange w:id="1858" w:author="Donia Jendoubi" w:date="2019-05-21T18:26:00Z">
            <w:rPr>
              <w:rFonts w:asciiTheme="majorBidi" w:hAnsiTheme="majorBidi" w:cstheme="majorBidi"/>
              <w:color w:val="333333"/>
              <w:sz w:val="20"/>
              <w:szCs w:val="20"/>
              <w:bdr w:val="none" w:sz="0" w:space="0" w:color="auto" w:frame="1"/>
              <w:lang w:val="en-GB"/>
            </w:rPr>
          </w:rPrChange>
        </w:rPr>
        <w:pPrChange w:id="1859" w:author="Donia Jendoubi" w:date="2019-05-21T18:26:00Z">
          <w:pPr>
            <w:jc w:val="center"/>
          </w:pPr>
        </w:pPrChange>
      </w:pPr>
      <w:r w:rsidRPr="008E088B">
        <w:rPr>
          <w:rFonts w:ascii="Book Antiqua" w:hAnsi="Book Antiqua" w:cstheme="majorBidi"/>
          <w:b/>
          <w:bCs/>
          <w:color w:val="333333"/>
          <w:sz w:val="20"/>
          <w:szCs w:val="20"/>
          <w:bdr w:val="none" w:sz="0" w:space="0" w:color="auto" w:frame="1"/>
          <w:lang w:val="en-GB"/>
          <w:rPrChange w:id="1860" w:author="Donia Jendoubi" w:date="2019-05-21T18:26:00Z">
            <w:rPr>
              <w:rFonts w:asciiTheme="majorBidi" w:hAnsiTheme="majorBidi" w:cstheme="majorBidi"/>
              <w:b/>
              <w:bCs/>
              <w:color w:val="333333"/>
              <w:sz w:val="20"/>
              <w:szCs w:val="20"/>
              <w:bdr w:val="none" w:sz="0" w:space="0" w:color="auto" w:frame="1"/>
              <w:lang w:val="en-GB"/>
            </w:rPr>
          </w:rPrChange>
        </w:rPr>
        <w:t>Table 3.</w:t>
      </w:r>
      <w:r w:rsidRPr="008E088B">
        <w:rPr>
          <w:rFonts w:ascii="Book Antiqua" w:hAnsi="Book Antiqua" w:cstheme="majorBidi"/>
          <w:color w:val="333333"/>
          <w:sz w:val="20"/>
          <w:szCs w:val="20"/>
          <w:bdr w:val="none" w:sz="0" w:space="0" w:color="auto" w:frame="1"/>
          <w:lang w:val="en-GB"/>
          <w:rPrChange w:id="1861" w:author="Donia Jendoubi" w:date="2019-05-21T18:26:00Z">
            <w:rPr>
              <w:rFonts w:asciiTheme="majorBidi" w:hAnsiTheme="majorBidi" w:cstheme="majorBidi"/>
              <w:color w:val="333333"/>
              <w:sz w:val="20"/>
              <w:szCs w:val="20"/>
              <w:bdr w:val="none" w:sz="0" w:space="0" w:color="auto" w:frame="1"/>
              <w:lang w:val="en-GB"/>
            </w:rPr>
          </w:rPrChange>
        </w:rPr>
        <w:t xml:space="preserve"> </w:t>
      </w:r>
      <w:ins w:id="1862" w:author="Donia Jendoubi" w:date="2019-05-21T16:58:00Z">
        <w:r w:rsidR="00EC7135" w:rsidRPr="008E088B">
          <w:rPr>
            <w:rFonts w:ascii="Book Antiqua" w:hAnsi="Book Antiqua" w:cstheme="majorBidi"/>
            <w:color w:val="333333"/>
            <w:sz w:val="20"/>
            <w:szCs w:val="20"/>
            <w:bdr w:val="none" w:sz="0" w:space="0" w:color="auto" w:frame="1"/>
            <w:lang w:val="en-GB"/>
            <w:rPrChange w:id="1863" w:author="Donia Jendoubi" w:date="2019-05-21T18:26:00Z">
              <w:rPr>
                <w:rFonts w:asciiTheme="majorBidi" w:hAnsiTheme="majorBidi" w:cstheme="majorBidi"/>
                <w:color w:val="333333"/>
                <w:sz w:val="20"/>
                <w:szCs w:val="20"/>
                <w:bdr w:val="none" w:sz="0" w:space="0" w:color="auto" w:frame="1"/>
                <w:lang w:val="en-GB"/>
              </w:rPr>
            </w:rPrChange>
          </w:rPr>
          <w:t>M</w:t>
        </w:r>
      </w:ins>
      <w:r w:rsidRPr="008E088B">
        <w:rPr>
          <w:rFonts w:ascii="Book Antiqua" w:hAnsi="Book Antiqua" w:cstheme="majorBidi"/>
          <w:color w:val="333333"/>
          <w:sz w:val="20"/>
          <w:szCs w:val="20"/>
          <w:bdr w:val="none" w:sz="0" w:space="0" w:color="auto" w:frame="1"/>
          <w:lang w:val="en-GB"/>
          <w:rPrChange w:id="1864" w:author="Donia Jendoubi" w:date="2019-05-21T18:26:00Z">
            <w:rPr>
              <w:rFonts w:asciiTheme="majorBidi" w:hAnsiTheme="majorBidi" w:cstheme="majorBidi"/>
              <w:color w:val="333333"/>
              <w:sz w:val="20"/>
              <w:szCs w:val="20"/>
              <w:bdr w:val="none" w:sz="0" w:space="0" w:color="auto" w:frame="1"/>
              <w:lang w:val="en-GB"/>
            </w:rPr>
          </w:rPrChange>
        </w:rPr>
        <w:t>ANOVA results showing the significance of the impact of land use, slope, and aspect for soil organic carbon (SOC) (n= 1440)</w:t>
      </w:r>
    </w:p>
    <w:tbl>
      <w:tblPr>
        <w:tblW w:w="40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956"/>
        <w:gridCol w:w="1061"/>
        <w:gridCol w:w="1000"/>
      </w:tblGrid>
      <w:tr w:rsidR="001F510F" w:rsidRPr="008E088B" w:rsidTr="001F510F">
        <w:trPr>
          <w:cantSplit/>
          <w:jc w:val="center"/>
        </w:trPr>
        <w:tc>
          <w:tcPr>
            <w:tcW w:w="1956"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eastAsia="Calibri" w:hAnsi="Book Antiqua" w:cstheme="majorBidi"/>
                <w:b/>
                <w:bCs/>
                <w:color w:val="000000"/>
                <w:sz w:val="20"/>
                <w:szCs w:val="20"/>
                <w:lang w:val="en-GB"/>
                <w:rPrChange w:id="1865" w:author="Donia Jendoubi" w:date="2019-05-21T18:26:00Z">
                  <w:rPr>
                    <w:rFonts w:asciiTheme="majorBidi" w:eastAsia="Calibri" w:hAnsiTheme="majorBidi" w:cstheme="majorBidi"/>
                    <w:b/>
                    <w:bCs/>
                    <w:color w:val="000000"/>
                    <w:sz w:val="18"/>
                    <w:szCs w:val="18"/>
                    <w:lang w:val="en-GB"/>
                  </w:rPr>
                </w:rPrChange>
              </w:rPr>
              <w:pPrChange w:id="1866" w:author="Donia Jendoubi" w:date="2019-05-21T18:26:00Z">
                <w:pPr>
                  <w:autoSpaceDE w:val="0"/>
                  <w:autoSpaceDN w:val="0"/>
                  <w:adjustRightInd w:val="0"/>
                  <w:spacing w:after="0" w:line="320" w:lineRule="atLeast"/>
                  <w:ind w:left="60" w:right="60"/>
                </w:pPr>
              </w:pPrChange>
            </w:pPr>
          </w:p>
        </w:tc>
        <w:tc>
          <w:tcPr>
            <w:tcW w:w="1061"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b/>
                <w:bCs/>
                <w:color w:val="333333"/>
                <w:sz w:val="20"/>
                <w:szCs w:val="20"/>
                <w:bdr w:val="none" w:sz="0" w:space="0" w:color="auto" w:frame="1"/>
                <w:lang w:val="en-GB"/>
                <w:rPrChange w:id="1867" w:author="Donia Jendoubi" w:date="2019-05-21T18:26:00Z">
                  <w:rPr>
                    <w:rFonts w:asciiTheme="majorBidi" w:hAnsiTheme="majorBidi" w:cstheme="majorBidi"/>
                    <w:b/>
                    <w:bCs/>
                    <w:color w:val="333333"/>
                    <w:sz w:val="20"/>
                    <w:szCs w:val="20"/>
                    <w:bdr w:val="none" w:sz="0" w:space="0" w:color="auto" w:frame="1"/>
                    <w:lang w:val="en-GB"/>
                  </w:rPr>
                </w:rPrChange>
              </w:rPr>
              <w:pPrChange w:id="1868" w:author="Donia Jendoubi" w:date="2019-05-21T18:26:00Z">
                <w:pPr>
                  <w:autoSpaceDE w:val="0"/>
                  <w:autoSpaceDN w:val="0"/>
                  <w:adjustRightInd w:val="0"/>
                  <w:spacing w:after="0" w:line="320" w:lineRule="atLeast"/>
                  <w:ind w:left="60" w:right="60"/>
                </w:pPr>
              </w:pPrChange>
            </w:pPr>
            <w:r w:rsidRPr="008E088B">
              <w:rPr>
                <w:rFonts w:ascii="Book Antiqua" w:hAnsi="Book Antiqua" w:cstheme="majorBidi"/>
                <w:b/>
                <w:bCs/>
                <w:color w:val="333333"/>
                <w:sz w:val="20"/>
                <w:szCs w:val="20"/>
                <w:bdr w:val="none" w:sz="0" w:space="0" w:color="auto" w:frame="1"/>
                <w:lang w:val="en-GB"/>
                <w:rPrChange w:id="1869" w:author="Donia Jendoubi" w:date="2019-05-21T18:26:00Z">
                  <w:rPr>
                    <w:rFonts w:asciiTheme="majorBidi" w:hAnsiTheme="majorBidi" w:cstheme="majorBidi"/>
                    <w:b/>
                    <w:bCs/>
                    <w:color w:val="333333"/>
                    <w:sz w:val="20"/>
                    <w:szCs w:val="20"/>
                    <w:bdr w:val="none" w:sz="0" w:space="0" w:color="auto" w:frame="1"/>
                    <w:lang w:val="en-GB"/>
                  </w:rPr>
                </w:rPrChange>
              </w:rPr>
              <w:t>F</w:t>
            </w:r>
          </w:p>
        </w:tc>
        <w:tc>
          <w:tcPr>
            <w:tcW w:w="1000"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b/>
                <w:bCs/>
                <w:color w:val="333333"/>
                <w:sz w:val="20"/>
                <w:szCs w:val="20"/>
                <w:bdr w:val="none" w:sz="0" w:space="0" w:color="auto" w:frame="1"/>
                <w:lang w:val="en-GB"/>
                <w:rPrChange w:id="1870" w:author="Donia Jendoubi" w:date="2019-05-21T18:26:00Z">
                  <w:rPr>
                    <w:rFonts w:asciiTheme="majorBidi" w:hAnsiTheme="majorBidi" w:cstheme="majorBidi"/>
                    <w:b/>
                    <w:bCs/>
                    <w:color w:val="333333"/>
                    <w:sz w:val="20"/>
                    <w:szCs w:val="20"/>
                    <w:bdr w:val="none" w:sz="0" w:space="0" w:color="auto" w:frame="1"/>
                    <w:lang w:val="en-GB"/>
                  </w:rPr>
                </w:rPrChange>
              </w:rPr>
              <w:pPrChange w:id="1871" w:author="Donia Jendoubi" w:date="2019-05-21T18:26:00Z">
                <w:pPr>
                  <w:autoSpaceDE w:val="0"/>
                  <w:autoSpaceDN w:val="0"/>
                  <w:adjustRightInd w:val="0"/>
                  <w:spacing w:after="0" w:line="320" w:lineRule="atLeast"/>
                  <w:ind w:left="60" w:right="60"/>
                </w:pPr>
              </w:pPrChange>
            </w:pPr>
            <w:r w:rsidRPr="008E088B">
              <w:rPr>
                <w:rFonts w:ascii="Book Antiqua" w:hAnsi="Book Antiqua" w:cstheme="majorBidi"/>
                <w:b/>
                <w:bCs/>
                <w:color w:val="333333"/>
                <w:sz w:val="20"/>
                <w:szCs w:val="20"/>
                <w:bdr w:val="none" w:sz="0" w:space="0" w:color="auto" w:frame="1"/>
                <w:lang w:val="en-GB"/>
                <w:rPrChange w:id="1872" w:author="Donia Jendoubi" w:date="2019-05-21T18:26:00Z">
                  <w:rPr>
                    <w:rFonts w:asciiTheme="majorBidi" w:hAnsiTheme="majorBidi" w:cstheme="majorBidi"/>
                    <w:b/>
                    <w:bCs/>
                    <w:color w:val="333333"/>
                    <w:sz w:val="20"/>
                    <w:szCs w:val="20"/>
                    <w:bdr w:val="none" w:sz="0" w:space="0" w:color="auto" w:frame="1"/>
                    <w:lang w:val="en-GB"/>
                  </w:rPr>
                </w:rPrChange>
              </w:rPr>
              <w:t>Sig.</w:t>
            </w:r>
          </w:p>
        </w:tc>
      </w:tr>
      <w:tr w:rsidR="001F510F" w:rsidRPr="008E088B" w:rsidTr="001F510F">
        <w:trPr>
          <w:cantSplit/>
          <w:jc w:val="center"/>
        </w:trPr>
        <w:tc>
          <w:tcPr>
            <w:tcW w:w="1956"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b/>
                <w:bCs/>
                <w:color w:val="333333"/>
                <w:sz w:val="20"/>
                <w:szCs w:val="20"/>
                <w:bdr w:val="none" w:sz="0" w:space="0" w:color="auto" w:frame="1"/>
                <w:lang w:val="en-GB"/>
                <w:rPrChange w:id="1873" w:author="Donia Jendoubi" w:date="2019-05-21T18:26:00Z">
                  <w:rPr>
                    <w:rFonts w:asciiTheme="majorBidi" w:hAnsiTheme="majorBidi" w:cstheme="majorBidi"/>
                    <w:b/>
                    <w:bCs/>
                    <w:color w:val="333333"/>
                    <w:sz w:val="20"/>
                    <w:szCs w:val="20"/>
                    <w:bdr w:val="none" w:sz="0" w:space="0" w:color="auto" w:frame="1"/>
                    <w:lang w:val="en-GB"/>
                  </w:rPr>
                </w:rPrChange>
              </w:rPr>
              <w:pPrChange w:id="1874" w:author="Donia Jendoubi" w:date="2019-05-21T18:26:00Z">
                <w:pPr>
                  <w:autoSpaceDE w:val="0"/>
                  <w:autoSpaceDN w:val="0"/>
                  <w:adjustRightInd w:val="0"/>
                  <w:spacing w:after="0" w:line="320" w:lineRule="atLeast"/>
                  <w:ind w:left="60" w:right="60"/>
                </w:pPr>
              </w:pPrChange>
            </w:pPr>
            <w:r w:rsidRPr="008E088B">
              <w:rPr>
                <w:rFonts w:ascii="Book Antiqua" w:hAnsi="Book Antiqua" w:cstheme="majorBidi"/>
                <w:b/>
                <w:bCs/>
                <w:color w:val="333333"/>
                <w:sz w:val="20"/>
                <w:szCs w:val="20"/>
                <w:bdr w:val="none" w:sz="0" w:space="0" w:color="auto" w:frame="1"/>
                <w:lang w:val="en-GB"/>
                <w:rPrChange w:id="1875" w:author="Donia Jendoubi" w:date="2019-05-21T18:26:00Z">
                  <w:rPr>
                    <w:rFonts w:asciiTheme="majorBidi" w:hAnsiTheme="majorBidi" w:cstheme="majorBidi"/>
                    <w:b/>
                    <w:bCs/>
                    <w:color w:val="333333"/>
                    <w:sz w:val="20"/>
                    <w:szCs w:val="20"/>
                    <w:bdr w:val="none" w:sz="0" w:space="0" w:color="auto" w:frame="1"/>
                    <w:lang w:val="en-GB"/>
                  </w:rPr>
                </w:rPrChange>
              </w:rPr>
              <w:t>LUS</w:t>
            </w:r>
          </w:p>
        </w:tc>
        <w:tc>
          <w:tcPr>
            <w:tcW w:w="1061"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color w:val="333333"/>
                <w:sz w:val="20"/>
                <w:szCs w:val="20"/>
                <w:bdr w:val="none" w:sz="0" w:space="0" w:color="auto" w:frame="1"/>
                <w:lang w:val="en-GB"/>
                <w:rPrChange w:id="1876" w:author="Donia Jendoubi" w:date="2019-05-21T18:26:00Z">
                  <w:rPr>
                    <w:rFonts w:asciiTheme="majorBidi" w:hAnsiTheme="majorBidi" w:cstheme="majorBidi"/>
                    <w:color w:val="333333"/>
                    <w:sz w:val="20"/>
                    <w:szCs w:val="20"/>
                    <w:bdr w:val="none" w:sz="0" w:space="0" w:color="auto" w:frame="1"/>
                    <w:lang w:val="en-GB"/>
                  </w:rPr>
                </w:rPrChange>
              </w:rPr>
              <w:pPrChange w:id="1877" w:author="Donia Jendoubi" w:date="2019-05-21T18:26:00Z">
                <w:pPr>
                  <w:autoSpaceDE w:val="0"/>
                  <w:autoSpaceDN w:val="0"/>
                  <w:adjustRightInd w:val="0"/>
                  <w:spacing w:after="0" w:line="320" w:lineRule="atLeast"/>
                  <w:ind w:left="60" w:right="60"/>
                  <w:jc w:val="right"/>
                </w:pPr>
              </w:pPrChange>
            </w:pPr>
            <w:r w:rsidRPr="008E088B">
              <w:rPr>
                <w:rFonts w:ascii="Book Antiqua" w:hAnsi="Book Antiqua" w:cstheme="majorBidi"/>
                <w:color w:val="333333"/>
                <w:sz w:val="20"/>
                <w:szCs w:val="20"/>
                <w:bdr w:val="none" w:sz="0" w:space="0" w:color="auto" w:frame="1"/>
                <w:lang w:val="en-GB"/>
                <w:rPrChange w:id="1878" w:author="Donia Jendoubi" w:date="2019-05-21T18:26:00Z">
                  <w:rPr>
                    <w:rFonts w:asciiTheme="majorBidi" w:hAnsiTheme="majorBidi" w:cstheme="majorBidi"/>
                    <w:color w:val="333333"/>
                    <w:sz w:val="20"/>
                    <w:szCs w:val="20"/>
                    <w:bdr w:val="none" w:sz="0" w:space="0" w:color="auto" w:frame="1"/>
                    <w:lang w:val="en-GB"/>
                  </w:rPr>
                </w:rPrChange>
              </w:rPr>
              <w:t>395.263</w:t>
            </w:r>
          </w:p>
        </w:tc>
        <w:tc>
          <w:tcPr>
            <w:tcW w:w="1000"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b/>
                <w:bCs/>
                <w:color w:val="333333"/>
                <w:sz w:val="20"/>
                <w:szCs w:val="20"/>
                <w:bdr w:val="none" w:sz="0" w:space="0" w:color="auto" w:frame="1"/>
                <w:lang w:val="en-GB"/>
                <w:rPrChange w:id="1879" w:author="Donia Jendoubi" w:date="2019-05-21T18:26:00Z">
                  <w:rPr>
                    <w:rFonts w:asciiTheme="majorBidi" w:hAnsiTheme="majorBidi" w:cstheme="majorBidi"/>
                    <w:b/>
                    <w:bCs/>
                    <w:color w:val="333333"/>
                    <w:sz w:val="20"/>
                    <w:szCs w:val="20"/>
                    <w:bdr w:val="none" w:sz="0" w:space="0" w:color="auto" w:frame="1"/>
                    <w:lang w:val="en-GB"/>
                  </w:rPr>
                </w:rPrChange>
              </w:rPr>
              <w:pPrChange w:id="1880" w:author="Donia Jendoubi" w:date="2019-05-21T18:26:00Z">
                <w:pPr>
                  <w:autoSpaceDE w:val="0"/>
                  <w:autoSpaceDN w:val="0"/>
                  <w:adjustRightInd w:val="0"/>
                  <w:spacing w:after="0" w:line="320" w:lineRule="atLeast"/>
                  <w:ind w:left="60" w:right="60"/>
                  <w:jc w:val="right"/>
                </w:pPr>
              </w:pPrChange>
            </w:pPr>
            <w:r w:rsidRPr="008E088B">
              <w:rPr>
                <w:rFonts w:ascii="Book Antiqua" w:hAnsi="Book Antiqua" w:cstheme="majorBidi"/>
                <w:b/>
                <w:bCs/>
                <w:color w:val="333333"/>
                <w:sz w:val="20"/>
                <w:szCs w:val="20"/>
                <w:bdr w:val="none" w:sz="0" w:space="0" w:color="auto" w:frame="1"/>
                <w:lang w:val="en-GB"/>
                <w:rPrChange w:id="1881" w:author="Donia Jendoubi" w:date="2019-05-21T18:26:00Z">
                  <w:rPr>
                    <w:rFonts w:asciiTheme="majorBidi" w:hAnsiTheme="majorBidi" w:cstheme="majorBidi"/>
                    <w:b/>
                    <w:bCs/>
                    <w:color w:val="333333"/>
                    <w:sz w:val="20"/>
                    <w:szCs w:val="20"/>
                    <w:bdr w:val="none" w:sz="0" w:space="0" w:color="auto" w:frame="1"/>
                    <w:lang w:val="en-GB"/>
                  </w:rPr>
                </w:rPrChange>
              </w:rPr>
              <w:t>0.000</w:t>
            </w:r>
          </w:p>
        </w:tc>
      </w:tr>
      <w:tr w:rsidR="001F510F" w:rsidRPr="008E088B" w:rsidTr="001F510F">
        <w:trPr>
          <w:cantSplit/>
          <w:jc w:val="center"/>
        </w:trPr>
        <w:tc>
          <w:tcPr>
            <w:tcW w:w="1956"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b/>
                <w:bCs/>
                <w:color w:val="333333"/>
                <w:sz w:val="20"/>
                <w:szCs w:val="20"/>
                <w:bdr w:val="none" w:sz="0" w:space="0" w:color="auto" w:frame="1"/>
                <w:lang w:val="en-GB"/>
                <w:rPrChange w:id="1882" w:author="Donia Jendoubi" w:date="2019-05-21T18:26:00Z">
                  <w:rPr>
                    <w:rFonts w:asciiTheme="majorBidi" w:hAnsiTheme="majorBidi" w:cstheme="majorBidi"/>
                    <w:b/>
                    <w:bCs/>
                    <w:color w:val="333333"/>
                    <w:sz w:val="20"/>
                    <w:szCs w:val="20"/>
                    <w:bdr w:val="none" w:sz="0" w:space="0" w:color="auto" w:frame="1"/>
                    <w:lang w:val="en-GB"/>
                  </w:rPr>
                </w:rPrChange>
              </w:rPr>
              <w:pPrChange w:id="1883" w:author="Donia Jendoubi" w:date="2019-05-21T18:26:00Z">
                <w:pPr>
                  <w:autoSpaceDE w:val="0"/>
                  <w:autoSpaceDN w:val="0"/>
                  <w:adjustRightInd w:val="0"/>
                  <w:spacing w:after="0" w:line="320" w:lineRule="atLeast"/>
                  <w:ind w:left="60" w:right="60"/>
                </w:pPr>
              </w:pPrChange>
            </w:pPr>
            <w:r w:rsidRPr="008E088B">
              <w:rPr>
                <w:rFonts w:ascii="Book Antiqua" w:hAnsi="Book Antiqua" w:cstheme="majorBidi"/>
                <w:b/>
                <w:bCs/>
                <w:color w:val="333333"/>
                <w:sz w:val="20"/>
                <w:szCs w:val="20"/>
                <w:bdr w:val="none" w:sz="0" w:space="0" w:color="auto" w:frame="1"/>
                <w:lang w:val="en-GB"/>
                <w:rPrChange w:id="1884" w:author="Donia Jendoubi" w:date="2019-05-21T18:26:00Z">
                  <w:rPr>
                    <w:rFonts w:asciiTheme="majorBidi" w:hAnsiTheme="majorBidi" w:cstheme="majorBidi"/>
                    <w:b/>
                    <w:bCs/>
                    <w:color w:val="333333"/>
                    <w:sz w:val="20"/>
                    <w:szCs w:val="20"/>
                    <w:bdr w:val="none" w:sz="0" w:space="0" w:color="auto" w:frame="1"/>
                    <w:lang w:val="en-GB"/>
                  </w:rPr>
                </w:rPrChange>
              </w:rPr>
              <w:t>slope</w:t>
            </w:r>
          </w:p>
        </w:tc>
        <w:tc>
          <w:tcPr>
            <w:tcW w:w="1061"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color w:val="333333"/>
                <w:sz w:val="20"/>
                <w:szCs w:val="20"/>
                <w:bdr w:val="none" w:sz="0" w:space="0" w:color="auto" w:frame="1"/>
                <w:lang w:val="en-GB"/>
                <w:rPrChange w:id="1885" w:author="Donia Jendoubi" w:date="2019-05-21T18:26:00Z">
                  <w:rPr>
                    <w:rFonts w:asciiTheme="majorBidi" w:hAnsiTheme="majorBidi" w:cstheme="majorBidi"/>
                    <w:color w:val="333333"/>
                    <w:sz w:val="20"/>
                    <w:szCs w:val="20"/>
                    <w:bdr w:val="none" w:sz="0" w:space="0" w:color="auto" w:frame="1"/>
                    <w:lang w:val="en-GB"/>
                  </w:rPr>
                </w:rPrChange>
              </w:rPr>
              <w:pPrChange w:id="1886" w:author="Donia Jendoubi" w:date="2019-05-21T18:26:00Z">
                <w:pPr>
                  <w:autoSpaceDE w:val="0"/>
                  <w:autoSpaceDN w:val="0"/>
                  <w:adjustRightInd w:val="0"/>
                  <w:spacing w:after="0" w:line="320" w:lineRule="atLeast"/>
                  <w:ind w:left="60" w:right="60"/>
                  <w:jc w:val="right"/>
                </w:pPr>
              </w:pPrChange>
            </w:pPr>
            <w:r w:rsidRPr="008E088B">
              <w:rPr>
                <w:rFonts w:ascii="Book Antiqua" w:hAnsi="Book Antiqua" w:cstheme="majorBidi"/>
                <w:color w:val="333333"/>
                <w:sz w:val="20"/>
                <w:szCs w:val="20"/>
                <w:bdr w:val="none" w:sz="0" w:space="0" w:color="auto" w:frame="1"/>
                <w:lang w:val="en-GB"/>
                <w:rPrChange w:id="1887" w:author="Donia Jendoubi" w:date="2019-05-21T18:26:00Z">
                  <w:rPr>
                    <w:rFonts w:asciiTheme="majorBidi" w:hAnsiTheme="majorBidi" w:cstheme="majorBidi"/>
                    <w:color w:val="333333"/>
                    <w:sz w:val="20"/>
                    <w:szCs w:val="20"/>
                    <w:bdr w:val="none" w:sz="0" w:space="0" w:color="auto" w:frame="1"/>
                    <w:lang w:val="en-GB"/>
                  </w:rPr>
                </w:rPrChange>
              </w:rPr>
              <w:t>76.505</w:t>
            </w:r>
          </w:p>
        </w:tc>
        <w:tc>
          <w:tcPr>
            <w:tcW w:w="1000"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b/>
                <w:bCs/>
                <w:color w:val="333333"/>
                <w:sz w:val="20"/>
                <w:szCs w:val="20"/>
                <w:bdr w:val="none" w:sz="0" w:space="0" w:color="auto" w:frame="1"/>
                <w:lang w:val="en-GB"/>
                <w:rPrChange w:id="1888" w:author="Donia Jendoubi" w:date="2019-05-21T18:26:00Z">
                  <w:rPr>
                    <w:rFonts w:asciiTheme="majorBidi" w:hAnsiTheme="majorBidi" w:cstheme="majorBidi"/>
                    <w:b/>
                    <w:bCs/>
                    <w:color w:val="333333"/>
                    <w:sz w:val="20"/>
                    <w:szCs w:val="20"/>
                    <w:bdr w:val="none" w:sz="0" w:space="0" w:color="auto" w:frame="1"/>
                    <w:lang w:val="en-GB"/>
                  </w:rPr>
                </w:rPrChange>
              </w:rPr>
              <w:pPrChange w:id="1889" w:author="Donia Jendoubi" w:date="2019-05-21T18:26:00Z">
                <w:pPr>
                  <w:autoSpaceDE w:val="0"/>
                  <w:autoSpaceDN w:val="0"/>
                  <w:adjustRightInd w:val="0"/>
                  <w:spacing w:after="0" w:line="320" w:lineRule="atLeast"/>
                  <w:ind w:left="60" w:right="60"/>
                  <w:jc w:val="right"/>
                </w:pPr>
              </w:pPrChange>
            </w:pPr>
            <w:r w:rsidRPr="008E088B">
              <w:rPr>
                <w:rFonts w:ascii="Book Antiqua" w:hAnsi="Book Antiqua" w:cstheme="majorBidi"/>
                <w:b/>
                <w:bCs/>
                <w:color w:val="333333"/>
                <w:sz w:val="20"/>
                <w:szCs w:val="20"/>
                <w:bdr w:val="none" w:sz="0" w:space="0" w:color="auto" w:frame="1"/>
                <w:lang w:val="en-GB"/>
                <w:rPrChange w:id="1890" w:author="Donia Jendoubi" w:date="2019-05-21T18:26:00Z">
                  <w:rPr>
                    <w:rFonts w:asciiTheme="majorBidi" w:hAnsiTheme="majorBidi" w:cstheme="majorBidi"/>
                    <w:b/>
                    <w:bCs/>
                    <w:color w:val="333333"/>
                    <w:sz w:val="20"/>
                    <w:szCs w:val="20"/>
                    <w:bdr w:val="none" w:sz="0" w:space="0" w:color="auto" w:frame="1"/>
                    <w:lang w:val="en-GB"/>
                  </w:rPr>
                </w:rPrChange>
              </w:rPr>
              <w:t>0.000</w:t>
            </w:r>
          </w:p>
        </w:tc>
      </w:tr>
      <w:tr w:rsidR="001F510F" w:rsidRPr="008E088B" w:rsidTr="001F510F">
        <w:trPr>
          <w:cantSplit/>
          <w:jc w:val="center"/>
        </w:trPr>
        <w:tc>
          <w:tcPr>
            <w:tcW w:w="1956"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b/>
                <w:bCs/>
                <w:color w:val="333333"/>
                <w:sz w:val="20"/>
                <w:szCs w:val="20"/>
                <w:bdr w:val="none" w:sz="0" w:space="0" w:color="auto" w:frame="1"/>
                <w:lang w:val="en-GB"/>
                <w:rPrChange w:id="1891" w:author="Donia Jendoubi" w:date="2019-05-21T18:26:00Z">
                  <w:rPr>
                    <w:rFonts w:asciiTheme="majorBidi" w:hAnsiTheme="majorBidi" w:cstheme="majorBidi"/>
                    <w:b/>
                    <w:bCs/>
                    <w:color w:val="333333"/>
                    <w:sz w:val="20"/>
                    <w:szCs w:val="20"/>
                    <w:bdr w:val="none" w:sz="0" w:space="0" w:color="auto" w:frame="1"/>
                    <w:lang w:val="en-GB"/>
                  </w:rPr>
                </w:rPrChange>
              </w:rPr>
              <w:pPrChange w:id="1892" w:author="Donia Jendoubi" w:date="2019-05-21T18:26:00Z">
                <w:pPr>
                  <w:autoSpaceDE w:val="0"/>
                  <w:autoSpaceDN w:val="0"/>
                  <w:adjustRightInd w:val="0"/>
                  <w:spacing w:after="0" w:line="320" w:lineRule="atLeast"/>
                  <w:ind w:left="60" w:right="60"/>
                </w:pPr>
              </w:pPrChange>
            </w:pPr>
            <w:r w:rsidRPr="008E088B">
              <w:rPr>
                <w:rFonts w:ascii="Book Antiqua" w:hAnsi="Book Antiqua" w:cstheme="majorBidi"/>
                <w:b/>
                <w:bCs/>
                <w:color w:val="333333"/>
                <w:sz w:val="20"/>
                <w:szCs w:val="20"/>
                <w:bdr w:val="none" w:sz="0" w:space="0" w:color="auto" w:frame="1"/>
                <w:lang w:val="en-GB"/>
                <w:rPrChange w:id="1893" w:author="Donia Jendoubi" w:date="2019-05-21T18:26:00Z">
                  <w:rPr>
                    <w:rFonts w:asciiTheme="majorBidi" w:hAnsiTheme="majorBidi" w:cstheme="majorBidi"/>
                    <w:b/>
                    <w:bCs/>
                    <w:color w:val="333333"/>
                    <w:sz w:val="20"/>
                    <w:szCs w:val="20"/>
                    <w:bdr w:val="none" w:sz="0" w:space="0" w:color="auto" w:frame="1"/>
                    <w:lang w:val="en-GB"/>
                  </w:rPr>
                </w:rPrChange>
              </w:rPr>
              <w:t>aspect</w:t>
            </w:r>
          </w:p>
        </w:tc>
        <w:tc>
          <w:tcPr>
            <w:tcW w:w="1061"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color w:val="333333"/>
                <w:sz w:val="20"/>
                <w:szCs w:val="20"/>
                <w:bdr w:val="none" w:sz="0" w:space="0" w:color="auto" w:frame="1"/>
                <w:lang w:val="en-GB"/>
                <w:rPrChange w:id="1894" w:author="Donia Jendoubi" w:date="2019-05-21T18:26:00Z">
                  <w:rPr>
                    <w:rFonts w:asciiTheme="majorBidi" w:hAnsiTheme="majorBidi" w:cstheme="majorBidi"/>
                    <w:color w:val="333333"/>
                    <w:sz w:val="20"/>
                    <w:szCs w:val="20"/>
                    <w:bdr w:val="none" w:sz="0" w:space="0" w:color="auto" w:frame="1"/>
                    <w:lang w:val="en-GB"/>
                  </w:rPr>
                </w:rPrChange>
              </w:rPr>
              <w:pPrChange w:id="1895" w:author="Donia Jendoubi" w:date="2019-05-21T18:26:00Z">
                <w:pPr>
                  <w:autoSpaceDE w:val="0"/>
                  <w:autoSpaceDN w:val="0"/>
                  <w:adjustRightInd w:val="0"/>
                  <w:spacing w:after="0" w:line="320" w:lineRule="atLeast"/>
                  <w:ind w:left="60" w:right="60"/>
                  <w:jc w:val="right"/>
                </w:pPr>
              </w:pPrChange>
            </w:pPr>
            <w:r w:rsidRPr="008E088B">
              <w:rPr>
                <w:rFonts w:ascii="Book Antiqua" w:hAnsi="Book Antiqua" w:cstheme="majorBidi"/>
                <w:color w:val="333333"/>
                <w:sz w:val="20"/>
                <w:szCs w:val="20"/>
                <w:bdr w:val="none" w:sz="0" w:space="0" w:color="auto" w:frame="1"/>
                <w:lang w:val="en-GB"/>
                <w:rPrChange w:id="1896" w:author="Donia Jendoubi" w:date="2019-05-21T18:26:00Z">
                  <w:rPr>
                    <w:rFonts w:asciiTheme="majorBidi" w:hAnsiTheme="majorBidi" w:cstheme="majorBidi"/>
                    <w:color w:val="333333"/>
                    <w:sz w:val="20"/>
                    <w:szCs w:val="20"/>
                    <w:bdr w:val="none" w:sz="0" w:space="0" w:color="auto" w:frame="1"/>
                    <w:lang w:val="en-GB"/>
                  </w:rPr>
                </w:rPrChange>
              </w:rPr>
              <w:t>11.093</w:t>
            </w:r>
          </w:p>
        </w:tc>
        <w:tc>
          <w:tcPr>
            <w:tcW w:w="1000" w:type="dxa"/>
            <w:shd w:val="clear" w:color="auto" w:fill="FFFFFF"/>
            <w:vAlign w:val="center"/>
          </w:tcPr>
          <w:p w:rsidR="001F510F" w:rsidRPr="008E088B" w:rsidRDefault="001F510F">
            <w:pPr>
              <w:autoSpaceDE w:val="0"/>
              <w:autoSpaceDN w:val="0"/>
              <w:adjustRightInd w:val="0"/>
              <w:spacing w:after="0" w:line="320" w:lineRule="atLeast"/>
              <w:ind w:left="60" w:right="60"/>
              <w:jc w:val="both"/>
              <w:rPr>
                <w:rFonts w:ascii="Book Antiqua" w:hAnsi="Book Antiqua" w:cstheme="majorBidi"/>
                <w:b/>
                <w:bCs/>
                <w:color w:val="333333"/>
                <w:sz w:val="20"/>
                <w:szCs w:val="20"/>
                <w:bdr w:val="none" w:sz="0" w:space="0" w:color="auto" w:frame="1"/>
                <w:lang w:val="en-GB"/>
                <w:rPrChange w:id="1897" w:author="Donia Jendoubi" w:date="2019-05-21T18:26:00Z">
                  <w:rPr>
                    <w:rFonts w:asciiTheme="majorBidi" w:hAnsiTheme="majorBidi" w:cstheme="majorBidi"/>
                    <w:b/>
                    <w:bCs/>
                    <w:color w:val="333333"/>
                    <w:sz w:val="20"/>
                    <w:szCs w:val="20"/>
                    <w:bdr w:val="none" w:sz="0" w:space="0" w:color="auto" w:frame="1"/>
                    <w:lang w:val="en-GB"/>
                  </w:rPr>
                </w:rPrChange>
              </w:rPr>
              <w:pPrChange w:id="1898" w:author="Donia Jendoubi" w:date="2019-05-21T18:26:00Z">
                <w:pPr>
                  <w:autoSpaceDE w:val="0"/>
                  <w:autoSpaceDN w:val="0"/>
                  <w:adjustRightInd w:val="0"/>
                  <w:spacing w:after="0" w:line="320" w:lineRule="atLeast"/>
                  <w:ind w:left="60" w:right="60"/>
                  <w:jc w:val="right"/>
                </w:pPr>
              </w:pPrChange>
            </w:pPr>
            <w:r w:rsidRPr="008E088B">
              <w:rPr>
                <w:rFonts w:ascii="Book Antiqua" w:hAnsi="Book Antiqua" w:cstheme="majorBidi"/>
                <w:b/>
                <w:bCs/>
                <w:color w:val="333333"/>
                <w:sz w:val="20"/>
                <w:szCs w:val="20"/>
                <w:bdr w:val="none" w:sz="0" w:space="0" w:color="auto" w:frame="1"/>
                <w:lang w:val="en-GB"/>
                <w:rPrChange w:id="1899" w:author="Donia Jendoubi" w:date="2019-05-21T18:26:00Z">
                  <w:rPr>
                    <w:rFonts w:asciiTheme="majorBidi" w:hAnsiTheme="majorBidi" w:cstheme="majorBidi"/>
                    <w:b/>
                    <w:bCs/>
                    <w:color w:val="333333"/>
                    <w:sz w:val="20"/>
                    <w:szCs w:val="20"/>
                    <w:bdr w:val="none" w:sz="0" w:space="0" w:color="auto" w:frame="1"/>
                    <w:lang w:val="en-GB"/>
                  </w:rPr>
                </w:rPrChange>
              </w:rPr>
              <w:t>0.001</w:t>
            </w:r>
          </w:p>
        </w:tc>
      </w:tr>
    </w:tbl>
    <w:p w:rsidR="001F510F" w:rsidRPr="008E088B" w:rsidRDefault="001F510F" w:rsidP="008E088B">
      <w:pPr>
        <w:spacing w:after="0"/>
        <w:jc w:val="both"/>
        <w:rPr>
          <w:rFonts w:ascii="Book Antiqua" w:hAnsi="Book Antiqua" w:cstheme="majorBidi"/>
          <w:color w:val="333333"/>
          <w:sz w:val="20"/>
          <w:szCs w:val="20"/>
          <w:bdr w:val="none" w:sz="0" w:space="0" w:color="auto" w:frame="1"/>
          <w:lang w:val="en-GB"/>
          <w:rPrChange w:id="1900" w:author="Donia Jendoubi" w:date="2019-05-21T18:26:00Z">
            <w:rPr>
              <w:rFonts w:asciiTheme="majorBidi" w:hAnsiTheme="majorBidi" w:cstheme="majorBidi"/>
              <w:color w:val="333333"/>
              <w:sz w:val="20"/>
              <w:szCs w:val="20"/>
              <w:bdr w:val="none" w:sz="0" w:space="0" w:color="auto" w:frame="1"/>
              <w:lang w:val="en-GB"/>
            </w:rPr>
          </w:rPrChange>
        </w:rPr>
      </w:pPr>
      <w:r w:rsidRPr="008E088B">
        <w:rPr>
          <w:rFonts w:ascii="Book Antiqua" w:hAnsi="Book Antiqua" w:cstheme="majorBidi"/>
          <w:color w:val="333333"/>
          <w:sz w:val="20"/>
          <w:szCs w:val="20"/>
          <w:bdr w:val="none" w:sz="0" w:space="0" w:color="auto" w:frame="1"/>
          <w:lang w:val="en-GB"/>
          <w:rPrChange w:id="1901" w:author="Donia Jendoubi" w:date="2019-05-21T18:26:00Z">
            <w:rPr>
              <w:rFonts w:asciiTheme="majorBidi" w:hAnsiTheme="majorBidi" w:cstheme="majorBidi"/>
              <w:color w:val="333333"/>
              <w:sz w:val="20"/>
              <w:szCs w:val="20"/>
              <w:bdr w:val="none" w:sz="0" w:space="0" w:color="auto" w:frame="1"/>
              <w:lang w:val="en-GB"/>
            </w:rPr>
          </w:rPrChange>
        </w:rPr>
        <w:t>Sig. &lt; 0.05 (statistically significant difference), in bold.</w:t>
      </w:r>
    </w:p>
    <w:p w:rsidR="001F510F" w:rsidRPr="008E088B" w:rsidRDefault="001F510F" w:rsidP="00123DF7">
      <w:pPr>
        <w:spacing w:after="0"/>
        <w:jc w:val="both"/>
        <w:rPr>
          <w:rFonts w:ascii="Book Antiqua" w:hAnsi="Book Antiqua" w:cstheme="majorBidi"/>
          <w:color w:val="333333"/>
          <w:sz w:val="20"/>
          <w:szCs w:val="20"/>
          <w:bdr w:val="none" w:sz="0" w:space="0" w:color="auto" w:frame="1"/>
          <w:lang w:val="en-GB"/>
          <w:rPrChange w:id="1902" w:author="Donia Jendoubi" w:date="2019-05-21T18:26:00Z">
            <w:rPr>
              <w:rFonts w:asciiTheme="majorBidi" w:hAnsiTheme="majorBidi" w:cstheme="majorBidi"/>
              <w:color w:val="333333"/>
              <w:sz w:val="20"/>
              <w:szCs w:val="20"/>
              <w:bdr w:val="none" w:sz="0" w:space="0" w:color="auto" w:frame="1"/>
              <w:lang w:val="en-GB"/>
            </w:rPr>
          </w:rPrChange>
        </w:rPr>
      </w:pPr>
      <w:r w:rsidRPr="008E088B">
        <w:rPr>
          <w:rFonts w:ascii="Book Antiqua" w:hAnsi="Book Antiqua" w:cstheme="majorBidi"/>
          <w:color w:val="333333"/>
          <w:sz w:val="20"/>
          <w:szCs w:val="20"/>
          <w:bdr w:val="none" w:sz="0" w:space="0" w:color="auto" w:frame="1"/>
          <w:lang w:val="en-GB"/>
          <w:rPrChange w:id="1903" w:author="Donia Jendoubi" w:date="2019-05-21T18:26:00Z">
            <w:rPr>
              <w:rFonts w:asciiTheme="majorBidi" w:hAnsiTheme="majorBidi" w:cstheme="majorBidi"/>
              <w:color w:val="333333"/>
              <w:sz w:val="20"/>
              <w:szCs w:val="20"/>
              <w:bdr w:val="none" w:sz="0" w:space="0" w:color="auto" w:frame="1"/>
              <w:lang w:val="en-GB"/>
            </w:rPr>
          </w:rPrChange>
        </w:rPr>
        <w:t>Sig. &gt; 0.05 (no statistically significant difference)</w:t>
      </w:r>
    </w:p>
    <w:p w:rsidR="001F510F" w:rsidRPr="008E088B" w:rsidRDefault="001F510F" w:rsidP="00BD6674">
      <w:pPr>
        <w:spacing w:after="0"/>
        <w:jc w:val="both"/>
        <w:rPr>
          <w:rFonts w:ascii="Book Antiqua" w:hAnsi="Book Antiqua" w:cstheme="majorBidi"/>
          <w:color w:val="333333"/>
          <w:sz w:val="20"/>
          <w:szCs w:val="20"/>
          <w:bdr w:val="none" w:sz="0" w:space="0" w:color="auto" w:frame="1"/>
          <w:lang w:val="en-GB"/>
          <w:rPrChange w:id="1904" w:author="Donia Jendoubi" w:date="2019-05-21T18:26:00Z">
            <w:rPr>
              <w:rFonts w:asciiTheme="majorBidi" w:hAnsiTheme="majorBidi" w:cstheme="majorBidi"/>
              <w:color w:val="333333"/>
              <w:sz w:val="20"/>
              <w:szCs w:val="20"/>
              <w:bdr w:val="none" w:sz="0" w:space="0" w:color="auto" w:frame="1"/>
              <w:lang w:val="en-GB"/>
            </w:rPr>
          </w:rPrChange>
        </w:rPr>
      </w:pPr>
    </w:p>
    <w:p w:rsidR="008E4947" w:rsidRPr="008E088B" w:rsidRDefault="008E4947" w:rsidP="00BD6674">
      <w:pPr>
        <w:jc w:val="both"/>
        <w:rPr>
          <w:rFonts w:ascii="Book Antiqua" w:hAnsi="Book Antiqua" w:cstheme="majorBidi"/>
          <w:sz w:val="20"/>
          <w:szCs w:val="20"/>
          <w:lang w:val="en"/>
          <w:rPrChange w:id="1905"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1906" w:author="Donia Jendoubi" w:date="2019-05-21T18:26:00Z">
            <w:rPr>
              <w:rFonts w:asciiTheme="majorBidi" w:hAnsiTheme="majorBidi" w:cstheme="majorBidi"/>
              <w:sz w:val="20"/>
              <w:szCs w:val="20"/>
              <w:lang w:val="en"/>
            </w:rPr>
          </w:rPrChange>
        </w:rPr>
        <w:t xml:space="preserve">The analysis of the significance of the different variables for each land </w:t>
      </w:r>
      <w:r w:rsidR="00DD0769" w:rsidRPr="008E088B">
        <w:rPr>
          <w:rFonts w:ascii="Book Antiqua" w:hAnsi="Book Antiqua" w:cstheme="majorBidi"/>
          <w:sz w:val="20"/>
          <w:szCs w:val="20"/>
          <w:lang w:val="en"/>
          <w:rPrChange w:id="1907" w:author="Donia Jendoubi" w:date="2019-05-21T18:26:00Z">
            <w:rPr>
              <w:rFonts w:asciiTheme="majorBidi" w:hAnsiTheme="majorBidi" w:cstheme="majorBidi"/>
              <w:sz w:val="20"/>
              <w:szCs w:val="20"/>
              <w:lang w:val="en"/>
            </w:rPr>
          </w:rPrChange>
        </w:rPr>
        <w:t xml:space="preserve">use type </w:t>
      </w:r>
      <w:proofErr w:type="gramStart"/>
      <w:r w:rsidR="00DD0769" w:rsidRPr="008E088B">
        <w:rPr>
          <w:rFonts w:ascii="Book Antiqua" w:hAnsi="Book Antiqua" w:cstheme="majorBidi"/>
          <w:sz w:val="20"/>
          <w:szCs w:val="20"/>
          <w:lang w:val="en"/>
          <w:rPrChange w:id="1908" w:author="Donia Jendoubi" w:date="2019-05-21T18:26:00Z">
            <w:rPr>
              <w:rFonts w:asciiTheme="majorBidi" w:hAnsiTheme="majorBidi" w:cstheme="majorBidi"/>
              <w:sz w:val="20"/>
              <w:szCs w:val="20"/>
              <w:lang w:val="en"/>
            </w:rPr>
          </w:rPrChange>
        </w:rPr>
        <w:t>is presented</w:t>
      </w:r>
      <w:proofErr w:type="gramEnd"/>
      <w:r w:rsidR="00DD0769" w:rsidRPr="008E088B">
        <w:rPr>
          <w:rFonts w:ascii="Book Antiqua" w:hAnsi="Book Antiqua" w:cstheme="majorBidi"/>
          <w:sz w:val="20"/>
          <w:szCs w:val="20"/>
          <w:lang w:val="en"/>
          <w:rPrChange w:id="1909" w:author="Donia Jendoubi" w:date="2019-05-21T18:26:00Z">
            <w:rPr>
              <w:rFonts w:asciiTheme="majorBidi" w:hAnsiTheme="majorBidi" w:cstheme="majorBidi"/>
              <w:sz w:val="20"/>
              <w:szCs w:val="20"/>
              <w:lang w:val="en"/>
            </w:rPr>
          </w:rPrChange>
        </w:rPr>
        <w:t xml:space="preserve"> in table 4</w:t>
      </w:r>
      <w:r w:rsidRPr="008E088B">
        <w:rPr>
          <w:rFonts w:ascii="Book Antiqua" w:hAnsi="Book Antiqua" w:cstheme="majorBidi"/>
          <w:sz w:val="20"/>
          <w:szCs w:val="20"/>
          <w:lang w:val="en"/>
          <w:rPrChange w:id="1910" w:author="Donia Jendoubi" w:date="2019-05-21T18:26:00Z">
            <w:rPr>
              <w:rFonts w:asciiTheme="majorBidi" w:hAnsiTheme="majorBidi" w:cstheme="majorBidi"/>
              <w:sz w:val="20"/>
              <w:szCs w:val="20"/>
              <w:lang w:val="en"/>
            </w:rPr>
          </w:rPrChange>
        </w:rPr>
        <w:t xml:space="preserve">. </w:t>
      </w:r>
      <w:del w:id="1911" w:author="Donia Jendoubi" w:date="2019-05-20T18:56:00Z">
        <w:r w:rsidRPr="008E088B" w:rsidDel="00804056">
          <w:rPr>
            <w:rFonts w:ascii="Book Antiqua" w:hAnsi="Book Antiqua" w:cstheme="majorBidi"/>
            <w:sz w:val="20"/>
            <w:szCs w:val="20"/>
            <w:lang w:val="en"/>
            <w:rPrChange w:id="1912" w:author="Donia Jendoubi" w:date="2019-05-21T18:26:00Z">
              <w:rPr>
                <w:rFonts w:asciiTheme="majorBidi" w:hAnsiTheme="majorBidi" w:cstheme="majorBidi"/>
                <w:sz w:val="20"/>
                <w:szCs w:val="20"/>
                <w:lang w:val="en"/>
              </w:rPr>
            </w:rPrChange>
          </w:rPr>
          <w:delText xml:space="preserve">In the forest land use, all variables were not significant, </w:delText>
        </w:r>
        <w:r w:rsidR="003115C3" w:rsidRPr="008E088B" w:rsidDel="00804056">
          <w:rPr>
            <w:rFonts w:ascii="Book Antiqua" w:hAnsi="Book Antiqua" w:cstheme="majorBidi"/>
            <w:sz w:val="20"/>
            <w:szCs w:val="20"/>
            <w:lang w:val="en"/>
            <w:rPrChange w:id="1913" w:author="Donia Jendoubi" w:date="2019-05-21T18:26:00Z">
              <w:rPr>
                <w:rFonts w:asciiTheme="majorBidi" w:hAnsiTheme="majorBidi" w:cstheme="majorBidi"/>
                <w:sz w:val="20"/>
                <w:szCs w:val="20"/>
                <w:lang w:val="en"/>
              </w:rPr>
            </w:rPrChange>
          </w:rPr>
          <w:delText>indicating</w:delText>
        </w:r>
        <w:r w:rsidRPr="008E088B" w:rsidDel="00804056">
          <w:rPr>
            <w:rFonts w:ascii="Book Antiqua" w:hAnsi="Book Antiqua" w:cstheme="majorBidi"/>
            <w:sz w:val="20"/>
            <w:szCs w:val="20"/>
            <w:lang w:val="en"/>
            <w:rPrChange w:id="1914" w:author="Donia Jendoubi" w:date="2019-05-21T18:26:00Z">
              <w:rPr>
                <w:rFonts w:asciiTheme="majorBidi" w:hAnsiTheme="majorBidi" w:cstheme="majorBidi"/>
                <w:sz w:val="20"/>
                <w:szCs w:val="20"/>
                <w:lang w:val="en"/>
              </w:rPr>
            </w:rPrChange>
          </w:rPr>
          <w:delText xml:space="preserve"> that the variation of the SOC with high </w:delText>
        </w:r>
        <w:r w:rsidR="00784129" w:rsidRPr="008E088B" w:rsidDel="00804056">
          <w:rPr>
            <w:rFonts w:ascii="Book Antiqua" w:hAnsi="Book Antiqua" w:cstheme="majorBidi"/>
            <w:sz w:val="20"/>
            <w:szCs w:val="20"/>
            <w:lang w:val="en"/>
            <w:rPrChange w:id="1915" w:author="Donia Jendoubi" w:date="2019-05-21T18:26:00Z">
              <w:rPr>
                <w:rFonts w:asciiTheme="majorBidi" w:hAnsiTheme="majorBidi" w:cstheme="majorBidi"/>
                <w:sz w:val="20"/>
                <w:szCs w:val="20"/>
                <w:lang w:val="en"/>
              </w:rPr>
            </w:rPrChange>
          </w:rPr>
          <w:delText>amount</w:delText>
        </w:r>
        <w:r w:rsidRPr="008E088B" w:rsidDel="00804056">
          <w:rPr>
            <w:rFonts w:ascii="Book Antiqua" w:hAnsi="Book Antiqua" w:cstheme="majorBidi"/>
            <w:sz w:val="20"/>
            <w:szCs w:val="20"/>
            <w:lang w:val="en"/>
            <w:rPrChange w:id="1916" w:author="Donia Jendoubi" w:date="2019-05-21T18:26:00Z">
              <w:rPr>
                <w:rFonts w:asciiTheme="majorBidi" w:hAnsiTheme="majorBidi" w:cstheme="majorBidi"/>
                <w:sz w:val="20"/>
                <w:szCs w:val="20"/>
                <w:lang w:val="en"/>
              </w:rPr>
            </w:rPrChange>
          </w:rPr>
          <w:delText xml:space="preserve">s in these components was not related to slope, </w:delText>
        </w:r>
        <w:r w:rsidR="00DD0769" w:rsidRPr="008E088B" w:rsidDel="00804056">
          <w:rPr>
            <w:rFonts w:ascii="Book Antiqua" w:hAnsi="Book Antiqua" w:cstheme="majorBidi"/>
            <w:sz w:val="20"/>
            <w:szCs w:val="20"/>
            <w:lang w:val="en"/>
            <w:rPrChange w:id="1917" w:author="Donia Jendoubi" w:date="2019-05-21T18:26:00Z">
              <w:rPr>
                <w:rFonts w:asciiTheme="majorBidi" w:hAnsiTheme="majorBidi" w:cstheme="majorBidi"/>
                <w:sz w:val="20"/>
                <w:szCs w:val="20"/>
                <w:lang w:val="en"/>
              </w:rPr>
            </w:rPrChange>
          </w:rPr>
          <w:delText>and aspect.</w:delText>
        </w:r>
        <w:r w:rsidRPr="008E088B" w:rsidDel="00804056">
          <w:rPr>
            <w:rFonts w:ascii="Book Antiqua" w:hAnsi="Book Antiqua" w:cstheme="majorBidi"/>
            <w:sz w:val="20"/>
            <w:szCs w:val="20"/>
            <w:lang w:val="en"/>
            <w:rPrChange w:id="1918" w:author="Donia Jendoubi" w:date="2019-05-21T18:26:00Z">
              <w:rPr>
                <w:rFonts w:asciiTheme="majorBidi" w:hAnsiTheme="majorBidi" w:cstheme="majorBidi"/>
                <w:sz w:val="20"/>
                <w:szCs w:val="20"/>
                <w:lang w:val="en"/>
              </w:rPr>
            </w:rPrChange>
          </w:rPr>
          <w:delText xml:space="preserve"> </w:delText>
        </w:r>
      </w:del>
      <w:del w:id="1919" w:author="Donia Jendoubi" w:date="2019-05-20T18:53:00Z">
        <w:r w:rsidRPr="008E088B" w:rsidDel="00804056">
          <w:rPr>
            <w:rFonts w:ascii="Book Antiqua" w:hAnsi="Book Antiqua" w:cstheme="majorBidi"/>
            <w:sz w:val="20"/>
            <w:szCs w:val="20"/>
            <w:lang w:val="en"/>
            <w:rPrChange w:id="1920" w:author="Donia Jendoubi" w:date="2019-05-21T18:26:00Z">
              <w:rPr>
                <w:rFonts w:asciiTheme="majorBidi" w:hAnsiTheme="majorBidi" w:cstheme="majorBidi"/>
                <w:sz w:val="20"/>
                <w:szCs w:val="20"/>
                <w:lang w:val="en"/>
              </w:rPr>
            </w:rPrChange>
          </w:rPr>
          <w:delText>The explanation for this is that the forest has a dense cover that protects the soil from being exposed to any other factors such as erosion and the SOC cannot be affected. It can be assumed that the soil under forest has no degradation caused by soil erosion by water as observed in some surrounding fields.</w:delText>
        </w:r>
      </w:del>
    </w:p>
    <w:p w:rsidR="001F510F" w:rsidRPr="008E088B" w:rsidRDefault="001F510F">
      <w:pPr>
        <w:jc w:val="both"/>
        <w:rPr>
          <w:rFonts w:ascii="Book Antiqua" w:hAnsi="Book Antiqua" w:cstheme="majorBidi"/>
          <w:color w:val="333333"/>
          <w:sz w:val="20"/>
          <w:szCs w:val="20"/>
          <w:bdr w:val="none" w:sz="0" w:space="0" w:color="auto" w:frame="1"/>
          <w:lang w:val="en-GB"/>
          <w:rPrChange w:id="1921" w:author="Donia Jendoubi" w:date="2019-05-21T18:26:00Z">
            <w:rPr>
              <w:rFonts w:asciiTheme="majorBidi" w:hAnsiTheme="majorBidi" w:cstheme="majorBidi"/>
              <w:color w:val="333333"/>
              <w:sz w:val="20"/>
              <w:szCs w:val="20"/>
              <w:bdr w:val="none" w:sz="0" w:space="0" w:color="auto" w:frame="1"/>
              <w:lang w:val="en-GB"/>
            </w:rPr>
          </w:rPrChange>
        </w:rPr>
        <w:pPrChange w:id="1922" w:author="Donia Jendoubi" w:date="2019-05-21T18:26:00Z">
          <w:pPr>
            <w:jc w:val="center"/>
          </w:pPr>
        </w:pPrChange>
      </w:pPr>
      <w:r w:rsidRPr="008E088B">
        <w:rPr>
          <w:rFonts w:ascii="Book Antiqua" w:hAnsi="Book Antiqua" w:cstheme="majorBidi"/>
          <w:b/>
          <w:bCs/>
          <w:color w:val="333333"/>
          <w:sz w:val="20"/>
          <w:szCs w:val="20"/>
          <w:bdr w:val="none" w:sz="0" w:space="0" w:color="auto" w:frame="1"/>
          <w:lang w:val="en-GB"/>
          <w:rPrChange w:id="1923" w:author="Donia Jendoubi" w:date="2019-05-21T18:26:00Z">
            <w:rPr>
              <w:rFonts w:asciiTheme="majorBidi" w:hAnsiTheme="majorBidi" w:cstheme="majorBidi"/>
              <w:b/>
              <w:bCs/>
              <w:color w:val="333333"/>
              <w:sz w:val="20"/>
              <w:szCs w:val="20"/>
              <w:bdr w:val="none" w:sz="0" w:space="0" w:color="auto" w:frame="1"/>
              <w:lang w:val="en-GB"/>
            </w:rPr>
          </w:rPrChange>
        </w:rPr>
        <w:t>Table 4.</w:t>
      </w:r>
      <w:r w:rsidRPr="008E088B">
        <w:rPr>
          <w:rFonts w:ascii="Book Antiqua" w:hAnsi="Book Antiqua" w:cstheme="majorBidi"/>
          <w:color w:val="333333"/>
          <w:sz w:val="20"/>
          <w:szCs w:val="20"/>
          <w:bdr w:val="none" w:sz="0" w:space="0" w:color="auto" w:frame="1"/>
          <w:lang w:val="en-GB"/>
          <w:rPrChange w:id="1924" w:author="Donia Jendoubi" w:date="2019-05-21T18:26:00Z">
            <w:rPr>
              <w:rFonts w:asciiTheme="majorBidi" w:hAnsiTheme="majorBidi" w:cstheme="majorBidi"/>
              <w:color w:val="333333"/>
              <w:sz w:val="20"/>
              <w:szCs w:val="20"/>
              <w:bdr w:val="none" w:sz="0" w:space="0" w:color="auto" w:frame="1"/>
              <w:lang w:val="en-GB"/>
            </w:rPr>
          </w:rPrChange>
        </w:rPr>
        <w:t xml:space="preserve"> </w:t>
      </w:r>
      <w:ins w:id="1925" w:author="Donia Jendoubi" w:date="2019-05-21T16:58:00Z">
        <w:r w:rsidR="00EC7135" w:rsidRPr="008E088B">
          <w:rPr>
            <w:rFonts w:ascii="Book Antiqua" w:hAnsi="Book Antiqua" w:cstheme="majorBidi"/>
            <w:color w:val="333333"/>
            <w:sz w:val="20"/>
            <w:szCs w:val="20"/>
            <w:bdr w:val="none" w:sz="0" w:space="0" w:color="auto" w:frame="1"/>
            <w:lang w:val="en-GB"/>
            <w:rPrChange w:id="1926" w:author="Donia Jendoubi" w:date="2019-05-21T18:26:00Z">
              <w:rPr>
                <w:rFonts w:asciiTheme="majorBidi" w:hAnsiTheme="majorBidi" w:cstheme="majorBidi"/>
                <w:color w:val="333333"/>
                <w:sz w:val="20"/>
                <w:szCs w:val="20"/>
                <w:bdr w:val="none" w:sz="0" w:space="0" w:color="auto" w:frame="1"/>
                <w:lang w:val="en-GB"/>
              </w:rPr>
            </w:rPrChange>
          </w:rPr>
          <w:t>M</w:t>
        </w:r>
      </w:ins>
      <w:r w:rsidRPr="008E088B">
        <w:rPr>
          <w:rFonts w:ascii="Book Antiqua" w:hAnsi="Book Antiqua" w:cstheme="majorBidi"/>
          <w:color w:val="333333"/>
          <w:sz w:val="20"/>
          <w:szCs w:val="20"/>
          <w:bdr w:val="none" w:sz="0" w:space="0" w:color="auto" w:frame="1"/>
          <w:lang w:val="en-GB"/>
          <w:rPrChange w:id="1927" w:author="Donia Jendoubi" w:date="2019-05-21T18:26:00Z">
            <w:rPr>
              <w:rFonts w:asciiTheme="majorBidi" w:hAnsiTheme="majorBidi" w:cstheme="majorBidi"/>
              <w:color w:val="333333"/>
              <w:sz w:val="20"/>
              <w:szCs w:val="20"/>
              <w:bdr w:val="none" w:sz="0" w:space="0" w:color="auto" w:frame="1"/>
              <w:lang w:val="en-GB"/>
            </w:rPr>
          </w:rPrChange>
        </w:rPr>
        <w:t>ANOVA results regarding significance of all the variables under different LUS.</w:t>
      </w:r>
    </w:p>
    <w:tbl>
      <w:tblPr>
        <w:tblW w:w="53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76"/>
        <w:gridCol w:w="2268"/>
        <w:gridCol w:w="992"/>
        <w:gridCol w:w="851"/>
      </w:tblGrid>
      <w:tr w:rsidR="001F510F" w:rsidRPr="008E088B" w:rsidTr="00AD2DE2">
        <w:trPr>
          <w:cantSplit/>
          <w:jc w:val="center"/>
        </w:trPr>
        <w:tc>
          <w:tcPr>
            <w:tcW w:w="1276" w:type="dxa"/>
            <w:shd w:val="clear" w:color="auto" w:fill="FFFFFF"/>
          </w:tcPr>
          <w:p w:rsidR="001F510F" w:rsidRPr="008E088B" w:rsidRDefault="001F510F">
            <w:pPr>
              <w:spacing w:after="0" w:line="240" w:lineRule="auto"/>
              <w:jc w:val="both"/>
              <w:rPr>
                <w:rFonts w:ascii="Book Antiqua" w:hAnsi="Book Antiqua" w:cstheme="majorBidi"/>
                <w:b/>
                <w:bCs/>
                <w:color w:val="333333"/>
                <w:sz w:val="20"/>
                <w:szCs w:val="20"/>
                <w:bdr w:val="none" w:sz="0" w:space="0" w:color="auto" w:frame="1"/>
                <w:lang w:val="en-GB"/>
                <w:rPrChange w:id="1928" w:author="Donia Jendoubi" w:date="2019-05-21T18:26:00Z">
                  <w:rPr>
                    <w:rFonts w:asciiTheme="majorBidi" w:hAnsiTheme="majorBidi" w:cstheme="majorBidi"/>
                    <w:b/>
                    <w:bCs/>
                    <w:color w:val="333333"/>
                    <w:sz w:val="20"/>
                    <w:szCs w:val="20"/>
                    <w:bdr w:val="none" w:sz="0" w:space="0" w:color="auto" w:frame="1"/>
                    <w:lang w:val="en-GB"/>
                  </w:rPr>
                </w:rPrChange>
              </w:rPr>
              <w:pPrChange w:id="1929" w:author="Donia Jendoubi" w:date="2019-05-21T18:26:00Z">
                <w:pPr>
                  <w:spacing w:after="0" w:line="240" w:lineRule="auto"/>
                </w:pPr>
              </w:pPrChange>
            </w:pPr>
            <w:r w:rsidRPr="008E088B">
              <w:rPr>
                <w:rFonts w:ascii="Book Antiqua" w:hAnsi="Book Antiqua" w:cstheme="majorBidi"/>
                <w:b/>
                <w:bCs/>
                <w:color w:val="333333"/>
                <w:sz w:val="20"/>
                <w:szCs w:val="20"/>
                <w:bdr w:val="none" w:sz="0" w:space="0" w:color="auto" w:frame="1"/>
                <w:lang w:val="en-GB"/>
                <w:rPrChange w:id="1930" w:author="Donia Jendoubi" w:date="2019-05-21T18:26:00Z">
                  <w:rPr>
                    <w:rFonts w:asciiTheme="majorBidi" w:hAnsiTheme="majorBidi" w:cstheme="majorBidi"/>
                    <w:b/>
                    <w:bCs/>
                    <w:color w:val="333333"/>
                    <w:sz w:val="20"/>
                    <w:szCs w:val="20"/>
                    <w:bdr w:val="none" w:sz="0" w:space="0" w:color="auto" w:frame="1"/>
                    <w:lang w:val="en-GB"/>
                  </w:rPr>
                </w:rPrChange>
              </w:rPr>
              <w:t>LUS</w:t>
            </w:r>
          </w:p>
        </w:tc>
        <w:tc>
          <w:tcPr>
            <w:tcW w:w="2268" w:type="dxa"/>
            <w:shd w:val="clear" w:color="auto" w:fill="FFFFFF"/>
          </w:tcPr>
          <w:p w:rsidR="001F510F" w:rsidRPr="008E088B" w:rsidRDefault="001F510F" w:rsidP="008E088B">
            <w:pPr>
              <w:spacing w:after="0" w:line="240" w:lineRule="auto"/>
              <w:jc w:val="both"/>
              <w:rPr>
                <w:rFonts w:ascii="Book Antiqua" w:hAnsi="Book Antiqua" w:cstheme="majorBidi"/>
                <w:b/>
                <w:bCs/>
                <w:color w:val="FF0000"/>
                <w:sz w:val="20"/>
                <w:szCs w:val="20"/>
                <w:bdr w:val="none" w:sz="0" w:space="0" w:color="auto" w:frame="1"/>
                <w:lang w:val="en-GB"/>
                <w:rPrChange w:id="1931" w:author="Donia Jendoubi" w:date="2019-05-21T18:26:00Z">
                  <w:rPr>
                    <w:rFonts w:asciiTheme="majorBidi" w:hAnsiTheme="majorBidi" w:cstheme="majorBidi"/>
                    <w:b/>
                    <w:bCs/>
                    <w:color w:val="FF0000"/>
                    <w:sz w:val="20"/>
                    <w:szCs w:val="20"/>
                    <w:bdr w:val="none" w:sz="0" w:space="0" w:color="auto" w:frame="1"/>
                    <w:lang w:val="en-GB"/>
                  </w:rPr>
                </w:rPrChange>
              </w:rPr>
            </w:pPr>
            <w:r w:rsidRPr="008E088B">
              <w:rPr>
                <w:rFonts w:ascii="Book Antiqua" w:hAnsi="Book Antiqua" w:cstheme="majorBidi"/>
                <w:b/>
                <w:bCs/>
                <w:sz w:val="20"/>
                <w:szCs w:val="20"/>
                <w:bdr w:val="none" w:sz="0" w:space="0" w:color="auto" w:frame="1"/>
                <w:lang w:val="en-GB"/>
                <w:rPrChange w:id="1932" w:author="Donia Jendoubi" w:date="2019-05-21T18:26:00Z">
                  <w:rPr>
                    <w:rFonts w:asciiTheme="majorBidi" w:hAnsiTheme="majorBidi" w:cstheme="majorBidi"/>
                    <w:b/>
                    <w:bCs/>
                    <w:sz w:val="20"/>
                    <w:szCs w:val="20"/>
                    <w:bdr w:val="none" w:sz="0" w:space="0" w:color="auto" w:frame="1"/>
                    <w:lang w:val="en-GB"/>
                  </w:rPr>
                </w:rPrChange>
              </w:rPr>
              <w:t>Variables</w:t>
            </w:r>
          </w:p>
        </w:tc>
        <w:tc>
          <w:tcPr>
            <w:tcW w:w="992" w:type="dxa"/>
            <w:shd w:val="clear" w:color="auto" w:fill="FFFFFF"/>
          </w:tcPr>
          <w:p w:rsidR="001F510F" w:rsidRPr="008E088B" w:rsidRDefault="001F510F" w:rsidP="00123DF7">
            <w:pPr>
              <w:spacing w:after="0" w:line="240" w:lineRule="auto"/>
              <w:jc w:val="both"/>
              <w:rPr>
                <w:rFonts w:ascii="Book Antiqua" w:hAnsi="Book Antiqua" w:cstheme="majorBidi"/>
                <w:b/>
                <w:bCs/>
                <w:color w:val="333333"/>
                <w:sz w:val="20"/>
                <w:szCs w:val="20"/>
                <w:bdr w:val="none" w:sz="0" w:space="0" w:color="auto" w:frame="1"/>
                <w:lang w:val="en-GB"/>
                <w:rPrChange w:id="1933" w:author="Donia Jendoubi" w:date="2019-05-21T18:26:00Z">
                  <w:rPr>
                    <w:rFonts w:asciiTheme="majorBidi" w:hAnsiTheme="majorBidi" w:cstheme="majorBidi"/>
                    <w:b/>
                    <w:bCs/>
                    <w:color w:val="333333"/>
                    <w:sz w:val="20"/>
                    <w:szCs w:val="20"/>
                    <w:bdr w:val="none" w:sz="0" w:space="0" w:color="auto" w:frame="1"/>
                    <w:lang w:val="en-GB"/>
                  </w:rPr>
                </w:rPrChange>
              </w:rPr>
            </w:pPr>
            <w:r w:rsidRPr="008E088B">
              <w:rPr>
                <w:rFonts w:ascii="Book Antiqua" w:hAnsi="Book Antiqua" w:cstheme="majorBidi"/>
                <w:b/>
                <w:bCs/>
                <w:color w:val="333333"/>
                <w:sz w:val="20"/>
                <w:szCs w:val="20"/>
                <w:bdr w:val="none" w:sz="0" w:space="0" w:color="auto" w:frame="1"/>
                <w:lang w:val="en-GB"/>
                <w:rPrChange w:id="1934" w:author="Donia Jendoubi" w:date="2019-05-21T18:26:00Z">
                  <w:rPr>
                    <w:rFonts w:asciiTheme="majorBidi" w:hAnsiTheme="majorBidi" w:cstheme="majorBidi"/>
                    <w:b/>
                    <w:bCs/>
                    <w:color w:val="333333"/>
                    <w:sz w:val="20"/>
                    <w:szCs w:val="20"/>
                    <w:bdr w:val="none" w:sz="0" w:space="0" w:color="auto" w:frame="1"/>
                    <w:lang w:val="en-GB"/>
                  </w:rPr>
                </w:rPrChange>
              </w:rPr>
              <w:t>F</w:t>
            </w:r>
          </w:p>
        </w:tc>
        <w:tc>
          <w:tcPr>
            <w:tcW w:w="851" w:type="dxa"/>
            <w:shd w:val="clear" w:color="auto" w:fill="FFFFFF"/>
          </w:tcPr>
          <w:p w:rsidR="001F510F" w:rsidRPr="008E088B" w:rsidRDefault="001F510F" w:rsidP="00BD6674">
            <w:pPr>
              <w:spacing w:after="0" w:line="240" w:lineRule="auto"/>
              <w:jc w:val="both"/>
              <w:rPr>
                <w:rFonts w:ascii="Book Antiqua" w:hAnsi="Book Antiqua" w:cstheme="majorBidi"/>
                <w:b/>
                <w:bCs/>
                <w:color w:val="333333"/>
                <w:sz w:val="20"/>
                <w:szCs w:val="20"/>
                <w:bdr w:val="none" w:sz="0" w:space="0" w:color="auto" w:frame="1"/>
                <w:lang w:val="en-GB"/>
                <w:rPrChange w:id="1935" w:author="Donia Jendoubi" w:date="2019-05-21T18:26:00Z">
                  <w:rPr>
                    <w:rFonts w:asciiTheme="majorBidi" w:hAnsiTheme="majorBidi" w:cstheme="majorBidi"/>
                    <w:b/>
                    <w:bCs/>
                    <w:color w:val="333333"/>
                    <w:sz w:val="20"/>
                    <w:szCs w:val="20"/>
                    <w:bdr w:val="none" w:sz="0" w:space="0" w:color="auto" w:frame="1"/>
                    <w:lang w:val="en-GB"/>
                  </w:rPr>
                </w:rPrChange>
              </w:rPr>
            </w:pPr>
            <w:r w:rsidRPr="008E088B">
              <w:rPr>
                <w:rFonts w:ascii="Book Antiqua" w:hAnsi="Book Antiqua" w:cstheme="majorBidi"/>
                <w:b/>
                <w:bCs/>
                <w:color w:val="333333"/>
                <w:sz w:val="20"/>
                <w:szCs w:val="20"/>
                <w:bdr w:val="none" w:sz="0" w:space="0" w:color="auto" w:frame="1"/>
                <w:lang w:val="en-GB"/>
                <w:rPrChange w:id="1936" w:author="Donia Jendoubi" w:date="2019-05-21T18:26:00Z">
                  <w:rPr>
                    <w:rFonts w:asciiTheme="majorBidi" w:hAnsiTheme="majorBidi" w:cstheme="majorBidi"/>
                    <w:b/>
                    <w:bCs/>
                    <w:color w:val="333333"/>
                    <w:sz w:val="20"/>
                    <w:szCs w:val="20"/>
                    <w:bdr w:val="none" w:sz="0" w:space="0" w:color="auto" w:frame="1"/>
                    <w:lang w:val="en-GB"/>
                  </w:rPr>
                </w:rPrChange>
              </w:rPr>
              <w:t>Sig.</w:t>
            </w:r>
          </w:p>
        </w:tc>
      </w:tr>
      <w:tr w:rsidR="001F510F" w:rsidRPr="008E088B" w:rsidTr="00AD2DE2">
        <w:trPr>
          <w:cantSplit/>
          <w:jc w:val="center"/>
        </w:trPr>
        <w:tc>
          <w:tcPr>
            <w:tcW w:w="1276" w:type="dxa"/>
            <w:vMerge w:val="restart"/>
            <w:shd w:val="clear" w:color="auto" w:fill="FFFFFF"/>
            <w:vAlign w:val="center"/>
          </w:tcPr>
          <w:p w:rsidR="001F510F" w:rsidRPr="008E088B" w:rsidRDefault="001F510F">
            <w:pPr>
              <w:spacing w:after="0" w:line="240" w:lineRule="auto"/>
              <w:jc w:val="both"/>
              <w:rPr>
                <w:rFonts w:ascii="Book Antiqua" w:hAnsi="Book Antiqua" w:cstheme="majorBidi"/>
                <w:b/>
                <w:bCs/>
                <w:color w:val="333333"/>
                <w:sz w:val="20"/>
                <w:szCs w:val="20"/>
                <w:bdr w:val="none" w:sz="0" w:space="0" w:color="auto" w:frame="1"/>
                <w:lang w:val="en-GB"/>
                <w:rPrChange w:id="1937" w:author="Donia Jendoubi" w:date="2019-05-21T18:26:00Z">
                  <w:rPr>
                    <w:rFonts w:asciiTheme="majorBidi" w:hAnsiTheme="majorBidi" w:cstheme="majorBidi"/>
                    <w:b/>
                    <w:bCs/>
                    <w:color w:val="333333"/>
                    <w:sz w:val="20"/>
                    <w:szCs w:val="20"/>
                    <w:bdr w:val="none" w:sz="0" w:space="0" w:color="auto" w:frame="1"/>
                    <w:lang w:val="en-GB"/>
                  </w:rPr>
                </w:rPrChange>
              </w:rPr>
              <w:pPrChange w:id="1938" w:author="Donia Jendoubi" w:date="2019-05-21T18:26:00Z">
                <w:pPr>
                  <w:spacing w:after="0" w:line="240" w:lineRule="auto"/>
                </w:pPr>
              </w:pPrChange>
            </w:pPr>
            <w:r w:rsidRPr="008E088B">
              <w:rPr>
                <w:rFonts w:ascii="Book Antiqua" w:hAnsi="Book Antiqua" w:cstheme="majorBidi"/>
                <w:b/>
                <w:bCs/>
                <w:color w:val="333333"/>
                <w:sz w:val="20"/>
                <w:szCs w:val="20"/>
                <w:bdr w:val="none" w:sz="0" w:space="0" w:color="auto" w:frame="1"/>
                <w:lang w:val="en-GB"/>
                <w:rPrChange w:id="1939" w:author="Donia Jendoubi" w:date="2019-05-21T18:26:00Z">
                  <w:rPr>
                    <w:rFonts w:asciiTheme="majorBidi" w:hAnsiTheme="majorBidi" w:cstheme="majorBidi"/>
                    <w:b/>
                    <w:bCs/>
                    <w:color w:val="333333"/>
                    <w:sz w:val="20"/>
                    <w:szCs w:val="20"/>
                    <w:bdr w:val="none" w:sz="0" w:space="0" w:color="auto" w:frame="1"/>
                    <w:lang w:val="en-GB"/>
                  </w:rPr>
                </w:rPrChange>
              </w:rPr>
              <w:t>Forests</w:t>
            </w:r>
          </w:p>
        </w:tc>
        <w:tc>
          <w:tcPr>
            <w:tcW w:w="2268"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40" w:author="Donia Jendoubi" w:date="2019-05-21T18:26:00Z">
                  <w:rPr>
                    <w:rFonts w:asciiTheme="majorBidi" w:hAnsiTheme="majorBidi" w:cstheme="majorBidi"/>
                    <w:color w:val="333333"/>
                    <w:sz w:val="20"/>
                    <w:szCs w:val="20"/>
                    <w:bdr w:val="none" w:sz="0" w:space="0" w:color="auto" w:frame="1"/>
                    <w:lang w:val="en-GB"/>
                  </w:rPr>
                </w:rPrChange>
              </w:rPr>
              <w:pPrChange w:id="1941" w:author="Donia Jendoubi" w:date="2019-05-21T18:26:00Z">
                <w:pPr>
                  <w:spacing w:after="0" w:line="240" w:lineRule="auto"/>
                </w:pPr>
              </w:pPrChange>
            </w:pPr>
            <w:r w:rsidRPr="008E088B">
              <w:rPr>
                <w:rFonts w:ascii="Book Antiqua" w:hAnsi="Book Antiqua" w:cstheme="majorBidi"/>
                <w:color w:val="333333"/>
                <w:sz w:val="20"/>
                <w:szCs w:val="20"/>
                <w:bdr w:val="none" w:sz="0" w:space="0" w:color="auto" w:frame="1"/>
                <w:lang w:val="en-GB"/>
                <w:rPrChange w:id="1942" w:author="Donia Jendoubi" w:date="2019-05-21T18:26:00Z">
                  <w:rPr>
                    <w:rFonts w:asciiTheme="majorBidi" w:hAnsiTheme="majorBidi" w:cstheme="majorBidi"/>
                    <w:color w:val="333333"/>
                    <w:sz w:val="20"/>
                    <w:szCs w:val="20"/>
                    <w:bdr w:val="none" w:sz="0" w:space="0" w:color="auto" w:frame="1"/>
                    <w:lang w:val="en-GB"/>
                  </w:rPr>
                </w:rPrChange>
              </w:rPr>
              <w:t>slope</w:t>
            </w:r>
          </w:p>
        </w:tc>
        <w:tc>
          <w:tcPr>
            <w:tcW w:w="992"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43" w:author="Donia Jendoubi" w:date="2019-05-21T18:26:00Z">
                  <w:rPr>
                    <w:rFonts w:asciiTheme="majorBidi" w:hAnsiTheme="majorBidi" w:cstheme="majorBidi"/>
                    <w:color w:val="333333"/>
                    <w:sz w:val="20"/>
                    <w:szCs w:val="20"/>
                    <w:bdr w:val="none" w:sz="0" w:space="0" w:color="auto" w:frame="1"/>
                    <w:lang w:val="en-GB"/>
                  </w:rPr>
                </w:rPrChange>
              </w:rPr>
              <w:pPrChange w:id="1944"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1945" w:author="Donia Jendoubi" w:date="2019-05-21T18:26:00Z">
                  <w:rPr>
                    <w:rFonts w:asciiTheme="majorBidi" w:hAnsiTheme="majorBidi" w:cstheme="majorBidi"/>
                    <w:color w:val="333333"/>
                    <w:sz w:val="20"/>
                    <w:szCs w:val="20"/>
                    <w:bdr w:val="none" w:sz="0" w:space="0" w:color="auto" w:frame="1"/>
                    <w:lang w:val="en-GB"/>
                  </w:rPr>
                </w:rPrChange>
              </w:rPr>
              <w:t>1.806</w:t>
            </w:r>
          </w:p>
        </w:tc>
        <w:tc>
          <w:tcPr>
            <w:tcW w:w="851"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46" w:author="Donia Jendoubi" w:date="2019-05-21T18:26:00Z">
                  <w:rPr>
                    <w:rFonts w:asciiTheme="majorBidi" w:hAnsiTheme="majorBidi" w:cstheme="majorBidi"/>
                    <w:color w:val="333333"/>
                    <w:sz w:val="20"/>
                    <w:szCs w:val="20"/>
                    <w:bdr w:val="none" w:sz="0" w:space="0" w:color="auto" w:frame="1"/>
                    <w:lang w:val="en-GB"/>
                  </w:rPr>
                </w:rPrChange>
              </w:rPr>
              <w:pPrChange w:id="1947"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1948" w:author="Donia Jendoubi" w:date="2019-05-21T18:26:00Z">
                  <w:rPr>
                    <w:rFonts w:asciiTheme="majorBidi" w:hAnsiTheme="majorBidi" w:cstheme="majorBidi"/>
                    <w:color w:val="333333"/>
                    <w:sz w:val="20"/>
                    <w:szCs w:val="20"/>
                    <w:bdr w:val="none" w:sz="0" w:space="0" w:color="auto" w:frame="1"/>
                    <w:lang w:val="en-GB"/>
                  </w:rPr>
                </w:rPrChange>
              </w:rPr>
              <w:t>0.176</w:t>
            </w:r>
          </w:p>
        </w:tc>
      </w:tr>
      <w:tr w:rsidR="001F510F" w:rsidRPr="008E088B" w:rsidTr="00AD2DE2">
        <w:trPr>
          <w:cantSplit/>
          <w:jc w:val="center"/>
        </w:trPr>
        <w:tc>
          <w:tcPr>
            <w:tcW w:w="1276" w:type="dxa"/>
            <w:vMerge/>
            <w:shd w:val="clear" w:color="auto" w:fill="FFFFFF"/>
            <w:vAlign w:val="center"/>
          </w:tcPr>
          <w:p w:rsidR="001F510F" w:rsidRPr="008E088B" w:rsidRDefault="001F510F">
            <w:pPr>
              <w:spacing w:after="0" w:line="240" w:lineRule="auto"/>
              <w:jc w:val="both"/>
              <w:rPr>
                <w:rFonts w:ascii="Book Antiqua" w:hAnsi="Book Antiqua" w:cstheme="majorBidi"/>
                <w:b/>
                <w:bCs/>
                <w:color w:val="333333"/>
                <w:sz w:val="20"/>
                <w:szCs w:val="20"/>
                <w:bdr w:val="none" w:sz="0" w:space="0" w:color="auto" w:frame="1"/>
                <w:lang w:val="en-GB"/>
                <w:rPrChange w:id="1949" w:author="Donia Jendoubi" w:date="2019-05-21T18:26:00Z">
                  <w:rPr>
                    <w:rFonts w:asciiTheme="majorBidi" w:hAnsiTheme="majorBidi" w:cstheme="majorBidi"/>
                    <w:b/>
                    <w:bCs/>
                    <w:color w:val="333333"/>
                    <w:sz w:val="20"/>
                    <w:szCs w:val="20"/>
                    <w:bdr w:val="none" w:sz="0" w:space="0" w:color="auto" w:frame="1"/>
                    <w:lang w:val="en-GB"/>
                  </w:rPr>
                </w:rPrChange>
              </w:rPr>
              <w:pPrChange w:id="1950" w:author="Donia Jendoubi" w:date="2019-05-21T18:26:00Z">
                <w:pPr>
                  <w:spacing w:after="0" w:line="240" w:lineRule="auto"/>
                </w:pPr>
              </w:pPrChange>
            </w:pPr>
          </w:p>
        </w:tc>
        <w:tc>
          <w:tcPr>
            <w:tcW w:w="2268"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51" w:author="Donia Jendoubi" w:date="2019-05-21T18:26:00Z">
                  <w:rPr>
                    <w:rFonts w:asciiTheme="majorBidi" w:hAnsiTheme="majorBidi" w:cstheme="majorBidi"/>
                    <w:color w:val="333333"/>
                    <w:sz w:val="20"/>
                    <w:szCs w:val="20"/>
                    <w:bdr w:val="none" w:sz="0" w:space="0" w:color="auto" w:frame="1"/>
                    <w:lang w:val="en-GB"/>
                  </w:rPr>
                </w:rPrChange>
              </w:rPr>
              <w:pPrChange w:id="1952" w:author="Donia Jendoubi" w:date="2019-05-21T18:26:00Z">
                <w:pPr>
                  <w:spacing w:after="0" w:line="240" w:lineRule="auto"/>
                </w:pPr>
              </w:pPrChange>
            </w:pPr>
            <w:r w:rsidRPr="008E088B">
              <w:rPr>
                <w:rFonts w:ascii="Book Antiqua" w:hAnsi="Book Antiqua" w:cstheme="majorBidi"/>
                <w:color w:val="333333"/>
                <w:sz w:val="20"/>
                <w:szCs w:val="20"/>
                <w:bdr w:val="none" w:sz="0" w:space="0" w:color="auto" w:frame="1"/>
                <w:lang w:val="en-GB"/>
                <w:rPrChange w:id="1953" w:author="Donia Jendoubi" w:date="2019-05-21T18:26:00Z">
                  <w:rPr>
                    <w:rFonts w:asciiTheme="majorBidi" w:hAnsiTheme="majorBidi" w:cstheme="majorBidi"/>
                    <w:color w:val="333333"/>
                    <w:sz w:val="20"/>
                    <w:szCs w:val="20"/>
                    <w:bdr w:val="none" w:sz="0" w:space="0" w:color="auto" w:frame="1"/>
                    <w:lang w:val="en-GB"/>
                  </w:rPr>
                </w:rPrChange>
              </w:rPr>
              <w:t>aspect</w:t>
            </w:r>
          </w:p>
        </w:tc>
        <w:tc>
          <w:tcPr>
            <w:tcW w:w="992"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54" w:author="Donia Jendoubi" w:date="2019-05-21T18:26:00Z">
                  <w:rPr>
                    <w:rFonts w:asciiTheme="majorBidi" w:hAnsiTheme="majorBidi" w:cstheme="majorBidi"/>
                    <w:color w:val="333333"/>
                    <w:sz w:val="20"/>
                    <w:szCs w:val="20"/>
                    <w:bdr w:val="none" w:sz="0" w:space="0" w:color="auto" w:frame="1"/>
                    <w:lang w:val="en-GB"/>
                  </w:rPr>
                </w:rPrChange>
              </w:rPr>
              <w:pPrChange w:id="1955"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1956" w:author="Donia Jendoubi" w:date="2019-05-21T18:26:00Z">
                  <w:rPr>
                    <w:rFonts w:asciiTheme="majorBidi" w:hAnsiTheme="majorBidi" w:cstheme="majorBidi"/>
                    <w:color w:val="333333"/>
                    <w:sz w:val="20"/>
                    <w:szCs w:val="20"/>
                    <w:bdr w:val="none" w:sz="0" w:space="0" w:color="auto" w:frame="1"/>
                    <w:lang w:val="en-GB"/>
                  </w:rPr>
                </w:rPrChange>
              </w:rPr>
              <w:t>2.931</w:t>
            </w:r>
          </w:p>
        </w:tc>
        <w:tc>
          <w:tcPr>
            <w:tcW w:w="851"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57" w:author="Donia Jendoubi" w:date="2019-05-21T18:26:00Z">
                  <w:rPr>
                    <w:rFonts w:asciiTheme="majorBidi" w:hAnsiTheme="majorBidi" w:cstheme="majorBidi"/>
                    <w:color w:val="333333"/>
                    <w:sz w:val="20"/>
                    <w:szCs w:val="20"/>
                    <w:bdr w:val="none" w:sz="0" w:space="0" w:color="auto" w:frame="1"/>
                    <w:lang w:val="en-GB"/>
                  </w:rPr>
                </w:rPrChange>
              </w:rPr>
              <w:pPrChange w:id="1958"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1959" w:author="Donia Jendoubi" w:date="2019-05-21T18:26:00Z">
                  <w:rPr>
                    <w:rFonts w:asciiTheme="majorBidi" w:hAnsiTheme="majorBidi" w:cstheme="majorBidi"/>
                    <w:color w:val="333333"/>
                    <w:sz w:val="20"/>
                    <w:szCs w:val="20"/>
                    <w:bdr w:val="none" w:sz="0" w:space="0" w:color="auto" w:frame="1"/>
                    <w:lang w:val="en-GB"/>
                  </w:rPr>
                </w:rPrChange>
              </w:rPr>
              <w:t>0.094</w:t>
            </w:r>
          </w:p>
        </w:tc>
      </w:tr>
      <w:tr w:rsidR="001F510F" w:rsidRPr="008E088B" w:rsidTr="00AD2DE2">
        <w:trPr>
          <w:cantSplit/>
          <w:jc w:val="center"/>
        </w:trPr>
        <w:tc>
          <w:tcPr>
            <w:tcW w:w="1276" w:type="dxa"/>
            <w:vMerge w:val="restart"/>
            <w:shd w:val="clear" w:color="auto" w:fill="FFFFFF"/>
            <w:vAlign w:val="center"/>
          </w:tcPr>
          <w:p w:rsidR="001F510F" w:rsidRPr="008E088B" w:rsidRDefault="001F510F">
            <w:pPr>
              <w:spacing w:after="0" w:line="240" w:lineRule="auto"/>
              <w:jc w:val="both"/>
              <w:rPr>
                <w:rFonts w:ascii="Book Antiqua" w:hAnsi="Book Antiqua" w:cstheme="majorBidi"/>
                <w:b/>
                <w:bCs/>
                <w:color w:val="333333"/>
                <w:sz w:val="20"/>
                <w:szCs w:val="20"/>
                <w:bdr w:val="none" w:sz="0" w:space="0" w:color="auto" w:frame="1"/>
                <w:lang w:val="en-GB"/>
                <w:rPrChange w:id="1960" w:author="Donia Jendoubi" w:date="2019-05-21T18:26:00Z">
                  <w:rPr>
                    <w:rFonts w:asciiTheme="majorBidi" w:hAnsiTheme="majorBidi" w:cstheme="majorBidi"/>
                    <w:b/>
                    <w:bCs/>
                    <w:color w:val="333333"/>
                    <w:sz w:val="20"/>
                    <w:szCs w:val="20"/>
                    <w:bdr w:val="none" w:sz="0" w:space="0" w:color="auto" w:frame="1"/>
                    <w:lang w:val="en-GB"/>
                  </w:rPr>
                </w:rPrChange>
              </w:rPr>
              <w:pPrChange w:id="1961" w:author="Donia Jendoubi" w:date="2019-05-21T18:26:00Z">
                <w:pPr>
                  <w:spacing w:after="0" w:line="240" w:lineRule="auto"/>
                </w:pPr>
              </w:pPrChange>
            </w:pPr>
            <w:r w:rsidRPr="008E088B">
              <w:rPr>
                <w:rFonts w:ascii="Book Antiqua" w:hAnsi="Book Antiqua" w:cstheme="majorBidi"/>
                <w:b/>
                <w:bCs/>
                <w:color w:val="333333"/>
                <w:sz w:val="20"/>
                <w:szCs w:val="20"/>
                <w:bdr w:val="none" w:sz="0" w:space="0" w:color="auto" w:frame="1"/>
                <w:lang w:val="en-GB"/>
                <w:rPrChange w:id="1962" w:author="Donia Jendoubi" w:date="2019-05-21T18:26:00Z">
                  <w:rPr>
                    <w:rFonts w:asciiTheme="majorBidi" w:hAnsiTheme="majorBidi" w:cstheme="majorBidi"/>
                    <w:b/>
                    <w:bCs/>
                    <w:color w:val="333333"/>
                    <w:sz w:val="20"/>
                    <w:szCs w:val="20"/>
                    <w:bdr w:val="none" w:sz="0" w:space="0" w:color="auto" w:frame="1"/>
                    <w:lang w:val="en-GB"/>
                  </w:rPr>
                </w:rPrChange>
              </w:rPr>
              <w:t>Field crops</w:t>
            </w:r>
          </w:p>
        </w:tc>
        <w:tc>
          <w:tcPr>
            <w:tcW w:w="2268"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63" w:author="Donia Jendoubi" w:date="2019-05-21T18:26:00Z">
                  <w:rPr>
                    <w:rFonts w:asciiTheme="majorBidi" w:hAnsiTheme="majorBidi" w:cstheme="majorBidi"/>
                    <w:color w:val="333333"/>
                    <w:sz w:val="20"/>
                    <w:szCs w:val="20"/>
                    <w:bdr w:val="none" w:sz="0" w:space="0" w:color="auto" w:frame="1"/>
                    <w:lang w:val="en-GB"/>
                  </w:rPr>
                </w:rPrChange>
              </w:rPr>
              <w:pPrChange w:id="1964" w:author="Donia Jendoubi" w:date="2019-05-21T18:26:00Z">
                <w:pPr>
                  <w:spacing w:after="0" w:line="240" w:lineRule="auto"/>
                </w:pPr>
              </w:pPrChange>
            </w:pPr>
            <w:r w:rsidRPr="008E088B">
              <w:rPr>
                <w:rFonts w:ascii="Book Antiqua" w:hAnsi="Book Antiqua" w:cstheme="majorBidi"/>
                <w:color w:val="333333"/>
                <w:sz w:val="20"/>
                <w:szCs w:val="20"/>
                <w:bdr w:val="none" w:sz="0" w:space="0" w:color="auto" w:frame="1"/>
                <w:lang w:val="en-GB"/>
                <w:rPrChange w:id="1965" w:author="Donia Jendoubi" w:date="2019-05-21T18:26:00Z">
                  <w:rPr>
                    <w:rFonts w:asciiTheme="majorBidi" w:hAnsiTheme="majorBidi" w:cstheme="majorBidi"/>
                    <w:color w:val="333333"/>
                    <w:sz w:val="20"/>
                    <w:szCs w:val="20"/>
                    <w:bdr w:val="none" w:sz="0" w:space="0" w:color="auto" w:frame="1"/>
                    <w:lang w:val="en-GB"/>
                  </w:rPr>
                </w:rPrChange>
              </w:rPr>
              <w:t>slope</w:t>
            </w:r>
          </w:p>
        </w:tc>
        <w:tc>
          <w:tcPr>
            <w:tcW w:w="992"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66" w:author="Donia Jendoubi" w:date="2019-05-21T18:26:00Z">
                  <w:rPr>
                    <w:rFonts w:asciiTheme="majorBidi" w:hAnsiTheme="majorBidi" w:cstheme="majorBidi"/>
                    <w:color w:val="333333"/>
                    <w:sz w:val="20"/>
                    <w:szCs w:val="20"/>
                    <w:bdr w:val="none" w:sz="0" w:space="0" w:color="auto" w:frame="1"/>
                    <w:lang w:val="en-GB"/>
                  </w:rPr>
                </w:rPrChange>
              </w:rPr>
              <w:pPrChange w:id="1967"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1968" w:author="Donia Jendoubi" w:date="2019-05-21T18:26:00Z">
                  <w:rPr>
                    <w:rFonts w:asciiTheme="majorBidi" w:hAnsiTheme="majorBidi" w:cstheme="majorBidi"/>
                    <w:color w:val="333333"/>
                    <w:sz w:val="20"/>
                    <w:szCs w:val="20"/>
                    <w:bdr w:val="none" w:sz="0" w:space="0" w:color="auto" w:frame="1"/>
                    <w:lang w:val="en-GB"/>
                  </w:rPr>
                </w:rPrChange>
              </w:rPr>
              <w:t>51.429</w:t>
            </w:r>
          </w:p>
        </w:tc>
        <w:tc>
          <w:tcPr>
            <w:tcW w:w="851" w:type="dxa"/>
            <w:shd w:val="clear" w:color="auto" w:fill="FFFFFF"/>
            <w:vAlign w:val="center"/>
          </w:tcPr>
          <w:p w:rsidR="001F510F" w:rsidRPr="008E088B" w:rsidRDefault="001F510F">
            <w:pPr>
              <w:spacing w:after="0" w:line="240" w:lineRule="auto"/>
              <w:jc w:val="both"/>
              <w:rPr>
                <w:rFonts w:ascii="Book Antiqua" w:hAnsi="Book Antiqua" w:cstheme="majorBidi"/>
                <w:b/>
                <w:color w:val="333333"/>
                <w:sz w:val="20"/>
                <w:szCs w:val="20"/>
                <w:bdr w:val="none" w:sz="0" w:space="0" w:color="auto" w:frame="1"/>
                <w:lang w:val="en-GB"/>
                <w:rPrChange w:id="1969" w:author="Donia Jendoubi" w:date="2019-05-21T18:26:00Z">
                  <w:rPr>
                    <w:rFonts w:asciiTheme="majorBidi" w:hAnsiTheme="majorBidi" w:cstheme="majorBidi"/>
                    <w:b/>
                    <w:color w:val="333333"/>
                    <w:sz w:val="20"/>
                    <w:szCs w:val="20"/>
                    <w:bdr w:val="none" w:sz="0" w:space="0" w:color="auto" w:frame="1"/>
                    <w:lang w:val="en-GB"/>
                  </w:rPr>
                </w:rPrChange>
              </w:rPr>
              <w:pPrChange w:id="1970" w:author="Donia Jendoubi" w:date="2019-05-21T18:26:00Z">
                <w:pPr>
                  <w:spacing w:after="0" w:line="240" w:lineRule="auto"/>
                  <w:jc w:val="right"/>
                </w:pPr>
              </w:pPrChange>
            </w:pPr>
            <w:r w:rsidRPr="008E088B">
              <w:rPr>
                <w:rFonts w:ascii="Book Antiqua" w:hAnsi="Book Antiqua" w:cstheme="majorBidi"/>
                <w:b/>
                <w:color w:val="333333"/>
                <w:sz w:val="20"/>
                <w:szCs w:val="20"/>
                <w:bdr w:val="none" w:sz="0" w:space="0" w:color="auto" w:frame="1"/>
                <w:lang w:val="en-GB"/>
                <w:rPrChange w:id="1971" w:author="Donia Jendoubi" w:date="2019-05-21T18:26:00Z">
                  <w:rPr>
                    <w:rFonts w:asciiTheme="majorBidi" w:hAnsiTheme="majorBidi" w:cstheme="majorBidi"/>
                    <w:b/>
                    <w:color w:val="333333"/>
                    <w:sz w:val="20"/>
                    <w:szCs w:val="20"/>
                    <w:bdr w:val="none" w:sz="0" w:space="0" w:color="auto" w:frame="1"/>
                    <w:lang w:val="en-GB"/>
                  </w:rPr>
                </w:rPrChange>
              </w:rPr>
              <w:t>0.000</w:t>
            </w:r>
          </w:p>
        </w:tc>
      </w:tr>
      <w:tr w:rsidR="001F510F" w:rsidRPr="008E088B" w:rsidTr="00AD2DE2">
        <w:trPr>
          <w:cantSplit/>
          <w:jc w:val="center"/>
        </w:trPr>
        <w:tc>
          <w:tcPr>
            <w:tcW w:w="1276" w:type="dxa"/>
            <w:vMerge/>
            <w:shd w:val="clear" w:color="auto" w:fill="FFFFFF"/>
            <w:vAlign w:val="center"/>
          </w:tcPr>
          <w:p w:rsidR="001F510F" w:rsidRPr="008E088B" w:rsidRDefault="001F510F">
            <w:pPr>
              <w:spacing w:after="0" w:line="240" w:lineRule="auto"/>
              <w:jc w:val="both"/>
              <w:rPr>
                <w:rFonts w:ascii="Book Antiqua" w:hAnsi="Book Antiqua" w:cstheme="majorBidi"/>
                <w:b/>
                <w:bCs/>
                <w:color w:val="333333"/>
                <w:sz w:val="20"/>
                <w:szCs w:val="20"/>
                <w:bdr w:val="none" w:sz="0" w:space="0" w:color="auto" w:frame="1"/>
                <w:lang w:val="en-GB"/>
                <w:rPrChange w:id="1972" w:author="Donia Jendoubi" w:date="2019-05-21T18:26:00Z">
                  <w:rPr>
                    <w:rFonts w:asciiTheme="majorBidi" w:hAnsiTheme="majorBidi" w:cstheme="majorBidi"/>
                    <w:b/>
                    <w:bCs/>
                    <w:color w:val="333333"/>
                    <w:sz w:val="20"/>
                    <w:szCs w:val="20"/>
                    <w:bdr w:val="none" w:sz="0" w:space="0" w:color="auto" w:frame="1"/>
                    <w:lang w:val="en-GB"/>
                  </w:rPr>
                </w:rPrChange>
              </w:rPr>
              <w:pPrChange w:id="1973" w:author="Donia Jendoubi" w:date="2019-05-21T18:26:00Z">
                <w:pPr>
                  <w:spacing w:after="0" w:line="240" w:lineRule="auto"/>
                </w:pPr>
              </w:pPrChange>
            </w:pPr>
          </w:p>
        </w:tc>
        <w:tc>
          <w:tcPr>
            <w:tcW w:w="2268"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74" w:author="Donia Jendoubi" w:date="2019-05-21T18:26:00Z">
                  <w:rPr>
                    <w:rFonts w:asciiTheme="majorBidi" w:hAnsiTheme="majorBidi" w:cstheme="majorBidi"/>
                    <w:color w:val="333333"/>
                    <w:sz w:val="20"/>
                    <w:szCs w:val="20"/>
                    <w:bdr w:val="none" w:sz="0" w:space="0" w:color="auto" w:frame="1"/>
                    <w:lang w:val="en-GB"/>
                  </w:rPr>
                </w:rPrChange>
              </w:rPr>
              <w:pPrChange w:id="1975" w:author="Donia Jendoubi" w:date="2019-05-21T18:26:00Z">
                <w:pPr>
                  <w:spacing w:after="0" w:line="240" w:lineRule="auto"/>
                </w:pPr>
              </w:pPrChange>
            </w:pPr>
            <w:r w:rsidRPr="008E088B">
              <w:rPr>
                <w:rFonts w:ascii="Book Antiqua" w:hAnsi="Book Antiqua" w:cstheme="majorBidi"/>
                <w:color w:val="333333"/>
                <w:sz w:val="20"/>
                <w:szCs w:val="20"/>
                <w:bdr w:val="none" w:sz="0" w:space="0" w:color="auto" w:frame="1"/>
                <w:lang w:val="en-GB"/>
                <w:rPrChange w:id="1976" w:author="Donia Jendoubi" w:date="2019-05-21T18:26:00Z">
                  <w:rPr>
                    <w:rFonts w:asciiTheme="majorBidi" w:hAnsiTheme="majorBidi" w:cstheme="majorBidi"/>
                    <w:color w:val="333333"/>
                    <w:sz w:val="20"/>
                    <w:szCs w:val="20"/>
                    <w:bdr w:val="none" w:sz="0" w:space="0" w:color="auto" w:frame="1"/>
                    <w:lang w:val="en-GB"/>
                  </w:rPr>
                </w:rPrChange>
              </w:rPr>
              <w:t>aspect</w:t>
            </w:r>
          </w:p>
        </w:tc>
        <w:tc>
          <w:tcPr>
            <w:tcW w:w="992"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77" w:author="Donia Jendoubi" w:date="2019-05-21T18:26:00Z">
                  <w:rPr>
                    <w:rFonts w:asciiTheme="majorBidi" w:hAnsiTheme="majorBidi" w:cstheme="majorBidi"/>
                    <w:color w:val="333333"/>
                    <w:sz w:val="20"/>
                    <w:szCs w:val="20"/>
                    <w:bdr w:val="none" w:sz="0" w:space="0" w:color="auto" w:frame="1"/>
                    <w:lang w:val="en-GB"/>
                  </w:rPr>
                </w:rPrChange>
              </w:rPr>
              <w:pPrChange w:id="1978"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1979" w:author="Donia Jendoubi" w:date="2019-05-21T18:26:00Z">
                  <w:rPr>
                    <w:rFonts w:asciiTheme="majorBidi" w:hAnsiTheme="majorBidi" w:cstheme="majorBidi"/>
                    <w:color w:val="333333"/>
                    <w:sz w:val="20"/>
                    <w:szCs w:val="20"/>
                    <w:bdr w:val="none" w:sz="0" w:space="0" w:color="auto" w:frame="1"/>
                    <w:lang w:val="en-GB"/>
                  </w:rPr>
                </w:rPrChange>
              </w:rPr>
              <w:t>1.028</w:t>
            </w:r>
          </w:p>
        </w:tc>
        <w:tc>
          <w:tcPr>
            <w:tcW w:w="851"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80" w:author="Donia Jendoubi" w:date="2019-05-21T18:26:00Z">
                  <w:rPr>
                    <w:rFonts w:asciiTheme="majorBidi" w:hAnsiTheme="majorBidi" w:cstheme="majorBidi"/>
                    <w:color w:val="333333"/>
                    <w:sz w:val="20"/>
                    <w:szCs w:val="20"/>
                    <w:bdr w:val="none" w:sz="0" w:space="0" w:color="auto" w:frame="1"/>
                    <w:lang w:val="en-GB"/>
                  </w:rPr>
                </w:rPrChange>
              </w:rPr>
              <w:pPrChange w:id="1981"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1982" w:author="Donia Jendoubi" w:date="2019-05-21T18:26:00Z">
                  <w:rPr>
                    <w:rFonts w:asciiTheme="majorBidi" w:hAnsiTheme="majorBidi" w:cstheme="majorBidi"/>
                    <w:color w:val="333333"/>
                    <w:sz w:val="20"/>
                    <w:szCs w:val="20"/>
                    <w:bdr w:val="none" w:sz="0" w:space="0" w:color="auto" w:frame="1"/>
                    <w:lang w:val="en-GB"/>
                  </w:rPr>
                </w:rPrChange>
              </w:rPr>
              <w:t>0.312</w:t>
            </w:r>
          </w:p>
        </w:tc>
      </w:tr>
      <w:tr w:rsidR="001F510F" w:rsidRPr="008E088B" w:rsidTr="00AD2DE2">
        <w:trPr>
          <w:cantSplit/>
          <w:jc w:val="center"/>
        </w:trPr>
        <w:tc>
          <w:tcPr>
            <w:tcW w:w="1276" w:type="dxa"/>
            <w:vMerge w:val="restart"/>
            <w:shd w:val="clear" w:color="auto" w:fill="FFFFFF"/>
            <w:vAlign w:val="center"/>
          </w:tcPr>
          <w:p w:rsidR="001F510F" w:rsidRPr="008E088B" w:rsidRDefault="001F510F">
            <w:pPr>
              <w:spacing w:after="0" w:line="240" w:lineRule="auto"/>
              <w:jc w:val="both"/>
              <w:rPr>
                <w:rFonts w:ascii="Book Antiqua" w:hAnsi="Book Antiqua" w:cstheme="majorBidi"/>
                <w:b/>
                <w:bCs/>
                <w:color w:val="333333"/>
                <w:sz w:val="20"/>
                <w:szCs w:val="20"/>
                <w:bdr w:val="none" w:sz="0" w:space="0" w:color="auto" w:frame="1"/>
                <w:lang w:val="en-GB"/>
                <w:rPrChange w:id="1983" w:author="Donia Jendoubi" w:date="2019-05-21T18:26:00Z">
                  <w:rPr>
                    <w:rFonts w:asciiTheme="majorBidi" w:hAnsiTheme="majorBidi" w:cstheme="majorBidi"/>
                    <w:b/>
                    <w:bCs/>
                    <w:color w:val="333333"/>
                    <w:sz w:val="20"/>
                    <w:szCs w:val="20"/>
                    <w:bdr w:val="none" w:sz="0" w:space="0" w:color="auto" w:frame="1"/>
                    <w:lang w:val="en-GB"/>
                  </w:rPr>
                </w:rPrChange>
              </w:rPr>
              <w:pPrChange w:id="1984" w:author="Donia Jendoubi" w:date="2019-05-21T18:26:00Z">
                <w:pPr>
                  <w:spacing w:after="0" w:line="240" w:lineRule="auto"/>
                </w:pPr>
              </w:pPrChange>
            </w:pPr>
            <w:r w:rsidRPr="008E088B">
              <w:rPr>
                <w:rFonts w:ascii="Book Antiqua" w:hAnsi="Book Antiqua" w:cstheme="majorBidi"/>
                <w:b/>
                <w:bCs/>
                <w:color w:val="333333"/>
                <w:sz w:val="20"/>
                <w:szCs w:val="20"/>
                <w:bdr w:val="none" w:sz="0" w:space="0" w:color="auto" w:frame="1"/>
                <w:lang w:val="en-GB"/>
                <w:rPrChange w:id="1985" w:author="Donia Jendoubi" w:date="2019-05-21T18:26:00Z">
                  <w:rPr>
                    <w:rFonts w:asciiTheme="majorBidi" w:hAnsiTheme="majorBidi" w:cstheme="majorBidi"/>
                    <w:b/>
                    <w:bCs/>
                    <w:color w:val="333333"/>
                    <w:sz w:val="20"/>
                    <w:szCs w:val="20"/>
                    <w:bdr w:val="none" w:sz="0" w:space="0" w:color="auto" w:frame="1"/>
                    <w:lang w:val="en-GB"/>
                  </w:rPr>
                </w:rPrChange>
              </w:rPr>
              <w:t>Permanent crops</w:t>
            </w:r>
          </w:p>
        </w:tc>
        <w:tc>
          <w:tcPr>
            <w:tcW w:w="2268"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86" w:author="Donia Jendoubi" w:date="2019-05-21T18:26:00Z">
                  <w:rPr>
                    <w:rFonts w:asciiTheme="majorBidi" w:hAnsiTheme="majorBidi" w:cstheme="majorBidi"/>
                    <w:color w:val="333333"/>
                    <w:sz w:val="20"/>
                    <w:szCs w:val="20"/>
                    <w:bdr w:val="none" w:sz="0" w:space="0" w:color="auto" w:frame="1"/>
                    <w:lang w:val="en-GB"/>
                  </w:rPr>
                </w:rPrChange>
              </w:rPr>
              <w:pPrChange w:id="1987" w:author="Donia Jendoubi" w:date="2019-05-21T18:26:00Z">
                <w:pPr>
                  <w:spacing w:after="0" w:line="240" w:lineRule="auto"/>
                </w:pPr>
              </w:pPrChange>
            </w:pPr>
            <w:r w:rsidRPr="008E088B">
              <w:rPr>
                <w:rFonts w:ascii="Book Antiqua" w:hAnsi="Book Antiqua" w:cstheme="majorBidi"/>
                <w:color w:val="333333"/>
                <w:sz w:val="20"/>
                <w:szCs w:val="20"/>
                <w:bdr w:val="none" w:sz="0" w:space="0" w:color="auto" w:frame="1"/>
                <w:lang w:val="en-GB"/>
                <w:rPrChange w:id="1988" w:author="Donia Jendoubi" w:date="2019-05-21T18:26:00Z">
                  <w:rPr>
                    <w:rFonts w:asciiTheme="majorBidi" w:hAnsiTheme="majorBidi" w:cstheme="majorBidi"/>
                    <w:color w:val="333333"/>
                    <w:sz w:val="20"/>
                    <w:szCs w:val="20"/>
                    <w:bdr w:val="none" w:sz="0" w:space="0" w:color="auto" w:frame="1"/>
                    <w:lang w:val="en-GB"/>
                  </w:rPr>
                </w:rPrChange>
              </w:rPr>
              <w:t>slope</w:t>
            </w:r>
          </w:p>
        </w:tc>
        <w:tc>
          <w:tcPr>
            <w:tcW w:w="992"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89" w:author="Donia Jendoubi" w:date="2019-05-21T18:26:00Z">
                  <w:rPr>
                    <w:rFonts w:asciiTheme="majorBidi" w:hAnsiTheme="majorBidi" w:cstheme="majorBidi"/>
                    <w:color w:val="333333"/>
                    <w:sz w:val="20"/>
                    <w:szCs w:val="20"/>
                    <w:bdr w:val="none" w:sz="0" w:space="0" w:color="auto" w:frame="1"/>
                    <w:lang w:val="en-GB"/>
                  </w:rPr>
                </w:rPrChange>
              </w:rPr>
              <w:pPrChange w:id="1990"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1991" w:author="Donia Jendoubi" w:date="2019-05-21T18:26:00Z">
                  <w:rPr>
                    <w:rFonts w:asciiTheme="majorBidi" w:hAnsiTheme="majorBidi" w:cstheme="majorBidi"/>
                    <w:color w:val="333333"/>
                    <w:sz w:val="20"/>
                    <w:szCs w:val="20"/>
                    <w:bdr w:val="none" w:sz="0" w:space="0" w:color="auto" w:frame="1"/>
                    <w:lang w:val="en-GB"/>
                  </w:rPr>
                </w:rPrChange>
              </w:rPr>
              <w:t>36.474</w:t>
            </w:r>
          </w:p>
        </w:tc>
        <w:tc>
          <w:tcPr>
            <w:tcW w:w="851" w:type="dxa"/>
            <w:shd w:val="clear" w:color="auto" w:fill="FFFFFF"/>
            <w:vAlign w:val="center"/>
          </w:tcPr>
          <w:p w:rsidR="001F510F" w:rsidRPr="008E088B" w:rsidRDefault="001F510F">
            <w:pPr>
              <w:spacing w:after="0" w:line="240" w:lineRule="auto"/>
              <w:jc w:val="both"/>
              <w:rPr>
                <w:rFonts w:ascii="Book Antiqua" w:hAnsi="Book Antiqua" w:cstheme="majorBidi"/>
                <w:b/>
                <w:color w:val="333333"/>
                <w:sz w:val="20"/>
                <w:szCs w:val="20"/>
                <w:bdr w:val="none" w:sz="0" w:space="0" w:color="auto" w:frame="1"/>
                <w:lang w:val="en-GB"/>
                <w:rPrChange w:id="1992" w:author="Donia Jendoubi" w:date="2019-05-21T18:26:00Z">
                  <w:rPr>
                    <w:rFonts w:asciiTheme="majorBidi" w:hAnsiTheme="majorBidi" w:cstheme="majorBidi"/>
                    <w:b/>
                    <w:color w:val="333333"/>
                    <w:sz w:val="20"/>
                    <w:szCs w:val="20"/>
                    <w:bdr w:val="none" w:sz="0" w:space="0" w:color="auto" w:frame="1"/>
                    <w:lang w:val="en-GB"/>
                  </w:rPr>
                </w:rPrChange>
              </w:rPr>
              <w:pPrChange w:id="1993" w:author="Donia Jendoubi" w:date="2019-05-21T18:26:00Z">
                <w:pPr>
                  <w:spacing w:after="0" w:line="240" w:lineRule="auto"/>
                  <w:jc w:val="right"/>
                </w:pPr>
              </w:pPrChange>
            </w:pPr>
            <w:r w:rsidRPr="008E088B">
              <w:rPr>
                <w:rFonts w:ascii="Book Antiqua" w:hAnsi="Book Antiqua" w:cstheme="majorBidi"/>
                <w:b/>
                <w:color w:val="333333"/>
                <w:sz w:val="20"/>
                <w:szCs w:val="20"/>
                <w:bdr w:val="none" w:sz="0" w:space="0" w:color="auto" w:frame="1"/>
                <w:lang w:val="en-GB"/>
                <w:rPrChange w:id="1994" w:author="Donia Jendoubi" w:date="2019-05-21T18:26:00Z">
                  <w:rPr>
                    <w:rFonts w:asciiTheme="majorBidi" w:hAnsiTheme="majorBidi" w:cstheme="majorBidi"/>
                    <w:b/>
                    <w:color w:val="333333"/>
                    <w:sz w:val="20"/>
                    <w:szCs w:val="20"/>
                    <w:bdr w:val="none" w:sz="0" w:space="0" w:color="auto" w:frame="1"/>
                    <w:lang w:val="en-GB"/>
                  </w:rPr>
                </w:rPrChange>
              </w:rPr>
              <w:t>0.000</w:t>
            </w:r>
          </w:p>
        </w:tc>
      </w:tr>
      <w:tr w:rsidR="001F510F" w:rsidRPr="008E088B" w:rsidTr="00AD2DE2">
        <w:trPr>
          <w:cantSplit/>
          <w:jc w:val="center"/>
        </w:trPr>
        <w:tc>
          <w:tcPr>
            <w:tcW w:w="1276" w:type="dxa"/>
            <w:vMerge/>
            <w:shd w:val="clear" w:color="auto" w:fill="FFFFFF"/>
            <w:vAlign w:val="center"/>
          </w:tcPr>
          <w:p w:rsidR="001F510F" w:rsidRPr="008E088B" w:rsidRDefault="001F510F">
            <w:pPr>
              <w:spacing w:after="0" w:line="240" w:lineRule="auto"/>
              <w:jc w:val="both"/>
              <w:rPr>
                <w:rFonts w:ascii="Book Antiqua" w:hAnsi="Book Antiqua" w:cstheme="majorBidi"/>
                <w:b/>
                <w:bCs/>
                <w:color w:val="333333"/>
                <w:sz w:val="20"/>
                <w:szCs w:val="20"/>
                <w:bdr w:val="none" w:sz="0" w:space="0" w:color="auto" w:frame="1"/>
                <w:lang w:val="en-GB"/>
                <w:rPrChange w:id="1995" w:author="Donia Jendoubi" w:date="2019-05-21T18:26:00Z">
                  <w:rPr>
                    <w:rFonts w:asciiTheme="majorBidi" w:hAnsiTheme="majorBidi" w:cstheme="majorBidi"/>
                    <w:b/>
                    <w:bCs/>
                    <w:color w:val="333333"/>
                    <w:sz w:val="20"/>
                    <w:szCs w:val="20"/>
                    <w:bdr w:val="none" w:sz="0" w:space="0" w:color="auto" w:frame="1"/>
                    <w:lang w:val="en-GB"/>
                  </w:rPr>
                </w:rPrChange>
              </w:rPr>
              <w:pPrChange w:id="1996" w:author="Donia Jendoubi" w:date="2019-05-21T18:26:00Z">
                <w:pPr>
                  <w:spacing w:after="0" w:line="240" w:lineRule="auto"/>
                </w:pPr>
              </w:pPrChange>
            </w:pPr>
          </w:p>
        </w:tc>
        <w:tc>
          <w:tcPr>
            <w:tcW w:w="2268"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1997" w:author="Donia Jendoubi" w:date="2019-05-21T18:26:00Z">
                  <w:rPr>
                    <w:rFonts w:asciiTheme="majorBidi" w:hAnsiTheme="majorBidi" w:cstheme="majorBidi"/>
                    <w:color w:val="333333"/>
                    <w:sz w:val="20"/>
                    <w:szCs w:val="20"/>
                    <w:bdr w:val="none" w:sz="0" w:space="0" w:color="auto" w:frame="1"/>
                    <w:lang w:val="en-GB"/>
                  </w:rPr>
                </w:rPrChange>
              </w:rPr>
              <w:pPrChange w:id="1998" w:author="Donia Jendoubi" w:date="2019-05-21T18:26:00Z">
                <w:pPr>
                  <w:spacing w:after="0" w:line="240" w:lineRule="auto"/>
                </w:pPr>
              </w:pPrChange>
            </w:pPr>
            <w:r w:rsidRPr="008E088B">
              <w:rPr>
                <w:rFonts w:ascii="Book Antiqua" w:hAnsi="Book Antiqua" w:cstheme="majorBidi"/>
                <w:color w:val="333333"/>
                <w:sz w:val="20"/>
                <w:szCs w:val="20"/>
                <w:bdr w:val="none" w:sz="0" w:space="0" w:color="auto" w:frame="1"/>
                <w:lang w:val="en-GB"/>
                <w:rPrChange w:id="1999" w:author="Donia Jendoubi" w:date="2019-05-21T18:26:00Z">
                  <w:rPr>
                    <w:rFonts w:asciiTheme="majorBidi" w:hAnsiTheme="majorBidi" w:cstheme="majorBidi"/>
                    <w:color w:val="333333"/>
                    <w:sz w:val="20"/>
                    <w:szCs w:val="20"/>
                    <w:bdr w:val="none" w:sz="0" w:space="0" w:color="auto" w:frame="1"/>
                    <w:lang w:val="en-GB"/>
                  </w:rPr>
                </w:rPrChange>
              </w:rPr>
              <w:t>aspect</w:t>
            </w:r>
          </w:p>
        </w:tc>
        <w:tc>
          <w:tcPr>
            <w:tcW w:w="992"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2000" w:author="Donia Jendoubi" w:date="2019-05-21T18:26:00Z">
                  <w:rPr>
                    <w:rFonts w:asciiTheme="majorBidi" w:hAnsiTheme="majorBidi" w:cstheme="majorBidi"/>
                    <w:color w:val="333333"/>
                    <w:sz w:val="20"/>
                    <w:szCs w:val="20"/>
                    <w:bdr w:val="none" w:sz="0" w:space="0" w:color="auto" w:frame="1"/>
                    <w:lang w:val="en-GB"/>
                  </w:rPr>
                </w:rPrChange>
              </w:rPr>
              <w:pPrChange w:id="2001"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2002" w:author="Donia Jendoubi" w:date="2019-05-21T18:26:00Z">
                  <w:rPr>
                    <w:rFonts w:asciiTheme="majorBidi" w:hAnsiTheme="majorBidi" w:cstheme="majorBidi"/>
                    <w:color w:val="333333"/>
                    <w:sz w:val="20"/>
                    <w:szCs w:val="20"/>
                    <w:bdr w:val="none" w:sz="0" w:space="0" w:color="auto" w:frame="1"/>
                    <w:lang w:val="en-GB"/>
                  </w:rPr>
                </w:rPrChange>
              </w:rPr>
              <w:t>0.068</w:t>
            </w:r>
          </w:p>
        </w:tc>
        <w:tc>
          <w:tcPr>
            <w:tcW w:w="851"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2003" w:author="Donia Jendoubi" w:date="2019-05-21T18:26:00Z">
                  <w:rPr>
                    <w:rFonts w:asciiTheme="majorBidi" w:hAnsiTheme="majorBidi" w:cstheme="majorBidi"/>
                    <w:color w:val="333333"/>
                    <w:sz w:val="20"/>
                    <w:szCs w:val="20"/>
                    <w:bdr w:val="none" w:sz="0" w:space="0" w:color="auto" w:frame="1"/>
                    <w:lang w:val="en-GB"/>
                  </w:rPr>
                </w:rPrChange>
              </w:rPr>
              <w:pPrChange w:id="2004"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2005" w:author="Donia Jendoubi" w:date="2019-05-21T18:26:00Z">
                  <w:rPr>
                    <w:rFonts w:asciiTheme="majorBidi" w:hAnsiTheme="majorBidi" w:cstheme="majorBidi"/>
                    <w:color w:val="333333"/>
                    <w:sz w:val="20"/>
                    <w:szCs w:val="20"/>
                    <w:bdr w:val="none" w:sz="0" w:space="0" w:color="auto" w:frame="1"/>
                    <w:lang w:val="en-GB"/>
                  </w:rPr>
                </w:rPrChange>
              </w:rPr>
              <w:t>0.795</w:t>
            </w:r>
          </w:p>
        </w:tc>
      </w:tr>
      <w:tr w:rsidR="001F510F" w:rsidRPr="008E088B" w:rsidTr="00AD2DE2">
        <w:trPr>
          <w:cantSplit/>
          <w:jc w:val="center"/>
        </w:trPr>
        <w:tc>
          <w:tcPr>
            <w:tcW w:w="1276" w:type="dxa"/>
            <w:vMerge w:val="restart"/>
            <w:shd w:val="clear" w:color="auto" w:fill="FFFFFF"/>
            <w:vAlign w:val="center"/>
          </w:tcPr>
          <w:p w:rsidR="001F510F" w:rsidRPr="008E088B" w:rsidRDefault="001F510F">
            <w:pPr>
              <w:spacing w:after="0" w:line="240" w:lineRule="auto"/>
              <w:jc w:val="both"/>
              <w:rPr>
                <w:rFonts w:ascii="Book Antiqua" w:hAnsi="Book Antiqua" w:cstheme="majorBidi"/>
                <w:b/>
                <w:bCs/>
                <w:color w:val="333333"/>
                <w:sz w:val="20"/>
                <w:szCs w:val="20"/>
                <w:bdr w:val="none" w:sz="0" w:space="0" w:color="auto" w:frame="1"/>
                <w:lang w:val="en-GB"/>
                <w:rPrChange w:id="2006" w:author="Donia Jendoubi" w:date="2019-05-21T18:26:00Z">
                  <w:rPr>
                    <w:rFonts w:asciiTheme="majorBidi" w:hAnsiTheme="majorBidi" w:cstheme="majorBidi"/>
                    <w:b/>
                    <w:bCs/>
                    <w:color w:val="333333"/>
                    <w:sz w:val="20"/>
                    <w:szCs w:val="20"/>
                    <w:bdr w:val="none" w:sz="0" w:space="0" w:color="auto" w:frame="1"/>
                    <w:lang w:val="en-GB"/>
                  </w:rPr>
                </w:rPrChange>
              </w:rPr>
              <w:pPrChange w:id="2007" w:author="Donia Jendoubi" w:date="2019-05-21T18:26:00Z">
                <w:pPr>
                  <w:spacing w:after="0" w:line="240" w:lineRule="auto"/>
                </w:pPr>
              </w:pPrChange>
            </w:pPr>
            <w:r w:rsidRPr="008E088B">
              <w:rPr>
                <w:rFonts w:ascii="Book Antiqua" w:hAnsi="Book Antiqua" w:cstheme="majorBidi"/>
                <w:b/>
                <w:bCs/>
                <w:color w:val="333333"/>
                <w:sz w:val="20"/>
                <w:szCs w:val="20"/>
                <w:bdr w:val="none" w:sz="0" w:space="0" w:color="auto" w:frame="1"/>
                <w:lang w:val="en-GB"/>
                <w:rPrChange w:id="2008" w:author="Donia Jendoubi" w:date="2019-05-21T18:26:00Z">
                  <w:rPr>
                    <w:rFonts w:asciiTheme="majorBidi" w:hAnsiTheme="majorBidi" w:cstheme="majorBidi"/>
                    <w:b/>
                    <w:bCs/>
                    <w:color w:val="333333"/>
                    <w:sz w:val="20"/>
                    <w:szCs w:val="20"/>
                    <w:bdr w:val="none" w:sz="0" w:space="0" w:color="auto" w:frame="1"/>
                    <w:lang w:val="en-GB"/>
                  </w:rPr>
                </w:rPrChange>
              </w:rPr>
              <w:t>Grazing lands</w:t>
            </w:r>
          </w:p>
        </w:tc>
        <w:tc>
          <w:tcPr>
            <w:tcW w:w="2268"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2009" w:author="Donia Jendoubi" w:date="2019-05-21T18:26:00Z">
                  <w:rPr>
                    <w:rFonts w:asciiTheme="majorBidi" w:hAnsiTheme="majorBidi" w:cstheme="majorBidi"/>
                    <w:color w:val="333333"/>
                    <w:sz w:val="20"/>
                    <w:szCs w:val="20"/>
                    <w:bdr w:val="none" w:sz="0" w:space="0" w:color="auto" w:frame="1"/>
                    <w:lang w:val="en-GB"/>
                  </w:rPr>
                </w:rPrChange>
              </w:rPr>
              <w:pPrChange w:id="2010" w:author="Donia Jendoubi" w:date="2019-05-21T18:26:00Z">
                <w:pPr>
                  <w:spacing w:after="0" w:line="240" w:lineRule="auto"/>
                </w:pPr>
              </w:pPrChange>
            </w:pPr>
            <w:r w:rsidRPr="008E088B">
              <w:rPr>
                <w:rFonts w:ascii="Book Antiqua" w:hAnsi="Book Antiqua" w:cstheme="majorBidi"/>
                <w:color w:val="333333"/>
                <w:sz w:val="20"/>
                <w:szCs w:val="20"/>
                <w:bdr w:val="none" w:sz="0" w:space="0" w:color="auto" w:frame="1"/>
                <w:lang w:val="en-GB"/>
                <w:rPrChange w:id="2011" w:author="Donia Jendoubi" w:date="2019-05-21T18:26:00Z">
                  <w:rPr>
                    <w:rFonts w:asciiTheme="majorBidi" w:hAnsiTheme="majorBidi" w:cstheme="majorBidi"/>
                    <w:color w:val="333333"/>
                    <w:sz w:val="20"/>
                    <w:szCs w:val="20"/>
                    <w:bdr w:val="none" w:sz="0" w:space="0" w:color="auto" w:frame="1"/>
                    <w:lang w:val="en-GB"/>
                  </w:rPr>
                </w:rPrChange>
              </w:rPr>
              <w:t>slope</w:t>
            </w:r>
          </w:p>
        </w:tc>
        <w:tc>
          <w:tcPr>
            <w:tcW w:w="992"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2012" w:author="Donia Jendoubi" w:date="2019-05-21T18:26:00Z">
                  <w:rPr>
                    <w:rFonts w:asciiTheme="majorBidi" w:hAnsiTheme="majorBidi" w:cstheme="majorBidi"/>
                    <w:color w:val="333333"/>
                    <w:sz w:val="20"/>
                    <w:szCs w:val="20"/>
                    <w:bdr w:val="none" w:sz="0" w:space="0" w:color="auto" w:frame="1"/>
                    <w:lang w:val="en-GB"/>
                  </w:rPr>
                </w:rPrChange>
              </w:rPr>
              <w:pPrChange w:id="2013"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2014" w:author="Donia Jendoubi" w:date="2019-05-21T18:26:00Z">
                  <w:rPr>
                    <w:rFonts w:asciiTheme="majorBidi" w:hAnsiTheme="majorBidi" w:cstheme="majorBidi"/>
                    <w:color w:val="333333"/>
                    <w:sz w:val="20"/>
                    <w:szCs w:val="20"/>
                    <w:bdr w:val="none" w:sz="0" w:space="0" w:color="auto" w:frame="1"/>
                    <w:lang w:val="en-GB"/>
                  </w:rPr>
                </w:rPrChange>
              </w:rPr>
              <w:t>8.242</w:t>
            </w:r>
          </w:p>
        </w:tc>
        <w:tc>
          <w:tcPr>
            <w:tcW w:w="851" w:type="dxa"/>
            <w:shd w:val="clear" w:color="auto" w:fill="FFFFFF"/>
            <w:vAlign w:val="center"/>
          </w:tcPr>
          <w:p w:rsidR="001F510F" w:rsidRPr="008E088B" w:rsidRDefault="001F510F">
            <w:pPr>
              <w:spacing w:after="0" w:line="240" w:lineRule="auto"/>
              <w:jc w:val="both"/>
              <w:rPr>
                <w:rFonts w:ascii="Book Antiqua" w:hAnsi="Book Antiqua" w:cstheme="majorBidi"/>
                <w:b/>
                <w:color w:val="333333"/>
                <w:sz w:val="20"/>
                <w:szCs w:val="20"/>
                <w:bdr w:val="none" w:sz="0" w:space="0" w:color="auto" w:frame="1"/>
                <w:lang w:val="en-GB"/>
                <w:rPrChange w:id="2015" w:author="Donia Jendoubi" w:date="2019-05-21T18:26:00Z">
                  <w:rPr>
                    <w:rFonts w:asciiTheme="majorBidi" w:hAnsiTheme="majorBidi" w:cstheme="majorBidi"/>
                    <w:b/>
                    <w:color w:val="333333"/>
                    <w:sz w:val="20"/>
                    <w:szCs w:val="20"/>
                    <w:bdr w:val="none" w:sz="0" w:space="0" w:color="auto" w:frame="1"/>
                    <w:lang w:val="en-GB"/>
                  </w:rPr>
                </w:rPrChange>
              </w:rPr>
              <w:pPrChange w:id="2016" w:author="Donia Jendoubi" w:date="2019-05-21T18:26:00Z">
                <w:pPr>
                  <w:spacing w:after="0" w:line="240" w:lineRule="auto"/>
                  <w:jc w:val="right"/>
                </w:pPr>
              </w:pPrChange>
            </w:pPr>
            <w:r w:rsidRPr="008E088B">
              <w:rPr>
                <w:rFonts w:ascii="Book Antiqua" w:hAnsi="Book Antiqua" w:cstheme="majorBidi"/>
                <w:b/>
                <w:color w:val="333333"/>
                <w:sz w:val="20"/>
                <w:szCs w:val="20"/>
                <w:bdr w:val="none" w:sz="0" w:space="0" w:color="auto" w:frame="1"/>
                <w:lang w:val="en-GB"/>
                <w:rPrChange w:id="2017" w:author="Donia Jendoubi" w:date="2019-05-21T18:26:00Z">
                  <w:rPr>
                    <w:rFonts w:asciiTheme="majorBidi" w:hAnsiTheme="majorBidi" w:cstheme="majorBidi"/>
                    <w:b/>
                    <w:color w:val="333333"/>
                    <w:sz w:val="20"/>
                    <w:szCs w:val="20"/>
                    <w:bdr w:val="none" w:sz="0" w:space="0" w:color="auto" w:frame="1"/>
                    <w:lang w:val="en-GB"/>
                  </w:rPr>
                </w:rPrChange>
              </w:rPr>
              <w:t>0.001</w:t>
            </w:r>
          </w:p>
        </w:tc>
      </w:tr>
      <w:tr w:rsidR="001F510F" w:rsidRPr="008E088B" w:rsidTr="00AD2DE2">
        <w:trPr>
          <w:cantSplit/>
          <w:jc w:val="center"/>
        </w:trPr>
        <w:tc>
          <w:tcPr>
            <w:tcW w:w="1276" w:type="dxa"/>
            <w:vMerge/>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2018" w:author="Donia Jendoubi" w:date="2019-05-21T18:26:00Z">
                  <w:rPr>
                    <w:rFonts w:asciiTheme="majorBidi" w:hAnsiTheme="majorBidi" w:cstheme="majorBidi"/>
                    <w:color w:val="333333"/>
                    <w:sz w:val="20"/>
                    <w:szCs w:val="20"/>
                    <w:bdr w:val="none" w:sz="0" w:space="0" w:color="auto" w:frame="1"/>
                    <w:lang w:val="en-GB"/>
                  </w:rPr>
                </w:rPrChange>
              </w:rPr>
              <w:pPrChange w:id="2019" w:author="Donia Jendoubi" w:date="2019-05-21T18:26:00Z">
                <w:pPr>
                  <w:spacing w:after="0" w:line="240" w:lineRule="auto"/>
                  <w:jc w:val="center"/>
                </w:pPr>
              </w:pPrChange>
            </w:pPr>
          </w:p>
        </w:tc>
        <w:tc>
          <w:tcPr>
            <w:tcW w:w="2268"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2020" w:author="Donia Jendoubi" w:date="2019-05-21T18:26:00Z">
                  <w:rPr>
                    <w:rFonts w:asciiTheme="majorBidi" w:hAnsiTheme="majorBidi" w:cstheme="majorBidi"/>
                    <w:color w:val="333333"/>
                    <w:sz w:val="20"/>
                    <w:szCs w:val="20"/>
                    <w:bdr w:val="none" w:sz="0" w:space="0" w:color="auto" w:frame="1"/>
                    <w:lang w:val="en-GB"/>
                  </w:rPr>
                </w:rPrChange>
              </w:rPr>
              <w:pPrChange w:id="2021" w:author="Donia Jendoubi" w:date="2019-05-21T18:26:00Z">
                <w:pPr>
                  <w:spacing w:after="0" w:line="240" w:lineRule="auto"/>
                </w:pPr>
              </w:pPrChange>
            </w:pPr>
            <w:r w:rsidRPr="008E088B">
              <w:rPr>
                <w:rFonts w:ascii="Book Antiqua" w:hAnsi="Book Antiqua" w:cstheme="majorBidi"/>
                <w:color w:val="333333"/>
                <w:sz w:val="20"/>
                <w:szCs w:val="20"/>
                <w:bdr w:val="none" w:sz="0" w:space="0" w:color="auto" w:frame="1"/>
                <w:lang w:val="en-GB"/>
                <w:rPrChange w:id="2022" w:author="Donia Jendoubi" w:date="2019-05-21T18:26:00Z">
                  <w:rPr>
                    <w:rFonts w:asciiTheme="majorBidi" w:hAnsiTheme="majorBidi" w:cstheme="majorBidi"/>
                    <w:color w:val="333333"/>
                    <w:sz w:val="20"/>
                    <w:szCs w:val="20"/>
                    <w:bdr w:val="none" w:sz="0" w:space="0" w:color="auto" w:frame="1"/>
                    <w:lang w:val="en-GB"/>
                  </w:rPr>
                </w:rPrChange>
              </w:rPr>
              <w:t>aspect</w:t>
            </w:r>
          </w:p>
        </w:tc>
        <w:tc>
          <w:tcPr>
            <w:tcW w:w="992" w:type="dxa"/>
            <w:shd w:val="clear" w:color="auto" w:fill="FFFFFF"/>
            <w:vAlign w:val="center"/>
          </w:tcPr>
          <w:p w:rsidR="001F510F" w:rsidRPr="008E088B" w:rsidRDefault="001F510F">
            <w:pPr>
              <w:spacing w:after="0" w:line="240" w:lineRule="auto"/>
              <w:jc w:val="both"/>
              <w:rPr>
                <w:rFonts w:ascii="Book Antiqua" w:hAnsi="Book Antiqua" w:cstheme="majorBidi"/>
                <w:color w:val="333333"/>
                <w:sz w:val="20"/>
                <w:szCs w:val="20"/>
                <w:bdr w:val="none" w:sz="0" w:space="0" w:color="auto" w:frame="1"/>
                <w:lang w:val="en-GB"/>
                <w:rPrChange w:id="2023" w:author="Donia Jendoubi" w:date="2019-05-21T18:26:00Z">
                  <w:rPr>
                    <w:rFonts w:asciiTheme="majorBidi" w:hAnsiTheme="majorBidi" w:cstheme="majorBidi"/>
                    <w:color w:val="333333"/>
                    <w:sz w:val="20"/>
                    <w:szCs w:val="20"/>
                    <w:bdr w:val="none" w:sz="0" w:space="0" w:color="auto" w:frame="1"/>
                    <w:lang w:val="en-GB"/>
                  </w:rPr>
                </w:rPrChange>
              </w:rPr>
              <w:pPrChange w:id="2024" w:author="Donia Jendoubi" w:date="2019-05-21T18:26:00Z">
                <w:pPr>
                  <w:spacing w:after="0" w:line="240" w:lineRule="auto"/>
                  <w:jc w:val="right"/>
                </w:pPr>
              </w:pPrChange>
            </w:pPr>
            <w:r w:rsidRPr="008E088B">
              <w:rPr>
                <w:rFonts w:ascii="Book Antiqua" w:hAnsi="Book Antiqua" w:cstheme="majorBidi"/>
                <w:color w:val="333333"/>
                <w:sz w:val="20"/>
                <w:szCs w:val="20"/>
                <w:bdr w:val="none" w:sz="0" w:space="0" w:color="auto" w:frame="1"/>
                <w:lang w:val="en-GB"/>
                <w:rPrChange w:id="2025" w:author="Donia Jendoubi" w:date="2019-05-21T18:26:00Z">
                  <w:rPr>
                    <w:rFonts w:asciiTheme="majorBidi" w:hAnsiTheme="majorBidi" w:cstheme="majorBidi"/>
                    <w:color w:val="333333"/>
                    <w:sz w:val="20"/>
                    <w:szCs w:val="20"/>
                    <w:bdr w:val="none" w:sz="0" w:space="0" w:color="auto" w:frame="1"/>
                    <w:lang w:val="en-GB"/>
                  </w:rPr>
                </w:rPrChange>
              </w:rPr>
              <w:t>5.971</w:t>
            </w:r>
          </w:p>
        </w:tc>
        <w:tc>
          <w:tcPr>
            <w:tcW w:w="851" w:type="dxa"/>
            <w:shd w:val="clear" w:color="auto" w:fill="FFFFFF"/>
            <w:vAlign w:val="center"/>
          </w:tcPr>
          <w:p w:rsidR="001F510F" w:rsidRPr="008E088B" w:rsidRDefault="001F510F">
            <w:pPr>
              <w:spacing w:after="0" w:line="240" w:lineRule="auto"/>
              <w:jc w:val="both"/>
              <w:rPr>
                <w:rFonts w:ascii="Book Antiqua" w:hAnsi="Book Antiqua" w:cstheme="majorBidi"/>
                <w:b/>
                <w:color w:val="333333"/>
                <w:sz w:val="20"/>
                <w:szCs w:val="20"/>
                <w:bdr w:val="none" w:sz="0" w:space="0" w:color="auto" w:frame="1"/>
                <w:lang w:val="en-GB"/>
                <w:rPrChange w:id="2026" w:author="Donia Jendoubi" w:date="2019-05-21T18:26:00Z">
                  <w:rPr>
                    <w:rFonts w:asciiTheme="majorBidi" w:hAnsiTheme="majorBidi" w:cstheme="majorBidi"/>
                    <w:b/>
                    <w:color w:val="333333"/>
                    <w:sz w:val="20"/>
                    <w:szCs w:val="20"/>
                    <w:bdr w:val="none" w:sz="0" w:space="0" w:color="auto" w:frame="1"/>
                    <w:lang w:val="en-GB"/>
                  </w:rPr>
                </w:rPrChange>
              </w:rPr>
              <w:pPrChange w:id="2027" w:author="Donia Jendoubi" w:date="2019-05-21T18:26:00Z">
                <w:pPr>
                  <w:spacing w:after="0" w:line="240" w:lineRule="auto"/>
                  <w:jc w:val="right"/>
                </w:pPr>
              </w:pPrChange>
            </w:pPr>
            <w:r w:rsidRPr="008E088B">
              <w:rPr>
                <w:rFonts w:ascii="Book Antiqua" w:hAnsi="Book Antiqua" w:cstheme="majorBidi"/>
                <w:b/>
                <w:color w:val="333333"/>
                <w:sz w:val="20"/>
                <w:szCs w:val="20"/>
                <w:bdr w:val="none" w:sz="0" w:space="0" w:color="auto" w:frame="1"/>
                <w:lang w:val="en-GB"/>
                <w:rPrChange w:id="2028" w:author="Donia Jendoubi" w:date="2019-05-21T18:26:00Z">
                  <w:rPr>
                    <w:rFonts w:asciiTheme="majorBidi" w:hAnsiTheme="majorBidi" w:cstheme="majorBidi"/>
                    <w:b/>
                    <w:color w:val="333333"/>
                    <w:sz w:val="20"/>
                    <w:szCs w:val="20"/>
                    <w:bdr w:val="none" w:sz="0" w:space="0" w:color="auto" w:frame="1"/>
                    <w:lang w:val="en-GB"/>
                  </w:rPr>
                </w:rPrChange>
              </w:rPr>
              <w:t>0.017</w:t>
            </w:r>
          </w:p>
        </w:tc>
      </w:tr>
    </w:tbl>
    <w:p w:rsidR="001F510F" w:rsidRPr="008E088B" w:rsidRDefault="001F510F">
      <w:pPr>
        <w:spacing w:after="0"/>
        <w:jc w:val="both"/>
        <w:rPr>
          <w:rFonts w:ascii="Book Antiqua" w:hAnsi="Book Antiqua" w:cstheme="majorBidi"/>
          <w:color w:val="333333"/>
          <w:sz w:val="20"/>
          <w:szCs w:val="20"/>
          <w:bdr w:val="none" w:sz="0" w:space="0" w:color="auto" w:frame="1"/>
          <w:lang w:val="en-GB"/>
          <w:rPrChange w:id="2029" w:author="Donia Jendoubi" w:date="2019-05-21T18:26:00Z">
            <w:rPr>
              <w:rFonts w:asciiTheme="majorBidi" w:hAnsiTheme="majorBidi" w:cstheme="majorBidi"/>
              <w:color w:val="333333"/>
              <w:sz w:val="20"/>
              <w:szCs w:val="20"/>
              <w:bdr w:val="none" w:sz="0" w:space="0" w:color="auto" w:frame="1"/>
              <w:lang w:val="en-GB"/>
            </w:rPr>
          </w:rPrChange>
        </w:rPr>
        <w:pPrChange w:id="2030" w:author="Donia Jendoubi" w:date="2019-05-21T18:26:00Z">
          <w:pPr>
            <w:spacing w:after="0"/>
          </w:pPr>
        </w:pPrChange>
      </w:pPr>
      <w:r w:rsidRPr="008E088B">
        <w:rPr>
          <w:rFonts w:ascii="Book Antiqua" w:hAnsi="Book Antiqua" w:cstheme="majorBidi"/>
          <w:color w:val="333333"/>
          <w:sz w:val="20"/>
          <w:szCs w:val="20"/>
          <w:bdr w:val="none" w:sz="0" w:space="0" w:color="auto" w:frame="1"/>
          <w:lang w:val="en-GB"/>
          <w:rPrChange w:id="2031" w:author="Donia Jendoubi" w:date="2019-05-21T18:26:00Z">
            <w:rPr>
              <w:rFonts w:asciiTheme="majorBidi" w:hAnsiTheme="majorBidi" w:cstheme="majorBidi"/>
              <w:color w:val="333333"/>
              <w:sz w:val="20"/>
              <w:szCs w:val="20"/>
              <w:bdr w:val="none" w:sz="0" w:space="0" w:color="auto" w:frame="1"/>
              <w:lang w:val="en-GB"/>
            </w:rPr>
          </w:rPrChange>
        </w:rPr>
        <w:t>Sig. &lt; 0.05 (statistically significant difference),</w:t>
      </w:r>
      <w:r w:rsidRPr="008E088B">
        <w:rPr>
          <w:rFonts w:ascii="Book Antiqua" w:hAnsi="Book Antiqua" w:cstheme="majorBidi"/>
          <w:sz w:val="20"/>
          <w:szCs w:val="20"/>
          <w:lang w:val="en-GB"/>
          <w:rPrChange w:id="2032" w:author="Donia Jendoubi" w:date="2019-05-21T18:26:00Z">
            <w:rPr>
              <w:rFonts w:asciiTheme="majorBidi" w:hAnsiTheme="majorBidi" w:cstheme="majorBidi"/>
              <w:lang w:val="en-GB"/>
            </w:rPr>
          </w:rPrChange>
        </w:rPr>
        <w:t xml:space="preserve"> </w:t>
      </w:r>
      <w:r w:rsidRPr="008E088B">
        <w:rPr>
          <w:rFonts w:ascii="Book Antiqua" w:hAnsi="Book Antiqua" w:cstheme="majorBidi"/>
          <w:color w:val="333333"/>
          <w:sz w:val="20"/>
          <w:szCs w:val="20"/>
          <w:bdr w:val="none" w:sz="0" w:space="0" w:color="auto" w:frame="1"/>
          <w:lang w:val="en-GB"/>
          <w:rPrChange w:id="2033" w:author="Donia Jendoubi" w:date="2019-05-21T18:26:00Z">
            <w:rPr>
              <w:rFonts w:asciiTheme="majorBidi" w:hAnsiTheme="majorBidi" w:cstheme="majorBidi"/>
              <w:color w:val="333333"/>
              <w:sz w:val="20"/>
              <w:szCs w:val="20"/>
              <w:bdr w:val="none" w:sz="0" w:space="0" w:color="auto" w:frame="1"/>
              <w:lang w:val="en-GB"/>
            </w:rPr>
          </w:rPrChange>
        </w:rPr>
        <w:t>in bold.</w:t>
      </w:r>
    </w:p>
    <w:p w:rsidR="001F510F" w:rsidRPr="008E088B" w:rsidRDefault="001F510F">
      <w:pPr>
        <w:spacing w:after="0"/>
        <w:jc w:val="both"/>
        <w:rPr>
          <w:rFonts w:ascii="Book Antiqua" w:hAnsi="Book Antiqua" w:cstheme="majorBidi"/>
          <w:color w:val="333333"/>
          <w:sz w:val="20"/>
          <w:szCs w:val="20"/>
          <w:bdr w:val="none" w:sz="0" w:space="0" w:color="auto" w:frame="1"/>
          <w:lang w:val="en-GB"/>
          <w:rPrChange w:id="2034" w:author="Donia Jendoubi" w:date="2019-05-21T18:26:00Z">
            <w:rPr>
              <w:rFonts w:asciiTheme="majorBidi" w:hAnsiTheme="majorBidi" w:cstheme="majorBidi"/>
              <w:color w:val="333333"/>
              <w:sz w:val="20"/>
              <w:szCs w:val="20"/>
              <w:bdr w:val="none" w:sz="0" w:space="0" w:color="auto" w:frame="1"/>
              <w:lang w:val="en-GB"/>
            </w:rPr>
          </w:rPrChange>
        </w:rPr>
        <w:pPrChange w:id="2035" w:author="Donia Jendoubi" w:date="2019-05-21T18:26:00Z">
          <w:pPr>
            <w:spacing w:after="0"/>
          </w:pPr>
        </w:pPrChange>
      </w:pPr>
      <w:r w:rsidRPr="008E088B">
        <w:rPr>
          <w:rFonts w:ascii="Book Antiqua" w:hAnsi="Book Antiqua" w:cstheme="majorBidi"/>
          <w:color w:val="333333"/>
          <w:sz w:val="20"/>
          <w:szCs w:val="20"/>
          <w:bdr w:val="none" w:sz="0" w:space="0" w:color="auto" w:frame="1"/>
          <w:lang w:val="en-GB"/>
          <w:rPrChange w:id="2036" w:author="Donia Jendoubi" w:date="2019-05-21T18:26:00Z">
            <w:rPr>
              <w:rFonts w:asciiTheme="majorBidi" w:hAnsiTheme="majorBidi" w:cstheme="majorBidi"/>
              <w:color w:val="333333"/>
              <w:sz w:val="20"/>
              <w:szCs w:val="20"/>
              <w:bdr w:val="none" w:sz="0" w:space="0" w:color="auto" w:frame="1"/>
              <w:lang w:val="en-GB"/>
            </w:rPr>
          </w:rPrChange>
        </w:rPr>
        <w:t>Sig. &gt; 0.05 (no statistically significant difference)</w:t>
      </w:r>
    </w:p>
    <w:p w:rsidR="008E4947" w:rsidRPr="008E088B" w:rsidRDefault="00804056" w:rsidP="008E088B">
      <w:pPr>
        <w:jc w:val="both"/>
        <w:rPr>
          <w:rFonts w:ascii="Book Antiqua" w:hAnsi="Book Antiqua" w:cstheme="majorBidi"/>
          <w:sz w:val="20"/>
          <w:szCs w:val="20"/>
          <w:lang w:val="en"/>
          <w:rPrChange w:id="2037" w:author="Donia Jendoubi" w:date="2019-05-21T18:26:00Z">
            <w:rPr>
              <w:rFonts w:asciiTheme="majorBidi" w:hAnsiTheme="majorBidi" w:cstheme="majorBidi"/>
              <w:sz w:val="20"/>
              <w:szCs w:val="20"/>
              <w:lang w:val="en"/>
            </w:rPr>
          </w:rPrChange>
        </w:rPr>
      </w:pPr>
      <w:ins w:id="2038" w:author="Donia Jendoubi" w:date="2019-05-20T18:56:00Z">
        <w:r w:rsidRPr="008E088B">
          <w:rPr>
            <w:rFonts w:ascii="Book Antiqua" w:hAnsi="Book Antiqua" w:cstheme="majorBidi"/>
            <w:sz w:val="20"/>
            <w:szCs w:val="20"/>
            <w:lang w:val="en"/>
            <w:rPrChange w:id="2039" w:author="Donia Jendoubi" w:date="2019-05-21T18:26:00Z">
              <w:rPr>
                <w:rFonts w:asciiTheme="majorBidi" w:hAnsiTheme="majorBidi" w:cstheme="majorBidi"/>
                <w:sz w:val="20"/>
                <w:szCs w:val="20"/>
                <w:lang w:val="en"/>
              </w:rPr>
            </w:rPrChange>
          </w:rPr>
          <w:t xml:space="preserve">In the </w:t>
        </w:r>
        <w:proofErr w:type="gramStart"/>
        <w:r w:rsidRPr="008E088B">
          <w:rPr>
            <w:rFonts w:ascii="Book Antiqua" w:hAnsi="Book Antiqua" w:cstheme="majorBidi"/>
            <w:sz w:val="20"/>
            <w:szCs w:val="20"/>
            <w:lang w:val="en"/>
            <w:rPrChange w:id="2040" w:author="Donia Jendoubi" w:date="2019-05-21T18:26:00Z">
              <w:rPr>
                <w:rFonts w:asciiTheme="majorBidi" w:hAnsiTheme="majorBidi" w:cstheme="majorBidi"/>
                <w:sz w:val="20"/>
                <w:szCs w:val="20"/>
                <w:lang w:val="en"/>
              </w:rPr>
            </w:rPrChange>
          </w:rPr>
          <w:t>forest land</w:t>
        </w:r>
        <w:proofErr w:type="gramEnd"/>
        <w:r w:rsidRPr="008E088B">
          <w:rPr>
            <w:rFonts w:ascii="Book Antiqua" w:hAnsi="Book Antiqua" w:cstheme="majorBidi"/>
            <w:sz w:val="20"/>
            <w:szCs w:val="20"/>
            <w:lang w:val="en"/>
            <w:rPrChange w:id="2041" w:author="Donia Jendoubi" w:date="2019-05-21T18:26:00Z">
              <w:rPr>
                <w:rFonts w:asciiTheme="majorBidi" w:hAnsiTheme="majorBidi" w:cstheme="majorBidi"/>
                <w:sz w:val="20"/>
                <w:szCs w:val="20"/>
                <w:lang w:val="en"/>
              </w:rPr>
            </w:rPrChange>
          </w:rPr>
          <w:t xml:space="preserve"> use, all variables were not significant, indicating that the variation of the SOC with high amounts in these components was not related to slope, and aspect. </w:t>
        </w:r>
      </w:ins>
      <w:r w:rsidR="008E4947" w:rsidRPr="008E088B">
        <w:rPr>
          <w:rFonts w:ascii="Book Antiqua" w:hAnsi="Book Antiqua" w:cstheme="majorBidi"/>
          <w:sz w:val="20"/>
          <w:szCs w:val="20"/>
          <w:lang w:val="en"/>
          <w:rPrChange w:id="2042" w:author="Donia Jendoubi" w:date="2019-05-21T18:26:00Z">
            <w:rPr>
              <w:rFonts w:asciiTheme="majorBidi" w:hAnsiTheme="majorBidi" w:cstheme="majorBidi"/>
              <w:sz w:val="20"/>
              <w:szCs w:val="20"/>
              <w:lang w:val="en"/>
            </w:rPr>
          </w:rPrChange>
        </w:rPr>
        <w:t>For field crops</w:t>
      </w:r>
      <w:ins w:id="2043" w:author="Donia Jendoubi" w:date="2019-05-20T18:57:00Z">
        <w:r w:rsidRPr="008E088B">
          <w:rPr>
            <w:rFonts w:ascii="Book Antiqua" w:hAnsi="Book Antiqua" w:cstheme="majorBidi"/>
            <w:sz w:val="20"/>
            <w:szCs w:val="20"/>
            <w:lang w:val="en"/>
            <w:rPrChange w:id="2044" w:author="Donia Jendoubi" w:date="2019-05-21T18:26:00Z">
              <w:rPr>
                <w:rFonts w:asciiTheme="majorBidi" w:hAnsiTheme="majorBidi" w:cstheme="majorBidi"/>
                <w:sz w:val="20"/>
                <w:szCs w:val="20"/>
                <w:lang w:val="en"/>
              </w:rPr>
            </w:rPrChange>
          </w:rPr>
          <w:t xml:space="preserve"> and permanent crops</w:t>
        </w:r>
      </w:ins>
      <w:r w:rsidR="008E4947" w:rsidRPr="008E088B">
        <w:rPr>
          <w:rFonts w:ascii="Book Antiqua" w:hAnsi="Book Antiqua" w:cstheme="majorBidi"/>
          <w:sz w:val="20"/>
          <w:szCs w:val="20"/>
          <w:lang w:val="en"/>
          <w:rPrChange w:id="2045" w:author="Donia Jendoubi" w:date="2019-05-21T18:26:00Z">
            <w:rPr>
              <w:rFonts w:asciiTheme="majorBidi" w:hAnsiTheme="majorBidi" w:cstheme="majorBidi"/>
              <w:sz w:val="20"/>
              <w:szCs w:val="20"/>
              <w:lang w:val="en"/>
            </w:rPr>
          </w:rPrChange>
        </w:rPr>
        <w:t xml:space="preserve">, only slope has a significant effect on SOC. </w:t>
      </w:r>
      <w:del w:id="2046" w:author="Donia Jendoubi" w:date="2019-05-20T18:59:00Z">
        <w:r w:rsidR="008E4947" w:rsidRPr="008E088B" w:rsidDel="00804056">
          <w:rPr>
            <w:rFonts w:ascii="Book Antiqua" w:hAnsi="Book Antiqua" w:cstheme="majorBidi"/>
            <w:sz w:val="20"/>
            <w:szCs w:val="20"/>
            <w:lang w:val="en"/>
            <w:rPrChange w:id="2047" w:author="Donia Jendoubi" w:date="2019-05-21T18:26:00Z">
              <w:rPr>
                <w:rFonts w:asciiTheme="majorBidi" w:hAnsiTheme="majorBidi" w:cstheme="majorBidi"/>
                <w:sz w:val="20"/>
                <w:szCs w:val="20"/>
                <w:lang w:val="en"/>
              </w:rPr>
            </w:rPrChange>
          </w:rPr>
          <w:delText xml:space="preserve">Of the whole ANOVA analysis, </w:delText>
        </w:r>
      </w:del>
      <w:del w:id="2048" w:author="Donia Jendoubi" w:date="2019-05-20T18:58:00Z">
        <w:r w:rsidR="008E4947" w:rsidRPr="008E088B" w:rsidDel="00804056">
          <w:rPr>
            <w:rFonts w:ascii="Book Antiqua" w:hAnsi="Book Antiqua" w:cstheme="majorBidi"/>
            <w:sz w:val="20"/>
            <w:szCs w:val="20"/>
            <w:lang w:val="en"/>
            <w:rPrChange w:id="2049" w:author="Donia Jendoubi" w:date="2019-05-21T18:26:00Z">
              <w:rPr>
                <w:rFonts w:asciiTheme="majorBidi" w:hAnsiTheme="majorBidi" w:cstheme="majorBidi"/>
                <w:sz w:val="20"/>
                <w:szCs w:val="20"/>
                <w:lang w:val="en"/>
              </w:rPr>
            </w:rPrChange>
          </w:rPr>
          <w:delText xml:space="preserve">this has </w:delText>
        </w:r>
      </w:del>
      <w:del w:id="2050" w:author="Donia Jendoubi" w:date="2019-05-20T18:59:00Z">
        <w:r w:rsidR="008E4947" w:rsidRPr="008E088B" w:rsidDel="00804056">
          <w:rPr>
            <w:rFonts w:ascii="Book Antiqua" w:hAnsi="Book Antiqua" w:cstheme="majorBidi"/>
            <w:sz w:val="20"/>
            <w:szCs w:val="20"/>
            <w:lang w:val="en"/>
            <w:rPrChange w:id="2051" w:author="Donia Jendoubi" w:date="2019-05-21T18:26:00Z">
              <w:rPr>
                <w:rFonts w:asciiTheme="majorBidi" w:hAnsiTheme="majorBidi" w:cstheme="majorBidi"/>
                <w:sz w:val="20"/>
                <w:szCs w:val="20"/>
                <w:lang w:val="en"/>
              </w:rPr>
            </w:rPrChange>
          </w:rPr>
          <w:delText xml:space="preserve">the highest significance after the importance of land use. </w:delText>
        </w:r>
      </w:del>
      <w:del w:id="2052" w:author="Donia Jendoubi" w:date="2019-05-11T12:27:00Z">
        <w:r w:rsidR="008E4947" w:rsidRPr="008E088B" w:rsidDel="00BE0FD9">
          <w:rPr>
            <w:rFonts w:ascii="Book Antiqua" w:hAnsi="Book Antiqua" w:cstheme="majorBidi"/>
            <w:sz w:val="20"/>
            <w:szCs w:val="20"/>
            <w:lang w:val="en"/>
            <w:rPrChange w:id="2053" w:author="Donia Jendoubi" w:date="2019-05-21T18:26:00Z">
              <w:rPr>
                <w:rFonts w:asciiTheme="majorBidi" w:hAnsiTheme="majorBidi" w:cstheme="majorBidi"/>
                <w:sz w:val="20"/>
                <w:szCs w:val="20"/>
                <w:lang w:val="en"/>
              </w:rPr>
            </w:rPrChange>
          </w:rPr>
          <w:delText>(</w:delText>
        </w:r>
      </w:del>
      <w:del w:id="2054" w:author="Donia Jendoubi" w:date="2019-05-20T18:55:00Z">
        <w:r w:rsidR="008E4947" w:rsidRPr="008E088B" w:rsidDel="00804056">
          <w:rPr>
            <w:rFonts w:ascii="Book Antiqua" w:hAnsi="Book Antiqua" w:cstheme="majorBidi"/>
            <w:sz w:val="20"/>
            <w:szCs w:val="20"/>
            <w:lang w:val="en"/>
            <w:rPrChange w:id="2055" w:author="Donia Jendoubi" w:date="2019-05-21T18:26:00Z">
              <w:rPr>
                <w:rFonts w:asciiTheme="majorBidi" w:hAnsiTheme="majorBidi" w:cstheme="majorBidi"/>
                <w:sz w:val="20"/>
                <w:szCs w:val="20"/>
                <w:lang w:val="en"/>
              </w:rPr>
            </w:rPrChange>
          </w:rPr>
          <w:delText>Kravchenko et al.</w:delText>
        </w:r>
      </w:del>
      <w:del w:id="2056" w:author="Donia Jendoubi" w:date="2019-05-11T12:28:00Z">
        <w:r w:rsidR="008E4947" w:rsidRPr="008E088B" w:rsidDel="00BE0FD9">
          <w:rPr>
            <w:rFonts w:ascii="Book Antiqua" w:hAnsi="Book Antiqua" w:cstheme="majorBidi"/>
            <w:sz w:val="20"/>
            <w:szCs w:val="20"/>
            <w:lang w:val="en"/>
            <w:rPrChange w:id="2057" w:author="Donia Jendoubi" w:date="2019-05-21T18:26:00Z">
              <w:rPr>
                <w:rFonts w:asciiTheme="majorBidi" w:hAnsiTheme="majorBidi" w:cstheme="majorBidi"/>
                <w:sz w:val="20"/>
                <w:szCs w:val="20"/>
                <w:lang w:val="en"/>
              </w:rPr>
            </w:rPrChange>
          </w:rPr>
          <w:delText>,</w:delText>
        </w:r>
      </w:del>
      <w:del w:id="2058" w:author="Donia Jendoubi" w:date="2019-05-20T18:55:00Z">
        <w:r w:rsidR="008E4947" w:rsidRPr="008E088B" w:rsidDel="00804056">
          <w:rPr>
            <w:rFonts w:ascii="Book Antiqua" w:hAnsi="Book Antiqua" w:cstheme="majorBidi"/>
            <w:sz w:val="20"/>
            <w:szCs w:val="20"/>
            <w:lang w:val="en"/>
            <w:rPrChange w:id="2059" w:author="Donia Jendoubi" w:date="2019-05-21T18:26:00Z">
              <w:rPr>
                <w:rFonts w:asciiTheme="majorBidi" w:hAnsiTheme="majorBidi" w:cstheme="majorBidi"/>
                <w:sz w:val="20"/>
                <w:szCs w:val="20"/>
                <w:lang w:val="en"/>
              </w:rPr>
            </w:rPrChange>
          </w:rPr>
          <w:delText xml:space="preserve"> 2002 and Jiang and Thelen</w:delText>
        </w:r>
      </w:del>
      <w:del w:id="2060" w:author="Donia Jendoubi" w:date="2019-05-11T12:27:00Z">
        <w:r w:rsidR="008E4947" w:rsidRPr="008E088B" w:rsidDel="00BE0FD9">
          <w:rPr>
            <w:rFonts w:ascii="Book Antiqua" w:hAnsi="Book Antiqua" w:cstheme="majorBidi"/>
            <w:sz w:val="20"/>
            <w:szCs w:val="20"/>
            <w:lang w:val="en"/>
            <w:rPrChange w:id="2061" w:author="Donia Jendoubi" w:date="2019-05-21T18:26:00Z">
              <w:rPr>
                <w:rFonts w:asciiTheme="majorBidi" w:hAnsiTheme="majorBidi" w:cstheme="majorBidi"/>
                <w:sz w:val="20"/>
                <w:szCs w:val="20"/>
                <w:lang w:val="en"/>
              </w:rPr>
            </w:rPrChange>
          </w:rPr>
          <w:delText xml:space="preserve">, </w:delText>
        </w:r>
      </w:del>
      <w:del w:id="2062" w:author="Donia Jendoubi" w:date="2019-05-20T18:55:00Z">
        <w:r w:rsidR="008E4947" w:rsidRPr="008E088B" w:rsidDel="00804056">
          <w:rPr>
            <w:rFonts w:ascii="Book Antiqua" w:hAnsi="Book Antiqua" w:cstheme="majorBidi"/>
            <w:sz w:val="20"/>
            <w:szCs w:val="20"/>
            <w:lang w:val="en"/>
            <w:rPrChange w:id="2063" w:author="Donia Jendoubi" w:date="2019-05-21T18:26:00Z">
              <w:rPr>
                <w:rFonts w:asciiTheme="majorBidi" w:hAnsiTheme="majorBidi" w:cstheme="majorBidi"/>
                <w:sz w:val="20"/>
                <w:szCs w:val="20"/>
                <w:lang w:val="en"/>
              </w:rPr>
            </w:rPrChange>
          </w:rPr>
          <w:delText xml:space="preserve">2004) found that within variability in topography, slope </w:delText>
        </w:r>
      </w:del>
      <w:del w:id="2064" w:author="Donia Jendoubi" w:date="2019-05-11T13:32:00Z">
        <w:r w:rsidR="008E4947" w:rsidRPr="008E088B" w:rsidDel="00C450BE">
          <w:rPr>
            <w:rFonts w:ascii="Book Antiqua" w:hAnsi="Book Antiqua" w:cstheme="majorBidi"/>
            <w:sz w:val="20"/>
            <w:szCs w:val="20"/>
            <w:lang w:val="en"/>
            <w:rPrChange w:id="2065" w:author="Donia Jendoubi" w:date="2019-05-21T18:26:00Z">
              <w:rPr>
                <w:rFonts w:asciiTheme="majorBidi" w:hAnsiTheme="majorBidi" w:cstheme="majorBidi"/>
                <w:sz w:val="20"/>
                <w:szCs w:val="20"/>
                <w:lang w:val="en"/>
              </w:rPr>
            </w:rPrChange>
          </w:rPr>
          <w:delText>plays a great role</w:delText>
        </w:r>
      </w:del>
      <w:del w:id="2066" w:author="Donia Jendoubi" w:date="2019-05-11T13:35:00Z">
        <w:r w:rsidR="008E4947" w:rsidRPr="008E088B" w:rsidDel="00C450BE">
          <w:rPr>
            <w:rFonts w:ascii="Book Antiqua" w:hAnsi="Book Antiqua" w:cstheme="majorBidi"/>
            <w:sz w:val="20"/>
            <w:szCs w:val="20"/>
            <w:lang w:val="en"/>
            <w:rPrChange w:id="2067" w:author="Donia Jendoubi" w:date="2019-05-21T18:26:00Z">
              <w:rPr>
                <w:rFonts w:asciiTheme="majorBidi" w:hAnsiTheme="majorBidi" w:cstheme="majorBidi"/>
                <w:sz w:val="20"/>
                <w:szCs w:val="20"/>
                <w:lang w:val="en"/>
              </w:rPr>
            </w:rPrChange>
          </w:rPr>
          <w:delText xml:space="preserve"> on crop </w:delText>
        </w:r>
      </w:del>
      <w:del w:id="2068" w:author="Donia Jendoubi" w:date="2019-05-20T18:55:00Z">
        <w:r w:rsidR="008E4947" w:rsidRPr="008E088B" w:rsidDel="00804056">
          <w:rPr>
            <w:rFonts w:ascii="Book Antiqua" w:hAnsi="Book Antiqua" w:cstheme="majorBidi"/>
            <w:sz w:val="20"/>
            <w:szCs w:val="20"/>
            <w:lang w:val="en"/>
            <w:rPrChange w:id="2069" w:author="Donia Jendoubi" w:date="2019-05-21T18:26:00Z">
              <w:rPr>
                <w:rFonts w:asciiTheme="majorBidi" w:hAnsiTheme="majorBidi" w:cstheme="majorBidi"/>
                <w:sz w:val="20"/>
                <w:szCs w:val="20"/>
                <w:lang w:val="en"/>
              </w:rPr>
            </w:rPrChange>
          </w:rPr>
          <w:delText>yield</w:delText>
        </w:r>
      </w:del>
      <w:del w:id="2070" w:author="Donia Jendoubi" w:date="2019-05-11T13:36:00Z">
        <w:r w:rsidR="008E4947" w:rsidRPr="008E088B" w:rsidDel="00C450BE">
          <w:rPr>
            <w:rFonts w:ascii="Book Antiqua" w:hAnsi="Book Antiqua" w:cstheme="majorBidi"/>
            <w:sz w:val="20"/>
            <w:szCs w:val="20"/>
            <w:lang w:val="en"/>
            <w:rPrChange w:id="2071" w:author="Donia Jendoubi" w:date="2019-05-21T18:26:00Z">
              <w:rPr>
                <w:rFonts w:asciiTheme="majorBidi" w:hAnsiTheme="majorBidi" w:cstheme="majorBidi"/>
                <w:sz w:val="20"/>
                <w:szCs w:val="20"/>
                <w:lang w:val="en"/>
              </w:rPr>
            </w:rPrChange>
          </w:rPr>
          <w:delText>; they considered it a main yield-limiting factor</w:delText>
        </w:r>
      </w:del>
      <w:del w:id="2072" w:author="Donia Jendoubi" w:date="2019-05-20T18:55:00Z">
        <w:r w:rsidR="008E4947" w:rsidRPr="008E088B" w:rsidDel="00804056">
          <w:rPr>
            <w:rFonts w:ascii="Book Antiqua" w:hAnsi="Book Antiqua" w:cstheme="majorBidi"/>
            <w:sz w:val="20"/>
            <w:szCs w:val="20"/>
            <w:lang w:val="en"/>
            <w:rPrChange w:id="2073" w:author="Donia Jendoubi" w:date="2019-05-21T18:26:00Z">
              <w:rPr>
                <w:rFonts w:asciiTheme="majorBidi" w:hAnsiTheme="majorBidi" w:cstheme="majorBidi"/>
                <w:sz w:val="20"/>
                <w:szCs w:val="20"/>
                <w:lang w:val="en"/>
              </w:rPr>
            </w:rPrChange>
          </w:rPr>
          <w:delText xml:space="preserve">. </w:delText>
        </w:r>
      </w:del>
      <w:del w:id="2074" w:author="Donia Jendoubi" w:date="2019-05-11T13:08:00Z">
        <w:r w:rsidR="008E4947" w:rsidRPr="008E088B" w:rsidDel="00BC161A">
          <w:rPr>
            <w:rFonts w:ascii="Book Antiqua" w:hAnsi="Book Antiqua" w:cstheme="majorBidi"/>
            <w:sz w:val="20"/>
            <w:szCs w:val="20"/>
            <w:lang w:val="en"/>
            <w:rPrChange w:id="2075" w:author="Donia Jendoubi" w:date="2019-05-21T18:26:00Z">
              <w:rPr>
                <w:rFonts w:asciiTheme="majorBidi" w:hAnsiTheme="majorBidi" w:cstheme="majorBidi"/>
                <w:sz w:val="20"/>
                <w:szCs w:val="20"/>
                <w:lang w:val="en"/>
              </w:rPr>
            </w:rPrChange>
          </w:rPr>
          <w:delText>(</w:delText>
        </w:r>
      </w:del>
      <w:del w:id="2076" w:author="Donia Jendoubi" w:date="2019-05-20T18:55:00Z">
        <w:r w:rsidR="008E4947" w:rsidRPr="008E088B" w:rsidDel="00804056">
          <w:rPr>
            <w:rFonts w:ascii="Book Antiqua" w:hAnsi="Book Antiqua" w:cstheme="majorBidi"/>
            <w:sz w:val="20"/>
            <w:szCs w:val="20"/>
            <w:lang w:val="en"/>
            <w:rPrChange w:id="2077" w:author="Donia Jendoubi" w:date="2019-05-21T18:26:00Z">
              <w:rPr>
                <w:rFonts w:asciiTheme="majorBidi" w:hAnsiTheme="majorBidi" w:cstheme="majorBidi"/>
                <w:sz w:val="20"/>
                <w:szCs w:val="20"/>
                <w:lang w:val="en"/>
              </w:rPr>
            </w:rPrChange>
          </w:rPr>
          <w:delText>Herrick and Wander</w:delText>
        </w:r>
      </w:del>
      <w:del w:id="2078" w:author="Donia Jendoubi" w:date="2019-05-11T13:08:00Z">
        <w:r w:rsidR="008E4947" w:rsidRPr="008E088B" w:rsidDel="008212BD">
          <w:rPr>
            <w:rFonts w:ascii="Book Antiqua" w:hAnsi="Book Antiqua" w:cstheme="majorBidi"/>
            <w:sz w:val="20"/>
            <w:szCs w:val="20"/>
            <w:lang w:val="en"/>
            <w:rPrChange w:id="2079" w:author="Donia Jendoubi" w:date="2019-05-21T18:26:00Z">
              <w:rPr>
                <w:rFonts w:asciiTheme="majorBidi" w:hAnsiTheme="majorBidi" w:cstheme="majorBidi"/>
                <w:sz w:val="20"/>
                <w:szCs w:val="20"/>
                <w:lang w:val="en"/>
              </w:rPr>
            </w:rPrChange>
          </w:rPr>
          <w:delText xml:space="preserve">, </w:delText>
        </w:r>
      </w:del>
      <w:del w:id="2080" w:author="Donia Jendoubi" w:date="2019-05-20T18:55:00Z">
        <w:r w:rsidR="008E4947" w:rsidRPr="008E088B" w:rsidDel="00804056">
          <w:rPr>
            <w:rFonts w:ascii="Book Antiqua" w:hAnsi="Book Antiqua" w:cstheme="majorBidi"/>
            <w:sz w:val="20"/>
            <w:szCs w:val="20"/>
            <w:lang w:val="en"/>
            <w:rPrChange w:id="2081" w:author="Donia Jendoubi" w:date="2019-05-21T18:26:00Z">
              <w:rPr>
                <w:rFonts w:asciiTheme="majorBidi" w:hAnsiTheme="majorBidi" w:cstheme="majorBidi"/>
                <w:sz w:val="20"/>
                <w:szCs w:val="20"/>
                <w:lang w:val="en"/>
              </w:rPr>
            </w:rPrChange>
          </w:rPr>
          <w:delText>1997) showed that after introducing permanent crops, the</w:delText>
        </w:r>
        <w:r w:rsidR="008A184E" w:rsidRPr="008E088B" w:rsidDel="00804056">
          <w:rPr>
            <w:rFonts w:ascii="Book Antiqua" w:hAnsi="Book Antiqua" w:cstheme="majorBidi"/>
            <w:sz w:val="20"/>
            <w:szCs w:val="20"/>
            <w:lang w:val="en"/>
            <w:rPrChange w:id="2082" w:author="Donia Jendoubi" w:date="2019-05-21T18:26:00Z">
              <w:rPr>
                <w:rFonts w:asciiTheme="majorBidi" w:hAnsiTheme="majorBidi" w:cstheme="majorBidi"/>
                <w:sz w:val="20"/>
                <w:szCs w:val="20"/>
                <w:lang w:val="en"/>
              </w:rPr>
            </w:rPrChange>
          </w:rPr>
          <w:delText xml:space="preserve"> slope </w:delText>
        </w:r>
        <w:r w:rsidR="008E4947" w:rsidRPr="008E088B" w:rsidDel="00804056">
          <w:rPr>
            <w:rFonts w:ascii="Book Antiqua" w:hAnsi="Book Antiqua" w:cstheme="majorBidi"/>
            <w:sz w:val="20"/>
            <w:szCs w:val="20"/>
            <w:lang w:val="en"/>
            <w:rPrChange w:id="2083" w:author="Donia Jendoubi" w:date="2019-05-21T18:26:00Z">
              <w:rPr>
                <w:rFonts w:asciiTheme="majorBidi" w:hAnsiTheme="majorBidi" w:cstheme="majorBidi"/>
                <w:sz w:val="20"/>
                <w:szCs w:val="20"/>
                <w:lang w:val="en"/>
              </w:rPr>
            </w:rPrChange>
          </w:rPr>
          <w:delText xml:space="preserve">significantly affects SOC </w:delText>
        </w:r>
      </w:del>
      <w:del w:id="2084" w:author="Donia Jendoubi" w:date="2019-05-11T15:21:00Z">
        <w:r w:rsidR="008E4947" w:rsidRPr="008E088B" w:rsidDel="00F5212C">
          <w:rPr>
            <w:rFonts w:ascii="Book Antiqua" w:hAnsi="Book Antiqua" w:cstheme="majorBidi"/>
            <w:sz w:val="20"/>
            <w:szCs w:val="20"/>
            <w:lang w:val="en"/>
            <w:rPrChange w:id="2085" w:author="Donia Jendoubi" w:date="2019-05-21T18:26:00Z">
              <w:rPr>
                <w:rFonts w:asciiTheme="majorBidi" w:hAnsiTheme="majorBidi" w:cstheme="majorBidi"/>
                <w:sz w:val="20"/>
                <w:szCs w:val="20"/>
                <w:lang w:val="en"/>
              </w:rPr>
            </w:rPrChange>
          </w:rPr>
          <w:delText>levels</w:delText>
        </w:r>
      </w:del>
      <w:del w:id="2086" w:author="Donia Jendoubi" w:date="2019-05-20T18:55:00Z">
        <w:r w:rsidR="008E4947" w:rsidRPr="008E088B" w:rsidDel="00804056">
          <w:rPr>
            <w:rFonts w:ascii="Book Antiqua" w:hAnsi="Book Antiqua" w:cstheme="majorBidi"/>
            <w:sz w:val="20"/>
            <w:szCs w:val="20"/>
            <w:lang w:val="en"/>
            <w:rPrChange w:id="2087" w:author="Donia Jendoubi" w:date="2019-05-21T18:26:00Z">
              <w:rPr>
                <w:rFonts w:asciiTheme="majorBidi" w:hAnsiTheme="majorBidi" w:cstheme="majorBidi"/>
                <w:sz w:val="20"/>
                <w:szCs w:val="20"/>
                <w:lang w:val="en"/>
              </w:rPr>
            </w:rPrChange>
          </w:rPr>
          <w:delText xml:space="preserve">. </w:delText>
        </w:r>
      </w:del>
      <w:r w:rsidR="008E4947" w:rsidRPr="008E088B">
        <w:rPr>
          <w:rFonts w:ascii="Book Antiqua" w:hAnsi="Book Antiqua" w:cstheme="majorBidi"/>
          <w:sz w:val="20"/>
          <w:szCs w:val="20"/>
          <w:lang w:val="en"/>
          <w:rPrChange w:id="2088" w:author="Donia Jendoubi" w:date="2019-05-21T18:26:00Z">
            <w:rPr>
              <w:rFonts w:asciiTheme="majorBidi" w:hAnsiTheme="majorBidi" w:cstheme="majorBidi"/>
              <w:sz w:val="20"/>
              <w:szCs w:val="20"/>
              <w:lang w:val="en"/>
            </w:rPr>
          </w:rPrChange>
        </w:rPr>
        <w:t xml:space="preserve">Regarding grazing lands, </w:t>
      </w:r>
      <w:del w:id="2089" w:author="Donia Jendoubi" w:date="2019-05-20T18:59:00Z">
        <w:r w:rsidR="008E4947" w:rsidRPr="008E088B" w:rsidDel="00EE48D7">
          <w:rPr>
            <w:rFonts w:ascii="Book Antiqua" w:hAnsi="Book Antiqua" w:cstheme="majorBidi"/>
            <w:sz w:val="20"/>
            <w:szCs w:val="20"/>
            <w:lang w:val="en"/>
            <w:rPrChange w:id="2090" w:author="Donia Jendoubi" w:date="2019-05-21T18:26:00Z">
              <w:rPr>
                <w:rFonts w:asciiTheme="majorBidi" w:hAnsiTheme="majorBidi" w:cstheme="majorBidi"/>
                <w:sz w:val="20"/>
                <w:szCs w:val="20"/>
                <w:lang w:val="en"/>
              </w:rPr>
            </w:rPrChange>
          </w:rPr>
          <w:delText>all the</w:delText>
        </w:r>
      </w:del>
      <w:ins w:id="2091" w:author="Donia Jendoubi" w:date="2019-05-20T18:59:00Z">
        <w:r w:rsidR="00EE48D7" w:rsidRPr="008E088B">
          <w:rPr>
            <w:rFonts w:ascii="Book Antiqua" w:hAnsi="Book Antiqua" w:cstheme="majorBidi"/>
            <w:sz w:val="20"/>
            <w:szCs w:val="20"/>
            <w:lang w:val="en"/>
            <w:rPrChange w:id="2092" w:author="Donia Jendoubi" w:date="2019-05-21T18:26:00Z">
              <w:rPr>
                <w:rFonts w:asciiTheme="majorBidi" w:hAnsiTheme="majorBidi" w:cstheme="majorBidi"/>
                <w:sz w:val="20"/>
                <w:szCs w:val="20"/>
                <w:lang w:val="en"/>
              </w:rPr>
            </w:rPrChange>
          </w:rPr>
          <w:t>both</w:t>
        </w:r>
      </w:ins>
      <w:r w:rsidR="008E4947" w:rsidRPr="008E088B">
        <w:rPr>
          <w:rFonts w:ascii="Book Antiqua" w:hAnsi="Book Antiqua" w:cstheme="majorBidi"/>
          <w:sz w:val="20"/>
          <w:szCs w:val="20"/>
          <w:lang w:val="en"/>
          <w:rPrChange w:id="2093" w:author="Donia Jendoubi" w:date="2019-05-21T18:26:00Z">
            <w:rPr>
              <w:rFonts w:asciiTheme="majorBidi" w:hAnsiTheme="majorBidi" w:cstheme="majorBidi"/>
              <w:sz w:val="20"/>
              <w:szCs w:val="20"/>
              <w:lang w:val="en"/>
            </w:rPr>
          </w:rPrChange>
        </w:rPr>
        <w:t xml:space="preserve"> variables </w:t>
      </w:r>
      <w:ins w:id="2094" w:author="Donia Jendoubi" w:date="2019-05-20T18:59:00Z">
        <w:r w:rsidR="00EE48D7" w:rsidRPr="008E088B">
          <w:rPr>
            <w:rFonts w:ascii="Book Antiqua" w:hAnsi="Book Antiqua" w:cstheme="majorBidi"/>
            <w:sz w:val="20"/>
            <w:szCs w:val="20"/>
            <w:lang w:val="en"/>
            <w:rPrChange w:id="2095" w:author="Donia Jendoubi" w:date="2019-05-21T18:26:00Z">
              <w:rPr>
                <w:rFonts w:asciiTheme="majorBidi" w:hAnsiTheme="majorBidi" w:cstheme="majorBidi"/>
                <w:sz w:val="20"/>
                <w:szCs w:val="20"/>
                <w:lang w:val="en"/>
              </w:rPr>
            </w:rPrChange>
          </w:rPr>
          <w:t xml:space="preserve">(slope and aspect) </w:t>
        </w:r>
      </w:ins>
      <w:r w:rsidR="008E4947" w:rsidRPr="008E088B">
        <w:rPr>
          <w:rFonts w:ascii="Book Antiqua" w:hAnsi="Book Antiqua" w:cstheme="majorBidi"/>
          <w:sz w:val="20"/>
          <w:szCs w:val="20"/>
          <w:lang w:val="en"/>
          <w:rPrChange w:id="2096" w:author="Donia Jendoubi" w:date="2019-05-21T18:26:00Z">
            <w:rPr>
              <w:rFonts w:asciiTheme="majorBidi" w:hAnsiTheme="majorBidi" w:cstheme="majorBidi"/>
              <w:sz w:val="20"/>
              <w:szCs w:val="20"/>
              <w:lang w:val="en"/>
            </w:rPr>
          </w:rPrChange>
        </w:rPr>
        <w:t xml:space="preserve">revealed significant effects on the SOC </w:t>
      </w:r>
      <w:ins w:id="2097" w:author="Donia Jendoubi" w:date="2019-05-11T15:21:00Z">
        <w:r w:rsidR="00F5212C" w:rsidRPr="008E088B">
          <w:rPr>
            <w:rFonts w:ascii="Book Antiqua" w:hAnsi="Book Antiqua" w:cstheme="majorBidi"/>
            <w:sz w:val="20"/>
            <w:szCs w:val="20"/>
            <w:lang w:val="en"/>
            <w:rPrChange w:id="2098" w:author="Donia Jendoubi" w:date="2019-05-21T18:26:00Z">
              <w:rPr>
                <w:rFonts w:asciiTheme="majorBidi" w:hAnsiTheme="majorBidi" w:cstheme="majorBidi"/>
                <w:sz w:val="20"/>
                <w:szCs w:val="20"/>
                <w:lang w:val="en"/>
              </w:rPr>
            </w:rPrChange>
          </w:rPr>
          <w:t>contents</w:t>
        </w:r>
      </w:ins>
      <w:del w:id="2099" w:author="Donia Jendoubi" w:date="2019-05-11T15:21:00Z">
        <w:r w:rsidR="008E4947" w:rsidRPr="008E088B" w:rsidDel="00F5212C">
          <w:rPr>
            <w:rFonts w:ascii="Book Antiqua" w:hAnsi="Book Antiqua" w:cstheme="majorBidi"/>
            <w:sz w:val="20"/>
            <w:szCs w:val="20"/>
            <w:lang w:val="en"/>
            <w:rPrChange w:id="2100" w:author="Donia Jendoubi" w:date="2019-05-21T18:26:00Z">
              <w:rPr>
                <w:rFonts w:asciiTheme="majorBidi" w:hAnsiTheme="majorBidi" w:cstheme="majorBidi"/>
                <w:sz w:val="20"/>
                <w:szCs w:val="20"/>
                <w:lang w:val="en"/>
              </w:rPr>
            </w:rPrChange>
          </w:rPr>
          <w:delText>levels</w:delText>
        </w:r>
      </w:del>
      <w:ins w:id="2101" w:author="Donia Jendoubi" w:date="2019-05-20T18:56:00Z">
        <w:r w:rsidRPr="008E088B">
          <w:rPr>
            <w:rFonts w:ascii="Book Antiqua" w:hAnsi="Book Antiqua" w:cstheme="majorBidi"/>
            <w:sz w:val="20"/>
            <w:szCs w:val="20"/>
            <w:lang w:val="en"/>
            <w:rPrChange w:id="2102" w:author="Donia Jendoubi" w:date="2019-05-21T18:26:00Z">
              <w:rPr>
                <w:rFonts w:asciiTheme="majorBidi" w:hAnsiTheme="majorBidi" w:cstheme="majorBidi"/>
                <w:sz w:val="20"/>
                <w:szCs w:val="20"/>
                <w:lang w:val="en"/>
              </w:rPr>
            </w:rPrChange>
          </w:rPr>
          <w:t xml:space="preserve">. </w:t>
        </w:r>
      </w:ins>
      <w:del w:id="2103" w:author="Donia Jendoubi" w:date="2019-05-20T18:56:00Z">
        <w:r w:rsidR="008E4947" w:rsidRPr="008E088B" w:rsidDel="00804056">
          <w:rPr>
            <w:rFonts w:ascii="Book Antiqua" w:hAnsi="Book Antiqua" w:cstheme="majorBidi"/>
            <w:sz w:val="20"/>
            <w:szCs w:val="20"/>
            <w:lang w:val="en"/>
            <w:rPrChange w:id="2104" w:author="Donia Jendoubi" w:date="2019-05-21T18:26:00Z">
              <w:rPr>
                <w:rFonts w:asciiTheme="majorBidi" w:hAnsiTheme="majorBidi" w:cstheme="majorBidi"/>
                <w:sz w:val="20"/>
                <w:szCs w:val="20"/>
                <w:lang w:val="en"/>
              </w:rPr>
            </w:rPrChange>
          </w:rPr>
          <w:delText xml:space="preserve"> </w:delText>
        </w:r>
        <w:r w:rsidR="004C682F" w:rsidRPr="008E088B" w:rsidDel="00804056">
          <w:rPr>
            <w:rFonts w:ascii="Book Antiqua" w:hAnsi="Book Antiqua" w:cstheme="majorBidi"/>
            <w:sz w:val="20"/>
            <w:szCs w:val="20"/>
            <w:lang w:val="en"/>
            <w:rPrChange w:id="2105" w:author="Donia Jendoubi" w:date="2019-05-21T18:26:00Z">
              <w:rPr>
                <w:rFonts w:asciiTheme="majorBidi" w:hAnsiTheme="majorBidi" w:cstheme="majorBidi"/>
                <w:sz w:val="20"/>
                <w:szCs w:val="20"/>
                <w:lang w:val="en"/>
              </w:rPr>
            </w:rPrChange>
          </w:rPr>
          <w:delText xml:space="preserve">as shown in the study of </w:delText>
        </w:r>
        <w:r w:rsidR="008E4947" w:rsidRPr="008E088B" w:rsidDel="00804056">
          <w:rPr>
            <w:rFonts w:ascii="Book Antiqua" w:hAnsi="Book Antiqua" w:cstheme="majorBidi"/>
            <w:sz w:val="20"/>
            <w:szCs w:val="20"/>
            <w:lang w:val="en"/>
            <w:rPrChange w:id="2106" w:author="Donia Jendoubi" w:date="2019-05-21T18:26:00Z">
              <w:rPr>
                <w:rFonts w:asciiTheme="majorBidi" w:hAnsiTheme="majorBidi" w:cstheme="majorBidi"/>
                <w:sz w:val="20"/>
                <w:szCs w:val="20"/>
                <w:lang w:val="en"/>
              </w:rPr>
            </w:rPrChange>
          </w:rPr>
          <w:delText>(cf. Bird et al., 2001)</w:delText>
        </w:r>
        <w:r w:rsidR="004C682F" w:rsidRPr="008E088B" w:rsidDel="00804056">
          <w:rPr>
            <w:rFonts w:ascii="Book Antiqua" w:hAnsi="Book Antiqua" w:cstheme="majorBidi"/>
            <w:sz w:val="20"/>
            <w:szCs w:val="20"/>
            <w:lang w:val="en"/>
            <w:rPrChange w:id="2107" w:author="Donia Jendoubi" w:date="2019-05-21T18:26:00Z">
              <w:rPr>
                <w:rFonts w:asciiTheme="majorBidi" w:hAnsiTheme="majorBidi" w:cstheme="majorBidi"/>
                <w:sz w:val="20"/>
                <w:szCs w:val="20"/>
                <w:lang w:val="en"/>
              </w:rPr>
            </w:rPrChange>
          </w:rPr>
          <w:delText xml:space="preserve"> as well</w:delText>
        </w:r>
        <w:r w:rsidR="008E4947" w:rsidRPr="008E088B" w:rsidDel="00804056">
          <w:rPr>
            <w:rFonts w:ascii="Book Antiqua" w:hAnsi="Book Antiqua" w:cstheme="majorBidi"/>
            <w:sz w:val="20"/>
            <w:szCs w:val="20"/>
            <w:lang w:val="en"/>
            <w:rPrChange w:id="2108" w:author="Donia Jendoubi" w:date="2019-05-21T18:26:00Z">
              <w:rPr>
                <w:rFonts w:asciiTheme="majorBidi" w:hAnsiTheme="majorBidi" w:cstheme="majorBidi"/>
                <w:sz w:val="20"/>
                <w:szCs w:val="20"/>
                <w:lang w:val="en"/>
              </w:rPr>
            </w:rPrChange>
          </w:rPr>
          <w:delText>. In the following, we separately discuss the impact of land use, slope, and aspect on SOC stocks.</w:delText>
        </w:r>
      </w:del>
    </w:p>
    <w:p w:rsidR="008E4947" w:rsidRPr="008E088B" w:rsidRDefault="004C682F">
      <w:pPr>
        <w:pStyle w:val="Heading2"/>
        <w:jc w:val="both"/>
        <w:rPr>
          <w:rFonts w:ascii="Book Antiqua" w:hAnsi="Book Antiqua"/>
          <w:szCs w:val="20"/>
          <w:lang w:val="en"/>
          <w:rPrChange w:id="2109" w:author="Donia Jendoubi" w:date="2019-05-21T18:26:00Z">
            <w:rPr>
              <w:lang w:val="en"/>
            </w:rPr>
          </w:rPrChange>
        </w:rPr>
        <w:pPrChange w:id="2110" w:author="Donia Jendoubi" w:date="2019-05-21T18:26:00Z">
          <w:pPr>
            <w:pStyle w:val="Heading2"/>
          </w:pPr>
        </w:pPrChange>
      </w:pPr>
      <w:r w:rsidRPr="008E088B">
        <w:rPr>
          <w:rFonts w:ascii="Book Antiqua" w:hAnsi="Book Antiqua"/>
          <w:szCs w:val="20"/>
          <w:lang w:val="en"/>
          <w:rPrChange w:id="2111" w:author="Donia Jendoubi" w:date="2019-05-21T18:26:00Z">
            <w:rPr>
              <w:lang w:val="en"/>
            </w:rPr>
          </w:rPrChange>
        </w:rPr>
        <w:lastRenderedPageBreak/>
        <w:t xml:space="preserve">3.3. </w:t>
      </w:r>
      <w:r w:rsidR="008E4947" w:rsidRPr="008E088B">
        <w:rPr>
          <w:rFonts w:ascii="Book Antiqua" w:hAnsi="Book Antiqua"/>
          <w:szCs w:val="20"/>
          <w:lang w:val="en"/>
          <w:rPrChange w:id="2112" w:author="Donia Jendoubi" w:date="2019-05-21T18:26:00Z">
            <w:rPr>
              <w:lang w:val="en"/>
            </w:rPr>
          </w:rPrChange>
        </w:rPr>
        <w:t xml:space="preserve">SOC according to land use systems  </w:t>
      </w:r>
    </w:p>
    <w:p w:rsidR="008E4947" w:rsidRPr="008E088B" w:rsidRDefault="008E4947" w:rsidP="0086556D">
      <w:pPr>
        <w:jc w:val="both"/>
        <w:rPr>
          <w:rFonts w:ascii="Book Antiqua" w:hAnsi="Book Antiqua" w:cstheme="majorBidi"/>
          <w:sz w:val="20"/>
          <w:szCs w:val="20"/>
          <w:lang w:val="en"/>
          <w:rPrChange w:id="2113"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114" w:author="Donia Jendoubi" w:date="2019-05-21T18:26:00Z">
            <w:rPr>
              <w:rFonts w:asciiTheme="majorBidi" w:hAnsiTheme="majorBidi" w:cstheme="majorBidi"/>
              <w:sz w:val="20"/>
              <w:szCs w:val="20"/>
              <w:lang w:val="en"/>
            </w:rPr>
          </w:rPrChange>
        </w:rPr>
        <w:t xml:space="preserve">SOC contents for different land use systems </w:t>
      </w:r>
      <w:proofErr w:type="gramStart"/>
      <w:r w:rsidRPr="008E088B">
        <w:rPr>
          <w:rFonts w:ascii="Book Antiqua" w:hAnsi="Book Antiqua" w:cstheme="majorBidi"/>
          <w:sz w:val="20"/>
          <w:szCs w:val="20"/>
          <w:lang w:val="en"/>
          <w:rPrChange w:id="2115" w:author="Donia Jendoubi" w:date="2019-05-21T18:26:00Z">
            <w:rPr>
              <w:rFonts w:asciiTheme="majorBidi" w:hAnsiTheme="majorBidi" w:cstheme="majorBidi"/>
              <w:sz w:val="20"/>
              <w:szCs w:val="20"/>
              <w:lang w:val="en"/>
            </w:rPr>
          </w:rPrChange>
        </w:rPr>
        <w:t>are shown</w:t>
      </w:r>
      <w:proofErr w:type="gramEnd"/>
      <w:r w:rsidRPr="008E088B">
        <w:rPr>
          <w:rFonts w:ascii="Book Antiqua" w:hAnsi="Book Antiqua" w:cstheme="majorBidi"/>
          <w:sz w:val="20"/>
          <w:szCs w:val="20"/>
          <w:lang w:val="en"/>
          <w:rPrChange w:id="2116" w:author="Donia Jendoubi" w:date="2019-05-21T18:26:00Z">
            <w:rPr>
              <w:rFonts w:asciiTheme="majorBidi" w:hAnsiTheme="majorBidi" w:cstheme="majorBidi"/>
              <w:sz w:val="20"/>
              <w:szCs w:val="20"/>
              <w:lang w:val="en"/>
            </w:rPr>
          </w:rPrChange>
        </w:rPr>
        <w:t xml:space="preserve"> in figure </w:t>
      </w:r>
      <w:del w:id="2117" w:author="Donia Jendoubi" w:date="2019-05-21T20:39:00Z">
        <w:r w:rsidRPr="008E088B" w:rsidDel="0086556D">
          <w:rPr>
            <w:rFonts w:ascii="Book Antiqua" w:hAnsi="Book Antiqua" w:cstheme="majorBidi"/>
            <w:sz w:val="20"/>
            <w:szCs w:val="20"/>
            <w:lang w:val="en"/>
            <w:rPrChange w:id="2118" w:author="Donia Jendoubi" w:date="2019-05-21T18:26:00Z">
              <w:rPr>
                <w:rFonts w:asciiTheme="majorBidi" w:hAnsiTheme="majorBidi" w:cstheme="majorBidi"/>
                <w:sz w:val="20"/>
                <w:szCs w:val="20"/>
                <w:lang w:val="en"/>
              </w:rPr>
            </w:rPrChange>
          </w:rPr>
          <w:delText>3</w:delText>
        </w:r>
      </w:del>
      <w:ins w:id="2119" w:author="Donia Jendoubi" w:date="2019-05-21T20:39:00Z">
        <w:r w:rsidR="0086556D">
          <w:rPr>
            <w:rFonts w:ascii="Book Antiqua" w:hAnsi="Book Antiqua" w:cstheme="majorBidi"/>
            <w:sz w:val="20"/>
            <w:szCs w:val="20"/>
            <w:lang w:val="en"/>
          </w:rPr>
          <w:t>4</w:t>
        </w:r>
      </w:ins>
      <w:r w:rsidRPr="008E088B">
        <w:rPr>
          <w:rFonts w:ascii="Book Antiqua" w:hAnsi="Book Antiqua" w:cstheme="majorBidi"/>
          <w:sz w:val="20"/>
          <w:szCs w:val="20"/>
          <w:lang w:val="en"/>
          <w:rPrChange w:id="2120" w:author="Donia Jendoubi" w:date="2019-05-21T18:26:00Z">
            <w:rPr>
              <w:rFonts w:asciiTheme="majorBidi" w:hAnsiTheme="majorBidi" w:cstheme="majorBidi"/>
              <w:sz w:val="20"/>
              <w:szCs w:val="20"/>
              <w:lang w:val="en"/>
            </w:rPr>
          </w:rPrChange>
        </w:rPr>
        <w:t xml:space="preserve">. </w:t>
      </w:r>
      <w:ins w:id="2121" w:author="Donia Jendoubi" w:date="2019-05-11T13:37:00Z">
        <w:r w:rsidR="00C450BE" w:rsidRPr="008E088B">
          <w:rPr>
            <w:rFonts w:ascii="Book Antiqua" w:hAnsi="Book Antiqua" w:cstheme="majorBidi"/>
            <w:sz w:val="20"/>
            <w:szCs w:val="20"/>
            <w:lang w:val="en"/>
            <w:rPrChange w:id="2122" w:author="Donia Jendoubi" w:date="2019-05-21T18:26:00Z">
              <w:rPr>
                <w:rFonts w:asciiTheme="majorBidi" w:hAnsiTheme="majorBidi" w:cstheme="majorBidi"/>
                <w:sz w:val="20"/>
                <w:szCs w:val="20"/>
                <w:lang w:val="en"/>
              </w:rPr>
            </w:rPrChange>
          </w:rPr>
          <w:t xml:space="preserve">Under the </w:t>
        </w:r>
      </w:ins>
      <w:del w:id="2123" w:author="Donia Jendoubi" w:date="2019-05-11T13:38:00Z">
        <w:r w:rsidRPr="008E088B" w:rsidDel="00C450BE">
          <w:rPr>
            <w:rFonts w:ascii="Book Antiqua" w:hAnsi="Book Antiqua" w:cstheme="majorBidi"/>
            <w:sz w:val="20"/>
            <w:szCs w:val="20"/>
            <w:lang w:val="en"/>
            <w:rPrChange w:id="2124" w:author="Donia Jendoubi" w:date="2019-05-21T18:26:00Z">
              <w:rPr>
                <w:rFonts w:asciiTheme="majorBidi" w:hAnsiTheme="majorBidi" w:cstheme="majorBidi"/>
                <w:sz w:val="20"/>
                <w:szCs w:val="20"/>
                <w:lang w:val="en"/>
              </w:rPr>
            </w:rPrChange>
          </w:rPr>
          <w:delText>F</w:delText>
        </w:r>
      </w:del>
      <w:ins w:id="2125" w:author="Donia Jendoubi" w:date="2019-05-11T13:38:00Z">
        <w:r w:rsidR="00C450BE" w:rsidRPr="008E088B">
          <w:rPr>
            <w:rFonts w:ascii="Book Antiqua" w:hAnsi="Book Antiqua" w:cstheme="majorBidi"/>
            <w:sz w:val="20"/>
            <w:szCs w:val="20"/>
            <w:lang w:val="en"/>
            <w:rPrChange w:id="2126" w:author="Donia Jendoubi" w:date="2019-05-21T18:26:00Z">
              <w:rPr>
                <w:rFonts w:asciiTheme="majorBidi" w:hAnsiTheme="majorBidi" w:cstheme="majorBidi"/>
                <w:sz w:val="20"/>
                <w:szCs w:val="20"/>
                <w:lang w:val="en"/>
              </w:rPr>
            </w:rPrChange>
          </w:rPr>
          <w:t>f</w:t>
        </w:r>
      </w:ins>
      <w:r w:rsidRPr="008E088B">
        <w:rPr>
          <w:rFonts w:ascii="Book Antiqua" w:hAnsi="Book Antiqua" w:cstheme="majorBidi"/>
          <w:sz w:val="20"/>
          <w:szCs w:val="20"/>
          <w:lang w:val="en"/>
          <w:rPrChange w:id="2127" w:author="Donia Jendoubi" w:date="2019-05-21T18:26:00Z">
            <w:rPr>
              <w:rFonts w:asciiTheme="majorBidi" w:hAnsiTheme="majorBidi" w:cstheme="majorBidi"/>
              <w:sz w:val="20"/>
              <w:szCs w:val="20"/>
              <w:lang w:val="en"/>
            </w:rPr>
          </w:rPrChange>
        </w:rPr>
        <w:t xml:space="preserve">orests </w:t>
      </w:r>
      <w:ins w:id="2128" w:author="Donia Jendoubi" w:date="2019-05-11T13:38:00Z">
        <w:r w:rsidR="00C450BE" w:rsidRPr="008E088B">
          <w:rPr>
            <w:rFonts w:ascii="Book Antiqua" w:hAnsi="Book Antiqua" w:cstheme="majorBidi"/>
            <w:sz w:val="20"/>
            <w:szCs w:val="20"/>
            <w:lang w:val="en"/>
            <w:rPrChange w:id="2129" w:author="Donia Jendoubi" w:date="2019-05-21T18:26:00Z">
              <w:rPr>
                <w:rFonts w:asciiTheme="majorBidi" w:hAnsiTheme="majorBidi" w:cstheme="majorBidi"/>
                <w:sz w:val="20"/>
                <w:szCs w:val="20"/>
                <w:lang w:val="en"/>
              </w:rPr>
            </w:rPrChange>
          </w:rPr>
          <w:t xml:space="preserve">LUS, </w:t>
        </w:r>
      </w:ins>
      <w:del w:id="2130" w:author="Donia Jendoubi" w:date="2019-05-11T13:38:00Z">
        <w:r w:rsidRPr="008E088B" w:rsidDel="00C450BE">
          <w:rPr>
            <w:rFonts w:ascii="Book Antiqua" w:hAnsi="Book Antiqua" w:cstheme="majorBidi"/>
            <w:sz w:val="20"/>
            <w:szCs w:val="20"/>
            <w:lang w:val="en"/>
            <w:rPrChange w:id="2131" w:author="Donia Jendoubi" w:date="2019-05-21T18:26:00Z">
              <w:rPr>
                <w:rFonts w:asciiTheme="majorBidi" w:hAnsiTheme="majorBidi" w:cstheme="majorBidi"/>
                <w:sz w:val="20"/>
                <w:szCs w:val="20"/>
                <w:lang w:val="en"/>
              </w:rPr>
            </w:rPrChange>
          </w:rPr>
          <w:delText xml:space="preserve">showed </w:delText>
        </w:r>
      </w:del>
      <w:del w:id="2132" w:author="Donia Jendoubi" w:date="2019-05-11T13:39:00Z">
        <w:r w:rsidRPr="008E088B" w:rsidDel="00C450BE">
          <w:rPr>
            <w:rFonts w:ascii="Book Antiqua" w:hAnsi="Book Antiqua" w:cstheme="majorBidi"/>
            <w:sz w:val="20"/>
            <w:szCs w:val="20"/>
            <w:lang w:val="en"/>
            <w:rPrChange w:id="2133" w:author="Donia Jendoubi" w:date="2019-05-21T18:26:00Z">
              <w:rPr>
                <w:rFonts w:asciiTheme="majorBidi" w:hAnsiTheme="majorBidi" w:cstheme="majorBidi"/>
                <w:sz w:val="20"/>
                <w:szCs w:val="20"/>
                <w:lang w:val="en"/>
              </w:rPr>
            </w:rPrChange>
          </w:rPr>
          <w:delText>significantly (sig. &lt; 0.05)</w:delText>
        </w:r>
      </w:del>
      <w:r w:rsidRPr="008E088B">
        <w:rPr>
          <w:rFonts w:ascii="Book Antiqua" w:hAnsi="Book Antiqua" w:cstheme="majorBidi"/>
          <w:sz w:val="20"/>
          <w:szCs w:val="20"/>
          <w:lang w:val="en"/>
          <w:rPrChange w:id="2134" w:author="Donia Jendoubi" w:date="2019-05-21T18:26:00Z">
            <w:rPr>
              <w:rFonts w:asciiTheme="majorBidi" w:hAnsiTheme="majorBidi" w:cstheme="majorBidi"/>
              <w:sz w:val="20"/>
              <w:szCs w:val="20"/>
              <w:lang w:val="en"/>
            </w:rPr>
          </w:rPrChange>
        </w:rPr>
        <w:t xml:space="preserve"> the highest</w:t>
      </w:r>
      <w:ins w:id="2135" w:author="Donia Jendoubi" w:date="2019-05-11T13:51:00Z">
        <w:r w:rsidR="00E341D9" w:rsidRPr="008E088B">
          <w:rPr>
            <w:rFonts w:ascii="Book Antiqua" w:hAnsi="Book Antiqua" w:cstheme="majorBidi"/>
            <w:sz w:val="20"/>
            <w:szCs w:val="20"/>
            <w:lang w:val="en"/>
            <w:rPrChange w:id="2136" w:author="Donia Jendoubi" w:date="2019-05-21T18:26:00Z">
              <w:rPr>
                <w:rFonts w:asciiTheme="majorBidi" w:hAnsiTheme="majorBidi" w:cstheme="majorBidi"/>
                <w:sz w:val="20"/>
                <w:szCs w:val="20"/>
                <w:lang w:val="en"/>
              </w:rPr>
            </w:rPrChange>
          </w:rPr>
          <w:t xml:space="preserve"> </w:t>
        </w:r>
      </w:ins>
      <w:del w:id="2137" w:author="Donia Jendoubi" w:date="2019-05-11T13:51:00Z">
        <w:r w:rsidRPr="008E088B" w:rsidDel="00E341D9">
          <w:rPr>
            <w:rFonts w:ascii="Book Antiqua" w:hAnsi="Book Antiqua" w:cstheme="majorBidi"/>
            <w:sz w:val="20"/>
            <w:szCs w:val="20"/>
            <w:lang w:val="en"/>
            <w:rPrChange w:id="2138" w:author="Donia Jendoubi" w:date="2019-05-21T18:26:00Z">
              <w:rPr>
                <w:rFonts w:asciiTheme="majorBidi" w:hAnsiTheme="majorBidi" w:cstheme="majorBidi"/>
                <w:sz w:val="20"/>
                <w:szCs w:val="20"/>
                <w:lang w:val="en"/>
              </w:rPr>
            </w:rPrChange>
          </w:rPr>
          <w:delText xml:space="preserve"> </w:delText>
        </w:r>
      </w:del>
      <w:r w:rsidRPr="008E088B">
        <w:rPr>
          <w:rFonts w:ascii="Book Antiqua" w:hAnsi="Book Antiqua" w:cstheme="majorBidi"/>
          <w:sz w:val="20"/>
          <w:szCs w:val="20"/>
          <w:lang w:val="en"/>
          <w:rPrChange w:id="2139" w:author="Donia Jendoubi" w:date="2019-05-21T18:26:00Z">
            <w:rPr>
              <w:rFonts w:asciiTheme="majorBidi" w:hAnsiTheme="majorBidi" w:cstheme="majorBidi"/>
              <w:sz w:val="20"/>
              <w:szCs w:val="20"/>
              <w:lang w:val="en"/>
            </w:rPr>
          </w:rPrChange>
        </w:rPr>
        <w:t>SOC content</w:t>
      </w:r>
      <w:ins w:id="2140" w:author="Donia Jendoubi" w:date="2019-05-11T13:57:00Z">
        <w:r w:rsidR="00E341D9" w:rsidRPr="008E088B">
          <w:rPr>
            <w:rFonts w:ascii="Book Antiqua" w:hAnsi="Book Antiqua" w:cstheme="majorBidi"/>
            <w:sz w:val="20"/>
            <w:szCs w:val="20"/>
            <w:lang w:val="en"/>
            <w:rPrChange w:id="2141" w:author="Donia Jendoubi" w:date="2019-05-21T18:26:00Z">
              <w:rPr>
                <w:rFonts w:asciiTheme="majorBidi" w:hAnsiTheme="majorBidi" w:cstheme="majorBidi"/>
                <w:sz w:val="20"/>
                <w:szCs w:val="20"/>
                <w:lang w:val="en"/>
              </w:rPr>
            </w:rPrChange>
          </w:rPr>
          <w:t xml:space="preserve"> with</w:t>
        </w:r>
      </w:ins>
      <w:del w:id="2142" w:author="Donia Jendoubi" w:date="2019-05-11T13:57:00Z">
        <w:r w:rsidRPr="008E088B" w:rsidDel="00E341D9">
          <w:rPr>
            <w:rFonts w:ascii="Book Antiqua" w:hAnsi="Book Antiqua" w:cstheme="majorBidi"/>
            <w:sz w:val="20"/>
            <w:szCs w:val="20"/>
            <w:lang w:val="en"/>
            <w:rPrChange w:id="2143" w:author="Donia Jendoubi" w:date="2019-05-21T18:26:00Z">
              <w:rPr>
                <w:rFonts w:asciiTheme="majorBidi" w:hAnsiTheme="majorBidi" w:cstheme="majorBidi"/>
                <w:sz w:val="20"/>
                <w:szCs w:val="20"/>
                <w:lang w:val="en"/>
              </w:rPr>
            </w:rPrChange>
          </w:rPr>
          <w:delText xml:space="preserve"> of</w:delText>
        </w:r>
      </w:del>
      <w:r w:rsidRPr="008E088B">
        <w:rPr>
          <w:rFonts w:ascii="Book Antiqua" w:hAnsi="Book Antiqua" w:cstheme="majorBidi"/>
          <w:sz w:val="20"/>
          <w:szCs w:val="20"/>
          <w:lang w:val="en"/>
          <w:rPrChange w:id="2144" w:author="Donia Jendoubi" w:date="2019-05-21T18:26:00Z">
            <w:rPr>
              <w:rFonts w:asciiTheme="majorBidi" w:hAnsiTheme="majorBidi" w:cstheme="majorBidi"/>
              <w:sz w:val="20"/>
              <w:szCs w:val="20"/>
              <w:lang w:val="en"/>
            </w:rPr>
          </w:rPrChange>
        </w:rPr>
        <w:t xml:space="preserve"> 1.09%</w:t>
      </w:r>
      <w:ins w:id="2145" w:author="Donia Jendoubi" w:date="2019-05-11T13:40:00Z">
        <w:r w:rsidR="00C450BE" w:rsidRPr="008E088B">
          <w:rPr>
            <w:rFonts w:ascii="Book Antiqua" w:hAnsi="Book Antiqua" w:cstheme="majorBidi"/>
            <w:sz w:val="20"/>
            <w:szCs w:val="20"/>
            <w:lang w:val="en"/>
            <w:rPrChange w:id="2146" w:author="Donia Jendoubi" w:date="2019-05-21T18:26:00Z">
              <w:rPr>
                <w:rFonts w:asciiTheme="majorBidi" w:hAnsiTheme="majorBidi" w:cstheme="majorBidi"/>
                <w:sz w:val="20"/>
                <w:szCs w:val="20"/>
                <w:lang w:val="en"/>
              </w:rPr>
            </w:rPrChange>
          </w:rPr>
          <w:t xml:space="preserve"> </w:t>
        </w:r>
        <w:proofErr w:type="gramStart"/>
        <w:r w:rsidR="00C450BE" w:rsidRPr="008E088B">
          <w:rPr>
            <w:rFonts w:ascii="Book Antiqua" w:hAnsi="Book Antiqua" w:cstheme="majorBidi"/>
            <w:sz w:val="20"/>
            <w:szCs w:val="20"/>
            <w:lang w:val="en"/>
            <w:rPrChange w:id="2147" w:author="Donia Jendoubi" w:date="2019-05-21T18:26:00Z">
              <w:rPr>
                <w:rFonts w:asciiTheme="majorBidi" w:hAnsiTheme="majorBidi" w:cstheme="majorBidi"/>
                <w:sz w:val="20"/>
                <w:szCs w:val="20"/>
                <w:lang w:val="en"/>
              </w:rPr>
            </w:rPrChange>
          </w:rPr>
          <w:t>was revealed</w:t>
        </w:r>
      </w:ins>
      <w:proofErr w:type="gramEnd"/>
      <w:r w:rsidRPr="008E088B">
        <w:rPr>
          <w:rFonts w:ascii="Book Antiqua" w:hAnsi="Book Antiqua" w:cstheme="majorBidi"/>
          <w:sz w:val="20"/>
          <w:szCs w:val="20"/>
          <w:lang w:val="en"/>
          <w:rPrChange w:id="2148" w:author="Donia Jendoubi" w:date="2019-05-21T18:26:00Z">
            <w:rPr>
              <w:rFonts w:asciiTheme="majorBidi" w:hAnsiTheme="majorBidi" w:cstheme="majorBidi"/>
              <w:sz w:val="20"/>
              <w:szCs w:val="20"/>
              <w:lang w:val="en"/>
            </w:rPr>
          </w:rPrChange>
        </w:rPr>
        <w:t xml:space="preserve">. Permanent crops have the second highest values with 0.87% of SOC. The lowest SOC contents </w:t>
      </w:r>
      <w:proofErr w:type="gramStart"/>
      <w:r w:rsidRPr="008E088B">
        <w:rPr>
          <w:rFonts w:ascii="Book Antiqua" w:hAnsi="Book Antiqua" w:cstheme="majorBidi"/>
          <w:sz w:val="20"/>
          <w:szCs w:val="20"/>
          <w:lang w:val="en"/>
          <w:rPrChange w:id="2149" w:author="Donia Jendoubi" w:date="2019-05-21T18:26:00Z">
            <w:rPr>
              <w:rFonts w:asciiTheme="majorBidi" w:hAnsiTheme="majorBidi" w:cstheme="majorBidi"/>
              <w:sz w:val="20"/>
              <w:szCs w:val="20"/>
              <w:lang w:val="en"/>
            </w:rPr>
          </w:rPrChange>
        </w:rPr>
        <w:t>were found</w:t>
      </w:r>
      <w:proofErr w:type="gramEnd"/>
      <w:r w:rsidRPr="008E088B">
        <w:rPr>
          <w:rFonts w:ascii="Book Antiqua" w:hAnsi="Book Antiqua" w:cstheme="majorBidi"/>
          <w:sz w:val="20"/>
          <w:szCs w:val="20"/>
          <w:lang w:val="en"/>
          <w:rPrChange w:id="2150" w:author="Donia Jendoubi" w:date="2019-05-21T18:26:00Z">
            <w:rPr>
              <w:rFonts w:asciiTheme="majorBidi" w:hAnsiTheme="majorBidi" w:cstheme="majorBidi"/>
              <w:sz w:val="20"/>
              <w:szCs w:val="20"/>
              <w:lang w:val="en"/>
            </w:rPr>
          </w:rPrChange>
        </w:rPr>
        <w:t xml:space="preserve"> for field crops (0.70%) and grazing soils (0.74%). </w:t>
      </w:r>
    </w:p>
    <w:p w:rsidR="00103B03" w:rsidRPr="008E088B" w:rsidRDefault="00103B03" w:rsidP="008E088B">
      <w:pPr>
        <w:jc w:val="both"/>
        <w:rPr>
          <w:rFonts w:ascii="Book Antiqua" w:hAnsi="Book Antiqua" w:cstheme="minorHAnsi"/>
          <w:color w:val="333333"/>
          <w:sz w:val="20"/>
          <w:szCs w:val="20"/>
          <w:bdr w:val="none" w:sz="0" w:space="0" w:color="auto" w:frame="1"/>
          <w:lang w:val="en-GB"/>
          <w:rPrChange w:id="2151" w:author="Donia Jendoubi" w:date="2019-05-21T18:26:00Z">
            <w:rPr>
              <w:rFonts w:cstheme="minorHAnsi"/>
              <w:color w:val="333333"/>
              <w:sz w:val="20"/>
              <w:szCs w:val="20"/>
              <w:bdr w:val="none" w:sz="0" w:space="0" w:color="auto" w:frame="1"/>
              <w:lang w:val="en-GB"/>
            </w:rPr>
          </w:rPrChange>
        </w:rPr>
      </w:pPr>
    </w:p>
    <w:p w:rsidR="00103B03" w:rsidRPr="008E088B" w:rsidRDefault="00103B03" w:rsidP="008E088B">
      <w:pPr>
        <w:jc w:val="center"/>
        <w:rPr>
          <w:rFonts w:ascii="Book Antiqua" w:hAnsi="Book Antiqua" w:cstheme="minorHAnsi"/>
          <w:color w:val="333333"/>
          <w:sz w:val="20"/>
          <w:szCs w:val="20"/>
          <w:bdr w:val="none" w:sz="0" w:space="0" w:color="auto" w:frame="1"/>
          <w:lang w:val="en-GB"/>
          <w:rPrChange w:id="2152" w:author="Donia Jendoubi" w:date="2019-05-21T18:26:00Z">
            <w:rPr>
              <w:rFonts w:cstheme="minorHAnsi"/>
              <w:color w:val="333333"/>
              <w:sz w:val="20"/>
              <w:szCs w:val="20"/>
              <w:bdr w:val="none" w:sz="0" w:space="0" w:color="auto" w:frame="1"/>
              <w:lang w:val="en-GB"/>
            </w:rPr>
          </w:rPrChange>
        </w:rPr>
      </w:pPr>
      <w:r w:rsidRPr="008E088B">
        <w:rPr>
          <w:rFonts w:ascii="Book Antiqua" w:hAnsi="Book Antiqua"/>
          <w:noProof/>
          <w:sz w:val="20"/>
          <w:szCs w:val="20"/>
          <w:lang w:val="en-GB" w:eastAsia="en-GB"/>
          <w:rPrChange w:id="2153" w:author="Donia Jendoubi" w:date="2019-05-21T18:26:00Z">
            <w:rPr>
              <w:noProof/>
              <w:lang w:val="en-GB" w:eastAsia="en-GB"/>
            </w:rPr>
          </w:rPrChange>
        </w:rPr>
        <w:drawing>
          <wp:inline distT="0" distB="0" distL="0" distR="0" wp14:anchorId="205CEBB3" wp14:editId="27CB0653">
            <wp:extent cx="3760967" cy="2329732"/>
            <wp:effectExtent l="0" t="0" r="11430" b="1397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03B03" w:rsidRPr="008E088B" w:rsidRDefault="00103B03" w:rsidP="008E088B">
      <w:pPr>
        <w:jc w:val="center"/>
        <w:rPr>
          <w:rFonts w:ascii="Book Antiqua" w:hAnsi="Book Antiqua" w:cstheme="majorBidi"/>
          <w:sz w:val="20"/>
          <w:szCs w:val="20"/>
          <w:lang w:val="en-GB"/>
          <w:rPrChange w:id="2154" w:author="Donia Jendoubi" w:date="2019-05-21T18:26:00Z">
            <w:rPr>
              <w:rFonts w:asciiTheme="majorBidi" w:hAnsiTheme="majorBidi" w:cstheme="majorBidi"/>
              <w:sz w:val="20"/>
              <w:szCs w:val="20"/>
              <w:lang w:val="en-GB"/>
            </w:rPr>
          </w:rPrChange>
        </w:rPr>
      </w:pPr>
      <w:r w:rsidRPr="008E088B">
        <w:rPr>
          <w:rFonts w:ascii="Book Antiqua" w:hAnsi="Book Antiqua" w:cstheme="majorBidi"/>
          <w:b/>
          <w:bCs/>
          <w:noProof/>
          <w:color w:val="333333"/>
          <w:sz w:val="20"/>
          <w:szCs w:val="20"/>
          <w:bdr w:val="none" w:sz="0" w:space="0" w:color="auto" w:frame="1"/>
          <w:lang w:val="en-GB"/>
          <w:rPrChange w:id="2155" w:author="Donia Jendoubi" w:date="2019-05-21T18:26:00Z">
            <w:rPr>
              <w:rFonts w:asciiTheme="majorBidi" w:hAnsiTheme="majorBidi" w:cstheme="majorBidi"/>
              <w:b/>
              <w:bCs/>
              <w:noProof/>
              <w:color w:val="333333"/>
              <w:sz w:val="20"/>
              <w:szCs w:val="20"/>
              <w:bdr w:val="none" w:sz="0" w:space="0" w:color="auto" w:frame="1"/>
              <w:lang w:val="en-GB"/>
            </w:rPr>
          </w:rPrChange>
        </w:rPr>
        <w:t xml:space="preserve">Figure </w:t>
      </w:r>
      <w:ins w:id="2156" w:author="Donia Jendoubi" w:date="2019-05-21T20:39:00Z">
        <w:r w:rsidR="0086556D">
          <w:rPr>
            <w:rFonts w:ascii="Book Antiqua" w:hAnsi="Book Antiqua" w:cstheme="majorBidi"/>
            <w:b/>
            <w:bCs/>
            <w:noProof/>
            <w:color w:val="333333"/>
            <w:sz w:val="20"/>
            <w:szCs w:val="20"/>
            <w:bdr w:val="none" w:sz="0" w:space="0" w:color="auto" w:frame="1"/>
            <w:lang w:val="en-GB"/>
          </w:rPr>
          <w:t>4</w:t>
        </w:r>
      </w:ins>
      <w:del w:id="2157" w:author="Donia Jendoubi" w:date="2019-05-21T20:39:00Z">
        <w:r w:rsidRPr="008E088B" w:rsidDel="0086556D">
          <w:rPr>
            <w:rFonts w:ascii="Book Antiqua" w:hAnsi="Book Antiqua" w:cstheme="majorBidi"/>
            <w:b/>
            <w:bCs/>
            <w:noProof/>
            <w:color w:val="333333"/>
            <w:sz w:val="20"/>
            <w:szCs w:val="20"/>
            <w:bdr w:val="none" w:sz="0" w:space="0" w:color="auto" w:frame="1"/>
            <w:lang w:val="en-GB"/>
            <w:rPrChange w:id="2158" w:author="Donia Jendoubi" w:date="2019-05-21T18:26:00Z">
              <w:rPr>
                <w:rFonts w:asciiTheme="majorBidi" w:hAnsiTheme="majorBidi" w:cstheme="majorBidi"/>
                <w:b/>
                <w:bCs/>
                <w:noProof/>
                <w:color w:val="333333"/>
                <w:sz w:val="20"/>
                <w:szCs w:val="20"/>
                <w:bdr w:val="none" w:sz="0" w:space="0" w:color="auto" w:frame="1"/>
                <w:lang w:val="en-GB"/>
              </w:rPr>
            </w:rPrChange>
          </w:rPr>
          <w:delText>3</w:delText>
        </w:r>
      </w:del>
      <w:r w:rsidRPr="008E088B">
        <w:rPr>
          <w:rFonts w:ascii="Book Antiqua" w:hAnsi="Book Antiqua" w:cstheme="majorBidi"/>
          <w:b/>
          <w:bCs/>
          <w:noProof/>
          <w:color w:val="333333"/>
          <w:sz w:val="20"/>
          <w:szCs w:val="20"/>
          <w:bdr w:val="none" w:sz="0" w:space="0" w:color="auto" w:frame="1"/>
          <w:lang w:val="en-GB"/>
          <w:rPrChange w:id="2159" w:author="Donia Jendoubi" w:date="2019-05-21T18:26:00Z">
            <w:rPr>
              <w:rFonts w:asciiTheme="majorBidi" w:hAnsiTheme="majorBidi" w:cstheme="majorBidi"/>
              <w:b/>
              <w:bCs/>
              <w:noProof/>
              <w:color w:val="333333"/>
              <w:sz w:val="20"/>
              <w:szCs w:val="20"/>
              <w:bdr w:val="none" w:sz="0" w:space="0" w:color="auto" w:frame="1"/>
              <w:lang w:val="en-GB"/>
            </w:rPr>
          </w:rPrChange>
        </w:rPr>
        <w:t>.</w:t>
      </w:r>
      <w:r w:rsidRPr="008E088B">
        <w:rPr>
          <w:rFonts w:ascii="Book Antiqua" w:hAnsi="Book Antiqua" w:cstheme="majorBidi"/>
          <w:noProof/>
          <w:color w:val="333333"/>
          <w:sz w:val="20"/>
          <w:szCs w:val="20"/>
          <w:bdr w:val="none" w:sz="0" w:space="0" w:color="auto" w:frame="1"/>
          <w:lang w:val="en-GB"/>
          <w:rPrChange w:id="2160" w:author="Donia Jendoubi" w:date="2019-05-21T18:26:00Z">
            <w:rPr>
              <w:rFonts w:asciiTheme="majorBidi" w:hAnsiTheme="majorBidi" w:cstheme="majorBidi"/>
              <w:noProof/>
              <w:color w:val="333333"/>
              <w:sz w:val="20"/>
              <w:szCs w:val="20"/>
              <w:bdr w:val="none" w:sz="0" w:space="0" w:color="auto" w:frame="1"/>
              <w:lang w:val="en-GB"/>
            </w:rPr>
          </w:rPrChange>
        </w:rPr>
        <w:t xml:space="preserve"> SOC rates according to land use systems </w:t>
      </w:r>
      <w:r w:rsidRPr="008E088B">
        <w:rPr>
          <w:rFonts w:ascii="Book Antiqua" w:hAnsi="Book Antiqua" w:cstheme="majorBidi"/>
          <w:sz w:val="20"/>
          <w:szCs w:val="20"/>
          <w:lang w:val="en-GB"/>
          <w:rPrChange w:id="2161" w:author="Donia Jendoubi" w:date="2019-05-21T18:26:00Z">
            <w:rPr>
              <w:rFonts w:asciiTheme="majorBidi" w:hAnsiTheme="majorBidi" w:cstheme="majorBidi"/>
              <w:sz w:val="20"/>
              <w:szCs w:val="20"/>
              <w:lang w:val="en-GB"/>
            </w:rPr>
          </w:rPrChange>
        </w:rPr>
        <w:t xml:space="preserve">in the </w:t>
      </w:r>
      <w:proofErr w:type="spellStart"/>
      <w:r w:rsidRPr="008E088B">
        <w:rPr>
          <w:rFonts w:ascii="Book Antiqua" w:hAnsi="Book Antiqua" w:cstheme="majorBidi"/>
          <w:sz w:val="20"/>
          <w:szCs w:val="20"/>
          <w:lang w:val="en-GB"/>
          <w:rPrChange w:id="2162" w:author="Donia Jendoubi" w:date="2019-05-21T18:26:00Z">
            <w:rPr>
              <w:rFonts w:asciiTheme="majorBidi" w:hAnsiTheme="majorBidi" w:cstheme="majorBidi"/>
              <w:sz w:val="20"/>
              <w:szCs w:val="20"/>
              <w:lang w:val="en-GB"/>
            </w:rPr>
          </w:rPrChange>
        </w:rPr>
        <w:t>Wadi</w:t>
      </w:r>
      <w:proofErr w:type="spellEnd"/>
      <w:r w:rsidRPr="008E088B">
        <w:rPr>
          <w:rFonts w:ascii="Book Antiqua" w:hAnsi="Book Antiqua" w:cstheme="majorBidi"/>
          <w:sz w:val="20"/>
          <w:szCs w:val="20"/>
          <w:lang w:val="en-GB"/>
          <w:rPrChange w:id="2163" w:author="Donia Jendoubi" w:date="2019-05-21T18:26:00Z">
            <w:rPr>
              <w:rFonts w:asciiTheme="majorBidi" w:hAnsiTheme="majorBidi" w:cstheme="majorBidi"/>
              <w:sz w:val="20"/>
              <w:szCs w:val="20"/>
              <w:lang w:val="en-GB"/>
            </w:rPr>
          </w:rPrChange>
        </w:rPr>
        <w:t xml:space="preserve"> Beja watershed Tunisia.</w:t>
      </w:r>
    </w:p>
    <w:p w:rsidR="008E4947" w:rsidRPr="008E088B" w:rsidRDefault="008E4947" w:rsidP="008E088B">
      <w:pPr>
        <w:jc w:val="both"/>
        <w:rPr>
          <w:rFonts w:ascii="Book Antiqua" w:hAnsi="Book Antiqua" w:cstheme="majorBidi"/>
          <w:sz w:val="20"/>
          <w:szCs w:val="20"/>
          <w:lang w:val="en"/>
          <w:rPrChange w:id="2164"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165" w:author="Donia Jendoubi" w:date="2019-05-21T18:26:00Z">
            <w:rPr>
              <w:rFonts w:asciiTheme="majorBidi" w:hAnsiTheme="majorBidi" w:cstheme="majorBidi"/>
              <w:sz w:val="20"/>
              <w:szCs w:val="20"/>
              <w:lang w:val="en"/>
            </w:rPr>
          </w:rPrChange>
        </w:rPr>
        <w:t xml:space="preserve">According to the </w:t>
      </w:r>
      <w:ins w:id="2166" w:author="Donia Jendoubi" w:date="2019-05-21T16:58:00Z">
        <w:r w:rsidR="00EC7135" w:rsidRPr="008E088B">
          <w:rPr>
            <w:rFonts w:ascii="Book Antiqua" w:hAnsi="Book Antiqua" w:cstheme="majorBidi"/>
            <w:sz w:val="20"/>
            <w:szCs w:val="20"/>
            <w:lang w:val="en"/>
            <w:rPrChange w:id="2167" w:author="Donia Jendoubi" w:date="2019-05-21T18:26:00Z">
              <w:rPr>
                <w:rFonts w:asciiTheme="majorBidi" w:hAnsiTheme="majorBidi" w:cstheme="majorBidi"/>
                <w:sz w:val="20"/>
                <w:szCs w:val="20"/>
                <w:lang w:val="en"/>
              </w:rPr>
            </w:rPrChange>
          </w:rPr>
          <w:t>M</w:t>
        </w:r>
      </w:ins>
      <w:r w:rsidRPr="008E088B">
        <w:rPr>
          <w:rFonts w:ascii="Book Antiqua" w:hAnsi="Book Antiqua" w:cstheme="majorBidi"/>
          <w:sz w:val="20"/>
          <w:szCs w:val="20"/>
          <w:lang w:val="en"/>
          <w:rPrChange w:id="2168" w:author="Donia Jendoubi" w:date="2019-05-21T18:26:00Z">
            <w:rPr>
              <w:rFonts w:asciiTheme="majorBidi" w:hAnsiTheme="majorBidi" w:cstheme="majorBidi"/>
              <w:sz w:val="20"/>
              <w:szCs w:val="20"/>
              <w:lang w:val="en"/>
            </w:rPr>
          </w:rPrChange>
        </w:rPr>
        <w:t xml:space="preserve">ANOVA results, land use systems significantly affect SOC content. In the study area, the lowest SOC was found in field cropping soils (0.70%) compared to the highest SOC contents in the forests (1.09%). </w:t>
      </w:r>
    </w:p>
    <w:p w:rsidR="008E4947" w:rsidRPr="008E088B" w:rsidRDefault="000728A3">
      <w:pPr>
        <w:pStyle w:val="Heading2"/>
        <w:jc w:val="both"/>
        <w:rPr>
          <w:rFonts w:ascii="Book Antiqua" w:hAnsi="Book Antiqua"/>
          <w:szCs w:val="20"/>
          <w:lang w:val="en"/>
          <w:rPrChange w:id="2169" w:author="Donia Jendoubi" w:date="2019-05-21T18:26:00Z">
            <w:rPr>
              <w:lang w:val="en"/>
            </w:rPr>
          </w:rPrChange>
        </w:rPr>
        <w:pPrChange w:id="2170" w:author="Donia Jendoubi" w:date="2019-05-21T18:26:00Z">
          <w:pPr>
            <w:pStyle w:val="Heading2"/>
          </w:pPr>
        </w:pPrChange>
      </w:pPr>
      <w:r w:rsidRPr="008E088B">
        <w:rPr>
          <w:rFonts w:ascii="Book Antiqua" w:hAnsi="Book Antiqua"/>
          <w:szCs w:val="20"/>
          <w:lang w:val="en"/>
          <w:rPrChange w:id="2171" w:author="Donia Jendoubi" w:date="2019-05-21T18:26:00Z">
            <w:rPr>
              <w:lang w:val="en"/>
            </w:rPr>
          </w:rPrChange>
        </w:rPr>
        <w:t xml:space="preserve">3.4. </w:t>
      </w:r>
      <w:r w:rsidR="008E4947" w:rsidRPr="008E088B">
        <w:rPr>
          <w:rFonts w:ascii="Book Antiqua" w:hAnsi="Book Antiqua"/>
          <w:szCs w:val="20"/>
          <w:lang w:val="en"/>
          <w:rPrChange w:id="2172" w:author="Donia Jendoubi" w:date="2019-05-21T18:26:00Z">
            <w:rPr>
              <w:lang w:val="en"/>
            </w:rPr>
          </w:rPrChange>
        </w:rPr>
        <w:t>Impact of slope and aspect on SOC</w:t>
      </w:r>
    </w:p>
    <w:p w:rsidR="00103B03" w:rsidRPr="008E088B" w:rsidRDefault="00103B03">
      <w:pPr>
        <w:jc w:val="both"/>
        <w:rPr>
          <w:rFonts w:ascii="Book Antiqua" w:hAnsi="Book Antiqua" w:cstheme="majorBidi"/>
          <w:b/>
          <w:bCs/>
          <w:color w:val="333333"/>
          <w:sz w:val="20"/>
          <w:szCs w:val="20"/>
          <w:bdr w:val="none" w:sz="0" w:space="0" w:color="auto" w:frame="1"/>
          <w:lang w:val="en-GB"/>
          <w:rPrChange w:id="2173" w:author="Donia Jendoubi" w:date="2019-05-21T18:26:00Z">
            <w:rPr>
              <w:rFonts w:asciiTheme="majorBidi" w:hAnsiTheme="majorBidi" w:cstheme="majorBidi"/>
              <w:b/>
              <w:bCs/>
              <w:color w:val="333333"/>
              <w:sz w:val="20"/>
              <w:szCs w:val="20"/>
              <w:bdr w:val="none" w:sz="0" w:space="0" w:color="auto" w:frame="1"/>
              <w:lang w:val="en-GB"/>
            </w:rPr>
          </w:rPrChange>
        </w:rPr>
        <w:pPrChange w:id="2174" w:author="Donia Jendoubi" w:date="2019-05-21T18:26:00Z">
          <w:pPr/>
        </w:pPrChange>
      </w:pPr>
    </w:p>
    <w:p w:rsidR="00103B03" w:rsidRPr="008E088B" w:rsidRDefault="00103B03" w:rsidP="008E088B">
      <w:pPr>
        <w:jc w:val="center"/>
        <w:rPr>
          <w:rFonts w:ascii="Book Antiqua" w:hAnsi="Book Antiqua" w:cstheme="majorBidi"/>
          <w:color w:val="333333"/>
          <w:sz w:val="20"/>
          <w:szCs w:val="20"/>
          <w:bdr w:val="none" w:sz="0" w:space="0" w:color="auto" w:frame="1"/>
          <w:lang w:val="en-GB"/>
          <w:rPrChange w:id="2175" w:author="Donia Jendoubi" w:date="2019-05-21T18:26:00Z">
            <w:rPr>
              <w:rFonts w:asciiTheme="majorBidi" w:hAnsiTheme="majorBidi" w:cstheme="majorBidi"/>
              <w:color w:val="333333"/>
              <w:sz w:val="20"/>
              <w:szCs w:val="20"/>
              <w:bdr w:val="none" w:sz="0" w:space="0" w:color="auto" w:frame="1"/>
              <w:lang w:val="en-GB"/>
            </w:rPr>
          </w:rPrChange>
        </w:rPr>
      </w:pPr>
      <w:r w:rsidRPr="008E088B">
        <w:rPr>
          <w:rFonts w:ascii="Book Antiqua" w:hAnsi="Book Antiqua" w:cstheme="majorBidi"/>
          <w:noProof/>
          <w:sz w:val="20"/>
          <w:szCs w:val="20"/>
          <w:lang w:val="en-GB" w:eastAsia="en-GB"/>
          <w:rPrChange w:id="2176" w:author="Donia Jendoubi" w:date="2019-05-21T18:26:00Z">
            <w:rPr>
              <w:rFonts w:asciiTheme="majorBidi" w:hAnsiTheme="majorBidi" w:cstheme="majorBidi"/>
              <w:noProof/>
              <w:lang w:val="en-GB" w:eastAsia="en-GB"/>
            </w:rPr>
          </w:rPrChange>
        </w:rPr>
        <w:lastRenderedPageBreak/>
        <w:drawing>
          <wp:inline distT="0" distB="0" distL="0" distR="0" wp14:anchorId="2A83418D" wp14:editId="087692E5">
            <wp:extent cx="4410075" cy="2762250"/>
            <wp:effectExtent l="0" t="0" r="9525" b="0"/>
            <wp:docPr id="3" name="Chart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103B03" w:rsidRPr="008E088B" w:rsidRDefault="00103B03" w:rsidP="008E088B">
      <w:pPr>
        <w:jc w:val="center"/>
        <w:rPr>
          <w:rFonts w:ascii="Book Antiqua" w:hAnsi="Book Antiqua" w:cstheme="majorBidi"/>
          <w:noProof/>
          <w:color w:val="333333"/>
          <w:sz w:val="20"/>
          <w:szCs w:val="20"/>
          <w:bdr w:val="none" w:sz="0" w:space="0" w:color="auto" w:frame="1"/>
          <w:lang w:val="en-GB"/>
          <w:rPrChange w:id="2177" w:author="Donia Jendoubi" w:date="2019-05-21T18:26:00Z">
            <w:rPr>
              <w:rFonts w:asciiTheme="majorBidi" w:hAnsiTheme="majorBidi" w:cstheme="majorBidi"/>
              <w:noProof/>
              <w:color w:val="333333"/>
              <w:sz w:val="20"/>
              <w:szCs w:val="20"/>
              <w:bdr w:val="none" w:sz="0" w:space="0" w:color="auto" w:frame="1"/>
              <w:lang w:val="en-GB"/>
            </w:rPr>
          </w:rPrChange>
        </w:rPr>
      </w:pPr>
      <w:r w:rsidRPr="008E088B">
        <w:rPr>
          <w:rFonts w:ascii="Book Antiqua" w:hAnsi="Book Antiqua" w:cstheme="majorBidi"/>
          <w:b/>
          <w:bCs/>
          <w:noProof/>
          <w:color w:val="333333"/>
          <w:sz w:val="20"/>
          <w:szCs w:val="20"/>
          <w:bdr w:val="none" w:sz="0" w:space="0" w:color="auto" w:frame="1"/>
          <w:lang w:val="en-GB"/>
          <w:rPrChange w:id="2178" w:author="Donia Jendoubi" w:date="2019-05-21T18:26:00Z">
            <w:rPr>
              <w:rFonts w:asciiTheme="majorBidi" w:hAnsiTheme="majorBidi" w:cstheme="majorBidi"/>
              <w:b/>
              <w:bCs/>
              <w:noProof/>
              <w:color w:val="333333"/>
              <w:sz w:val="20"/>
              <w:szCs w:val="20"/>
              <w:bdr w:val="none" w:sz="0" w:space="0" w:color="auto" w:frame="1"/>
              <w:lang w:val="en-GB"/>
            </w:rPr>
          </w:rPrChange>
        </w:rPr>
        <w:t xml:space="preserve">Figure </w:t>
      </w:r>
      <w:ins w:id="2179" w:author="Donia Jendoubi" w:date="2019-05-21T20:39:00Z">
        <w:r w:rsidR="0086556D">
          <w:rPr>
            <w:rFonts w:ascii="Book Antiqua" w:hAnsi="Book Antiqua" w:cstheme="majorBidi"/>
            <w:b/>
            <w:bCs/>
            <w:noProof/>
            <w:color w:val="333333"/>
            <w:sz w:val="20"/>
            <w:szCs w:val="20"/>
            <w:bdr w:val="none" w:sz="0" w:space="0" w:color="auto" w:frame="1"/>
            <w:lang w:val="en-GB"/>
          </w:rPr>
          <w:t>5</w:t>
        </w:r>
      </w:ins>
      <w:del w:id="2180" w:author="Donia Jendoubi" w:date="2019-05-21T20:39:00Z">
        <w:r w:rsidRPr="008E088B" w:rsidDel="0086556D">
          <w:rPr>
            <w:rFonts w:ascii="Book Antiqua" w:hAnsi="Book Antiqua" w:cstheme="majorBidi"/>
            <w:b/>
            <w:bCs/>
            <w:noProof/>
            <w:color w:val="333333"/>
            <w:sz w:val="20"/>
            <w:szCs w:val="20"/>
            <w:bdr w:val="none" w:sz="0" w:space="0" w:color="auto" w:frame="1"/>
            <w:lang w:val="en-GB"/>
            <w:rPrChange w:id="2181" w:author="Donia Jendoubi" w:date="2019-05-21T18:26:00Z">
              <w:rPr>
                <w:rFonts w:asciiTheme="majorBidi" w:hAnsiTheme="majorBidi" w:cstheme="majorBidi"/>
                <w:b/>
                <w:bCs/>
                <w:noProof/>
                <w:color w:val="333333"/>
                <w:sz w:val="20"/>
                <w:szCs w:val="20"/>
                <w:bdr w:val="none" w:sz="0" w:space="0" w:color="auto" w:frame="1"/>
                <w:lang w:val="en-GB"/>
              </w:rPr>
            </w:rPrChange>
          </w:rPr>
          <w:delText>4</w:delText>
        </w:r>
      </w:del>
      <w:r w:rsidRPr="008E088B">
        <w:rPr>
          <w:rFonts w:ascii="Book Antiqua" w:hAnsi="Book Antiqua" w:cstheme="majorBidi"/>
          <w:b/>
          <w:bCs/>
          <w:noProof/>
          <w:color w:val="333333"/>
          <w:sz w:val="20"/>
          <w:szCs w:val="20"/>
          <w:bdr w:val="none" w:sz="0" w:space="0" w:color="auto" w:frame="1"/>
          <w:lang w:val="en-GB"/>
          <w:rPrChange w:id="2182" w:author="Donia Jendoubi" w:date="2019-05-21T18:26:00Z">
            <w:rPr>
              <w:rFonts w:asciiTheme="majorBidi" w:hAnsiTheme="majorBidi" w:cstheme="majorBidi"/>
              <w:b/>
              <w:bCs/>
              <w:noProof/>
              <w:color w:val="333333"/>
              <w:sz w:val="20"/>
              <w:szCs w:val="20"/>
              <w:bdr w:val="none" w:sz="0" w:space="0" w:color="auto" w:frame="1"/>
              <w:lang w:val="en-GB"/>
            </w:rPr>
          </w:rPrChange>
        </w:rPr>
        <w:t>.</w:t>
      </w:r>
      <w:r w:rsidRPr="008E088B">
        <w:rPr>
          <w:rFonts w:ascii="Book Antiqua" w:hAnsi="Book Antiqua" w:cstheme="majorBidi"/>
          <w:noProof/>
          <w:color w:val="333333"/>
          <w:sz w:val="20"/>
          <w:szCs w:val="20"/>
          <w:bdr w:val="none" w:sz="0" w:space="0" w:color="auto" w:frame="1"/>
          <w:lang w:val="en-GB"/>
          <w:rPrChange w:id="2183" w:author="Donia Jendoubi" w:date="2019-05-21T18:26:00Z">
            <w:rPr>
              <w:rFonts w:asciiTheme="majorBidi" w:hAnsiTheme="majorBidi" w:cstheme="majorBidi"/>
              <w:noProof/>
              <w:color w:val="333333"/>
              <w:sz w:val="20"/>
              <w:szCs w:val="20"/>
              <w:bdr w:val="none" w:sz="0" w:space="0" w:color="auto" w:frame="1"/>
              <w:lang w:val="en-GB"/>
            </w:rPr>
          </w:rPrChange>
        </w:rPr>
        <w:t xml:space="preserve"> SOC rates according to slope and aspect in the Wadi Beja watershed Tunisia.</w:t>
      </w:r>
    </w:p>
    <w:p w:rsidR="008E4947" w:rsidRPr="008E088B" w:rsidRDefault="008E4947" w:rsidP="0086556D">
      <w:pPr>
        <w:jc w:val="both"/>
        <w:rPr>
          <w:rFonts w:ascii="Book Antiqua" w:hAnsi="Book Antiqua" w:cstheme="majorBidi"/>
          <w:sz w:val="20"/>
          <w:szCs w:val="20"/>
          <w:lang w:val="en"/>
          <w:rPrChange w:id="2184"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185" w:author="Donia Jendoubi" w:date="2019-05-21T18:26:00Z">
            <w:rPr>
              <w:rFonts w:asciiTheme="majorBidi" w:hAnsiTheme="majorBidi" w:cstheme="majorBidi"/>
              <w:sz w:val="20"/>
              <w:szCs w:val="20"/>
              <w:lang w:val="en"/>
            </w:rPr>
          </w:rPrChange>
        </w:rPr>
        <w:t xml:space="preserve">Figure </w:t>
      </w:r>
      <w:del w:id="2186" w:author="Donia Jendoubi" w:date="2019-05-21T20:39:00Z">
        <w:r w:rsidR="00DD0769" w:rsidRPr="008E088B" w:rsidDel="0086556D">
          <w:rPr>
            <w:rFonts w:ascii="Book Antiqua" w:hAnsi="Book Antiqua" w:cstheme="majorBidi"/>
            <w:sz w:val="20"/>
            <w:szCs w:val="20"/>
            <w:lang w:val="en"/>
            <w:rPrChange w:id="2187" w:author="Donia Jendoubi" w:date="2019-05-21T18:26:00Z">
              <w:rPr>
                <w:rFonts w:asciiTheme="majorBidi" w:hAnsiTheme="majorBidi" w:cstheme="majorBidi"/>
                <w:sz w:val="20"/>
                <w:szCs w:val="20"/>
                <w:lang w:val="en"/>
              </w:rPr>
            </w:rPrChange>
          </w:rPr>
          <w:delText>4</w:delText>
        </w:r>
        <w:r w:rsidRPr="008E088B" w:rsidDel="0086556D">
          <w:rPr>
            <w:rFonts w:ascii="Book Antiqua" w:hAnsi="Book Antiqua" w:cstheme="majorBidi"/>
            <w:sz w:val="20"/>
            <w:szCs w:val="20"/>
            <w:lang w:val="en"/>
            <w:rPrChange w:id="2188" w:author="Donia Jendoubi" w:date="2019-05-21T18:26:00Z">
              <w:rPr>
                <w:rFonts w:asciiTheme="majorBidi" w:hAnsiTheme="majorBidi" w:cstheme="majorBidi"/>
                <w:sz w:val="20"/>
                <w:szCs w:val="20"/>
                <w:lang w:val="en"/>
              </w:rPr>
            </w:rPrChange>
          </w:rPr>
          <w:delText xml:space="preserve"> </w:delText>
        </w:r>
      </w:del>
      <w:proofErr w:type="gramStart"/>
      <w:ins w:id="2189" w:author="Donia Jendoubi" w:date="2019-05-21T20:39:00Z">
        <w:r w:rsidR="0086556D">
          <w:rPr>
            <w:rFonts w:ascii="Book Antiqua" w:hAnsi="Book Antiqua" w:cstheme="majorBidi"/>
            <w:sz w:val="20"/>
            <w:szCs w:val="20"/>
            <w:lang w:val="en"/>
          </w:rPr>
          <w:t>5</w:t>
        </w:r>
        <w:proofErr w:type="gramEnd"/>
        <w:r w:rsidR="0086556D" w:rsidRPr="008E088B">
          <w:rPr>
            <w:rFonts w:ascii="Book Antiqua" w:hAnsi="Book Antiqua" w:cstheme="majorBidi"/>
            <w:sz w:val="20"/>
            <w:szCs w:val="20"/>
            <w:lang w:val="en"/>
            <w:rPrChange w:id="2190" w:author="Donia Jendoubi" w:date="2019-05-21T18:26:00Z">
              <w:rPr>
                <w:rFonts w:asciiTheme="majorBidi" w:hAnsiTheme="majorBidi" w:cstheme="majorBidi"/>
                <w:sz w:val="20"/>
                <w:szCs w:val="20"/>
                <w:lang w:val="en"/>
              </w:rPr>
            </w:rPrChange>
          </w:rPr>
          <w:t xml:space="preserve"> </w:t>
        </w:r>
      </w:ins>
      <w:r w:rsidRPr="008E088B">
        <w:rPr>
          <w:rFonts w:ascii="Book Antiqua" w:hAnsi="Book Antiqua" w:cstheme="majorBidi"/>
          <w:sz w:val="20"/>
          <w:szCs w:val="20"/>
          <w:lang w:val="en"/>
          <w:rPrChange w:id="2191" w:author="Donia Jendoubi" w:date="2019-05-21T18:26:00Z">
            <w:rPr>
              <w:rFonts w:asciiTheme="majorBidi" w:hAnsiTheme="majorBidi" w:cstheme="majorBidi"/>
              <w:sz w:val="20"/>
              <w:szCs w:val="20"/>
              <w:lang w:val="en"/>
            </w:rPr>
          </w:rPrChange>
        </w:rPr>
        <w:t xml:space="preserve">shows highest SOC content (0.81%-0.83%) on the flat slope and slightly reduced SOC on moderate slope (0.98%-0.79%). Both flat and moderate slopes show no significant difference between northern and southern slopes (difference &lt;0.02%). The lowest SOC </w:t>
      </w:r>
      <w:proofErr w:type="gramStart"/>
      <w:r w:rsidRPr="008E088B">
        <w:rPr>
          <w:rFonts w:ascii="Book Antiqua" w:hAnsi="Book Antiqua" w:cstheme="majorBidi"/>
          <w:sz w:val="20"/>
          <w:szCs w:val="20"/>
          <w:lang w:val="en"/>
          <w:rPrChange w:id="2192" w:author="Donia Jendoubi" w:date="2019-05-21T18:26:00Z">
            <w:rPr>
              <w:rFonts w:asciiTheme="majorBidi" w:hAnsiTheme="majorBidi" w:cstheme="majorBidi"/>
              <w:sz w:val="20"/>
              <w:szCs w:val="20"/>
              <w:lang w:val="en"/>
            </w:rPr>
          </w:rPrChange>
        </w:rPr>
        <w:t>was revealed</w:t>
      </w:r>
      <w:proofErr w:type="gramEnd"/>
      <w:r w:rsidRPr="008E088B">
        <w:rPr>
          <w:rFonts w:ascii="Book Antiqua" w:hAnsi="Book Antiqua" w:cstheme="majorBidi"/>
          <w:sz w:val="20"/>
          <w:szCs w:val="20"/>
          <w:lang w:val="en"/>
          <w:rPrChange w:id="2193" w:author="Donia Jendoubi" w:date="2019-05-21T18:26:00Z">
            <w:rPr>
              <w:rFonts w:asciiTheme="majorBidi" w:hAnsiTheme="majorBidi" w:cstheme="majorBidi"/>
              <w:sz w:val="20"/>
              <w:szCs w:val="20"/>
              <w:lang w:val="en"/>
            </w:rPr>
          </w:rPrChange>
        </w:rPr>
        <w:t xml:space="preserve"> on the steep slopes and southern aspects with 0.63%, followed by steep northern slopes with 0.69% SOC.</w:t>
      </w:r>
    </w:p>
    <w:p w:rsidR="008E4947" w:rsidRPr="008E088B" w:rsidRDefault="000728A3">
      <w:pPr>
        <w:pStyle w:val="Heading2"/>
        <w:jc w:val="both"/>
        <w:rPr>
          <w:ins w:id="2194" w:author="Donia Jendoubi" w:date="2019-05-20T13:07:00Z"/>
          <w:rFonts w:ascii="Book Antiqua" w:hAnsi="Book Antiqua"/>
          <w:szCs w:val="20"/>
          <w:lang w:val="en"/>
          <w:rPrChange w:id="2195" w:author="Donia Jendoubi" w:date="2019-05-21T18:26:00Z">
            <w:rPr>
              <w:ins w:id="2196" w:author="Donia Jendoubi" w:date="2019-05-20T13:07:00Z"/>
              <w:lang w:val="en"/>
            </w:rPr>
          </w:rPrChange>
        </w:rPr>
        <w:pPrChange w:id="2197" w:author="Donia Jendoubi" w:date="2019-05-21T18:26:00Z">
          <w:pPr>
            <w:pStyle w:val="Heading2"/>
          </w:pPr>
        </w:pPrChange>
      </w:pPr>
      <w:r w:rsidRPr="008E088B">
        <w:rPr>
          <w:rFonts w:ascii="Book Antiqua" w:hAnsi="Book Antiqua"/>
          <w:szCs w:val="20"/>
          <w:lang w:val="en"/>
          <w:rPrChange w:id="2198" w:author="Donia Jendoubi" w:date="2019-05-21T18:26:00Z">
            <w:rPr>
              <w:lang w:val="en"/>
            </w:rPr>
          </w:rPrChange>
        </w:rPr>
        <w:t xml:space="preserve">3.5. </w:t>
      </w:r>
      <w:r w:rsidR="008E4947" w:rsidRPr="008E088B">
        <w:rPr>
          <w:rFonts w:ascii="Book Antiqua" w:hAnsi="Book Antiqua"/>
          <w:szCs w:val="20"/>
          <w:lang w:val="en"/>
          <w:rPrChange w:id="2199" w:author="Donia Jendoubi" w:date="2019-05-21T18:26:00Z">
            <w:rPr>
              <w:lang w:val="en"/>
            </w:rPr>
          </w:rPrChange>
        </w:rPr>
        <w:t xml:space="preserve">Impact of </w:t>
      </w:r>
      <w:ins w:id="2200" w:author="Donia Jendoubi" w:date="2019-05-20T13:08:00Z">
        <w:r w:rsidR="0014234D" w:rsidRPr="008E088B">
          <w:rPr>
            <w:rFonts w:ascii="Book Antiqua" w:hAnsi="Book Antiqua"/>
            <w:szCs w:val="20"/>
            <w:lang w:val="en"/>
            <w:rPrChange w:id="2201" w:author="Donia Jendoubi" w:date="2019-05-21T18:26:00Z">
              <w:rPr>
                <w:lang w:val="en"/>
              </w:rPr>
            </w:rPrChange>
          </w:rPr>
          <w:t>land use, slope, and aspect on SOC</w:t>
        </w:r>
      </w:ins>
      <w:del w:id="2202" w:author="Donia Jendoubi" w:date="2019-05-20T13:08:00Z">
        <w:r w:rsidR="008E4947" w:rsidRPr="008E088B" w:rsidDel="0014234D">
          <w:rPr>
            <w:rFonts w:ascii="Book Antiqua" w:hAnsi="Book Antiqua"/>
            <w:szCs w:val="20"/>
            <w:lang w:val="en"/>
            <w:rPrChange w:id="2203" w:author="Donia Jendoubi" w:date="2019-05-21T18:26:00Z">
              <w:rPr>
                <w:lang w:val="en"/>
              </w:rPr>
            </w:rPrChange>
          </w:rPr>
          <w:delText xml:space="preserve">land </w:delText>
        </w:r>
        <w:r w:rsidR="00401E25" w:rsidRPr="008E088B" w:rsidDel="0014234D">
          <w:rPr>
            <w:rFonts w:ascii="Book Antiqua" w:hAnsi="Book Antiqua"/>
            <w:szCs w:val="20"/>
            <w:lang w:val="en"/>
            <w:rPrChange w:id="2204" w:author="Donia Jendoubi" w:date="2019-05-21T18:26:00Z">
              <w:rPr>
                <w:lang w:val="en"/>
              </w:rPr>
            </w:rPrChange>
          </w:rPr>
          <w:delText>use</w:delText>
        </w:r>
        <w:r w:rsidR="008E4947" w:rsidRPr="008E088B" w:rsidDel="0014234D">
          <w:rPr>
            <w:rFonts w:ascii="Book Antiqua" w:hAnsi="Book Antiqua"/>
            <w:szCs w:val="20"/>
            <w:lang w:val="en"/>
            <w:rPrChange w:id="2205" w:author="Donia Jendoubi" w:date="2019-05-21T18:26:00Z">
              <w:rPr>
                <w:lang w:val="en"/>
              </w:rPr>
            </w:rPrChange>
          </w:rPr>
          <w:delText xml:space="preserve"> and slope on SOC</w:delText>
        </w:r>
      </w:del>
    </w:p>
    <w:p w:rsidR="0014234D" w:rsidRPr="008E088B" w:rsidRDefault="0014234D">
      <w:pPr>
        <w:jc w:val="both"/>
        <w:rPr>
          <w:rFonts w:ascii="Book Antiqua" w:hAnsi="Book Antiqua"/>
          <w:sz w:val="20"/>
          <w:szCs w:val="20"/>
          <w:lang w:val="en"/>
          <w:rPrChange w:id="2206" w:author="Donia Jendoubi" w:date="2019-05-21T18:26:00Z">
            <w:rPr>
              <w:lang w:val="en"/>
            </w:rPr>
          </w:rPrChange>
        </w:rPr>
        <w:pPrChange w:id="2207" w:author="Donia Jendoubi" w:date="2019-05-21T18:26:00Z">
          <w:pPr/>
        </w:pPrChange>
      </w:pPr>
    </w:p>
    <w:p w:rsidR="00103B03" w:rsidRPr="008E088B" w:rsidRDefault="0014234D" w:rsidP="008E088B">
      <w:pPr>
        <w:jc w:val="center"/>
        <w:rPr>
          <w:rFonts w:ascii="Book Antiqua" w:hAnsi="Book Antiqua" w:cstheme="minorHAnsi"/>
          <w:sz w:val="20"/>
          <w:szCs w:val="20"/>
          <w:lang w:val="en-GB"/>
          <w:rPrChange w:id="2208" w:author="Donia Jendoubi" w:date="2019-05-21T18:26:00Z">
            <w:rPr>
              <w:rFonts w:cstheme="minorHAnsi"/>
              <w:sz w:val="20"/>
              <w:szCs w:val="20"/>
              <w:lang w:val="en-GB"/>
            </w:rPr>
          </w:rPrChange>
        </w:rPr>
      </w:pPr>
      <w:ins w:id="2209" w:author="Donia Jendoubi" w:date="2019-05-20T13:07:00Z">
        <w:r w:rsidRPr="008E088B">
          <w:rPr>
            <w:rFonts w:ascii="Book Antiqua" w:hAnsi="Book Antiqua"/>
            <w:noProof/>
            <w:color w:val="A6A6A6" w:themeColor="background1" w:themeShade="A6"/>
            <w:sz w:val="20"/>
            <w:szCs w:val="20"/>
            <w:highlight w:val="lightGray"/>
            <w:lang w:val="en-GB" w:eastAsia="en-GB"/>
            <w:rPrChange w:id="2210" w:author="Donia Jendoubi" w:date="2019-05-21T18:26:00Z">
              <w:rPr>
                <w:noProof/>
                <w:color w:val="A6A6A6" w:themeColor="background1" w:themeShade="A6"/>
                <w:highlight w:val="lightGray"/>
                <w:lang w:val="en-GB" w:eastAsia="en-GB"/>
              </w:rPr>
            </w:rPrChange>
          </w:rPr>
          <w:lastRenderedPageBreak/>
          <w:drawing>
            <wp:inline distT="0" distB="0" distL="0" distR="0" wp14:anchorId="3D565EA2" wp14:editId="3579487D">
              <wp:extent cx="5732145" cy="2979981"/>
              <wp:effectExtent l="0" t="0" r="1905" b="1143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ins>
    </w:p>
    <w:p w:rsidR="0014234D" w:rsidRPr="008E088B" w:rsidRDefault="00103B03" w:rsidP="0086556D">
      <w:pPr>
        <w:jc w:val="center"/>
        <w:rPr>
          <w:moveTo w:id="2211" w:author="Donia Jendoubi" w:date="2019-05-20T13:08:00Z"/>
          <w:rFonts w:ascii="Book Antiqua" w:hAnsi="Book Antiqua" w:cstheme="majorBidi"/>
          <w:sz w:val="20"/>
          <w:szCs w:val="20"/>
          <w:lang w:val="en-GB"/>
          <w:rPrChange w:id="2212" w:author="Donia Jendoubi" w:date="2019-05-21T18:26:00Z">
            <w:rPr>
              <w:moveTo w:id="2213" w:author="Donia Jendoubi" w:date="2019-05-20T13:08:00Z"/>
              <w:rFonts w:asciiTheme="majorBidi" w:hAnsiTheme="majorBidi" w:cstheme="majorBidi"/>
              <w:lang w:val="en-GB"/>
            </w:rPr>
          </w:rPrChange>
        </w:rPr>
      </w:pPr>
      <w:del w:id="2214" w:author="Donia Jendoubi" w:date="2019-05-20T13:07:00Z">
        <w:r w:rsidRPr="008E088B" w:rsidDel="0014234D">
          <w:rPr>
            <w:rFonts w:ascii="Book Antiqua" w:hAnsi="Book Antiqua" w:cstheme="minorHAnsi"/>
            <w:noProof/>
            <w:sz w:val="20"/>
            <w:szCs w:val="20"/>
            <w:lang w:val="en-GB" w:eastAsia="en-GB"/>
            <w:rPrChange w:id="2215" w:author="Donia Jendoubi" w:date="2019-05-21T18:26:00Z">
              <w:rPr>
                <w:rFonts w:cstheme="minorHAnsi"/>
                <w:noProof/>
                <w:sz w:val="20"/>
                <w:szCs w:val="20"/>
                <w:lang w:val="en-GB" w:eastAsia="en-GB"/>
              </w:rPr>
            </w:rPrChange>
          </w:rPr>
          <w:drawing>
            <wp:inline distT="0" distB="0" distL="0" distR="0" wp14:anchorId="0F2D32B3" wp14:editId="53FEC5B5">
              <wp:extent cx="5143500" cy="308610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del>
      <w:moveToRangeStart w:id="2216" w:author="Donia Jendoubi" w:date="2019-05-20T13:08:00Z" w:name="move9250111"/>
      <w:moveTo w:id="2217" w:author="Donia Jendoubi" w:date="2019-05-20T13:08:00Z">
        <w:r w:rsidR="0014234D" w:rsidRPr="008E088B">
          <w:rPr>
            <w:rFonts w:ascii="Book Antiqua" w:hAnsi="Book Antiqua" w:cstheme="majorBidi"/>
            <w:b/>
            <w:bCs/>
            <w:sz w:val="20"/>
            <w:szCs w:val="20"/>
            <w:lang w:val="en-GB"/>
            <w:rPrChange w:id="2218" w:author="Donia Jendoubi" w:date="2019-05-21T18:26:00Z">
              <w:rPr>
                <w:rFonts w:asciiTheme="majorBidi" w:hAnsiTheme="majorBidi" w:cstheme="majorBidi"/>
                <w:b/>
                <w:bCs/>
                <w:lang w:val="en-GB"/>
              </w:rPr>
            </w:rPrChange>
          </w:rPr>
          <w:t xml:space="preserve">Figure </w:t>
        </w:r>
      </w:moveTo>
      <w:ins w:id="2219" w:author="Donia Jendoubi" w:date="2019-05-21T20:39:00Z">
        <w:r w:rsidR="0086556D">
          <w:rPr>
            <w:rFonts w:ascii="Book Antiqua" w:hAnsi="Book Antiqua" w:cstheme="majorBidi"/>
            <w:b/>
            <w:bCs/>
            <w:sz w:val="20"/>
            <w:szCs w:val="20"/>
            <w:lang w:val="en-GB"/>
          </w:rPr>
          <w:t>6</w:t>
        </w:r>
      </w:ins>
      <w:moveTo w:id="2220" w:author="Donia Jendoubi" w:date="2019-05-20T13:08:00Z">
        <w:del w:id="2221" w:author="Donia Jendoubi" w:date="2019-05-20T13:08:00Z">
          <w:r w:rsidR="0014234D" w:rsidRPr="008E088B" w:rsidDel="0014234D">
            <w:rPr>
              <w:rFonts w:ascii="Book Antiqua" w:hAnsi="Book Antiqua" w:cstheme="majorBidi"/>
              <w:b/>
              <w:bCs/>
              <w:sz w:val="20"/>
              <w:szCs w:val="20"/>
              <w:lang w:val="en-GB"/>
              <w:rPrChange w:id="2222" w:author="Donia Jendoubi" w:date="2019-05-21T18:26:00Z">
                <w:rPr>
                  <w:rFonts w:asciiTheme="majorBidi" w:hAnsiTheme="majorBidi" w:cstheme="majorBidi"/>
                  <w:b/>
                  <w:bCs/>
                  <w:lang w:val="en-GB"/>
                </w:rPr>
              </w:rPrChange>
            </w:rPr>
            <w:delText>6</w:delText>
          </w:r>
        </w:del>
        <w:r w:rsidR="0014234D" w:rsidRPr="008E088B">
          <w:rPr>
            <w:rFonts w:ascii="Book Antiqua" w:hAnsi="Book Antiqua" w:cstheme="majorBidi"/>
            <w:b/>
            <w:bCs/>
            <w:sz w:val="20"/>
            <w:szCs w:val="20"/>
            <w:lang w:val="en-GB"/>
            <w:rPrChange w:id="2223" w:author="Donia Jendoubi" w:date="2019-05-21T18:26:00Z">
              <w:rPr>
                <w:rFonts w:asciiTheme="majorBidi" w:hAnsiTheme="majorBidi" w:cstheme="majorBidi"/>
                <w:b/>
                <w:bCs/>
                <w:lang w:val="en-GB"/>
              </w:rPr>
            </w:rPrChange>
          </w:rPr>
          <w:t>.</w:t>
        </w:r>
        <w:r w:rsidR="0014234D" w:rsidRPr="008E088B">
          <w:rPr>
            <w:rFonts w:ascii="Book Antiqua" w:hAnsi="Book Antiqua" w:cstheme="majorBidi"/>
            <w:sz w:val="20"/>
            <w:szCs w:val="20"/>
            <w:lang w:val="en-GB"/>
            <w:rPrChange w:id="2224" w:author="Donia Jendoubi" w:date="2019-05-21T18:26:00Z">
              <w:rPr>
                <w:rFonts w:asciiTheme="majorBidi" w:hAnsiTheme="majorBidi" w:cstheme="majorBidi"/>
                <w:lang w:val="en-GB"/>
              </w:rPr>
            </w:rPrChange>
          </w:rPr>
          <w:t xml:space="preserve"> SOC rates according to slope and aspect for the different land use systems.</w:t>
        </w:r>
      </w:moveTo>
    </w:p>
    <w:moveToRangeEnd w:id="2216"/>
    <w:p w:rsidR="00103B03" w:rsidRPr="008E088B" w:rsidDel="00BD73BF" w:rsidRDefault="00103B03">
      <w:pPr>
        <w:jc w:val="both"/>
        <w:rPr>
          <w:del w:id="2225" w:author="Donia Jendoubi" w:date="2019-05-21T15:15:00Z"/>
          <w:rFonts w:ascii="Book Antiqua" w:hAnsi="Book Antiqua"/>
          <w:sz w:val="20"/>
          <w:szCs w:val="20"/>
          <w:lang w:val="en-GB"/>
          <w:rPrChange w:id="2226" w:author="Donia Jendoubi" w:date="2019-05-21T18:26:00Z">
            <w:rPr>
              <w:del w:id="2227" w:author="Donia Jendoubi" w:date="2019-05-21T15:15:00Z"/>
              <w:lang w:val="en-GB"/>
            </w:rPr>
          </w:rPrChange>
        </w:rPr>
        <w:pPrChange w:id="2228" w:author="Donia Jendoubi" w:date="2019-05-21T18:26:00Z">
          <w:pPr>
            <w:jc w:val="center"/>
          </w:pPr>
        </w:pPrChange>
      </w:pPr>
    </w:p>
    <w:p w:rsidR="008E4947" w:rsidRPr="008E088B" w:rsidDel="0014234D" w:rsidRDefault="00103B03">
      <w:pPr>
        <w:jc w:val="both"/>
        <w:rPr>
          <w:del w:id="2229" w:author="Donia Jendoubi" w:date="2019-05-20T13:07:00Z"/>
          <w:rFonts w:ascii="Book Antiqua" w:hAnsi="Book Antiqua" w:cstheme="majorBidi"/>
          <w:sz w:val="20"/>
          <w:szCs w:val="20"/>
          <w:lang w:val="en"/>
          <w:rPrChange w:id="2230" w:author="Donia Jendoubi" w:date="2019-05-21T18:26:00Z">
            <w:rPr>
              <w:del w:id="2231" w:author="Donia Jendoubi" w:date="2019-05-20T13:07:00Z"/>
              <w:rFonts w:asciiTheme="majorBidi" w:hAnsiTheme="majorBidi" w:cstheme="majorBidi"/>
              <w:sz w:val="20"/>
              <w:szCs w:val="20"/>
              <w:lang w:val="en"/>
            </w:rPr>
          </w:rPrChange>
        </w:rPr>
        <w:pPrChange w:id="2232" w:author="Donia Jendoubi" w:date="2019-05-21T18:26:00Z">
          <w:pPr>
            <w:jc w:val="center"/>
          </w:pPr>
        </w:pPrChange>
      </w:pPr>
      <w:del w:id="2233" w:author="Donia Jendoubi" w:date="2019-05-20T13:07:00Z">
        <w:r w:rsidRPr="008E088B" w:rsidDel="0014234D">
          <w:rPr>
            <w:rFonts w:ascii="Book Antiqua" w:hAnsi="Book Antiqua" w:cstheme="majorBidi"/>
            <w:b/>
            <w:bCs/>
            <w:sz w:val="20"/>
            <w:szCs w:val="20"/>
            <w:lang w:val="en-GB"/>
            <w:rPrChange w:id="2234" w:author="Donia Jendoubi" w:date="2019-05-21T18:26:00Z">
              <w:rPr>
                <w:rFonts w:asciiTheme="majorBidi" w:hAnsiTheme="majorBidi" w:cstheme="majorBidi"/>
                <w:b/>
                <w:bCs/>
                <w:sz w:val="20"/>
                <w:szCs w:val="20"/>
                <w:lang w:val="en-GB"/>
              </w:rPr>
            </w:rPrChange>
          </w:rPr>
          <w:delText>Figure 5.</w:delText>
        </w:r>
        <w:r w:rsidRPr="008E088B" w:rsidDel="0014234D">
          <w:rPr>
            <w:rFonts w:ascii="Book Antiqua" w:hAnsi="Book Antiqua" w:cstheme="majorBidi"/>
            <w:sz w:val="20"/>
            <w:szCs w:val="20"/>
            <w:lang w:val="en-GB"/>
            <w:rPrChange w:id="2235" w:author="Donia Jendoubi" w:date="2019-05-21T18:26:00Z">
              <w:rPr>
                <w:rFonts w:asciiTheme="majorBidi" w:hAnsiTheme="majorBidi" w:cstheme="majorBidi"/>
                <w:sz w:val="20"/>
                <w:szCs w:val="20"/>
                <w:lang w:val="en-GB"/>
              </w:rPr>
            </w:rPrChange>
          </w:rPr>
          <w:delText xml:space="preserve"> SOC rates according to slope for the different land use systems in the Wadi Beja watershed, Tunisia.</w:delText>
        </w:r>
      </w:del>
    </w:p>
    <w:p w:rsidR="00667B20" w:rsidRPr="008E088B" w:rsidRDefault="008E4947" w:rsidP="0086556D">
      <w:pPr>
        <w:jc w:val="both"/>
        <w:rPr>
          <w:ins w:id="2236" w:author="Donia Jendoubi" w:date="2019-05-20T13:37:00Z"/>
          <w:rFonts w:ascii="Book Antiqua" w:hAnsi="Book Antiqua" w:cstheme="majorBidi"/>
          <w:sz w:val="20"/>
          <w:szCs w:val="20"/>
          <w:lang w:val="en"/>
          <w:rPrChange w:id="2237" w:author="Donia Jendoubi" w:date="2019-05-21T18:26:00Z">
            <w:rPr>
              <w:ins w:id="2238" w:author="Donia Jendoubi" w:date="2019-05-20T13:37:00Z"/>
              <w:rFonts w:asciiTheme="majorBidi" w:hAnsiTheme="majorBidi" w:cstheme="majorBidi"/>
              <w:sz w:val="20"/>
              <w:szCs w:val="20"/>
              <w:lang w:val="en"/>
            </w:rPr>
          </w:rPrChange>
        </w:rPr>
      </w:pPr>
      <w:r w:rsidRPr="008E088B">
        <w:rPr>
          <w:rFonts w:ascii="Book Antiqua" w:hAnsi="Book Antiqua" w:cstheme="majorBidi"/>
          <w:sz w:val="20"/>
          <w:szCs w:val="20"/>
          <w:lang w:val="en"/>
          <w:rPrChange w:id="2239" w:author="Donia Jendoubi" w:date="2019-05-21T18:26:00Z">
            <w:rPr>
              <w:rFonts w:asciiTheme="majorBidi" w:hAnsiTheme="majorBidi" w:cstheme="majorBidi"/>
              <w:sz w:val="20"/>
              <w:szCs w:val="20"/>
              <w:lang w:val="en"/>
            </w:rPr>
          </w:rPrChange>
        </w:rPr>
        <w:t xml:space="preserve">In order to </w:t>
      </w:r>
      <w:r w:rsidR="00784129" w:rsidRPr="008E088B">
        <w:rPr>
          <w:rFonts w:ascii="Book Antiqua" w:hAnsi="Book Antiqua" w:cstheme="majorBidi"/>
          <w:sz w:val="20"/>
          <w:szCs w:val="20"/>
          <w:lang w:val="en"/>
          <w:rPrChange w:id="2240" w:author="Donia Jendoubi" w:date="2019-05-21T18:26:00Z">
            <w:rPr>
              <w:rFonts w:asciiTheme="majorBidi" w:hAnsiTheme="majorBidi" w:cstheme="majorBidi"/>
              <w:sz w:val="20"/>
              <w:szCs w:val="20"/>
              <w:lang w:val="en"/>
            </w:rPr>
          </w:rPrChange>
        </w:rPr>
        <w:t>evaluate</w:t>
      </w:r>
      <w:r w:rsidRPr="008E088B">
        <w:rPr>
          <w:rFonts w:ascii="Book Antiqua" w:hAnsi="Book Antiqua" w:cstheme="majorBidi"/>
          <w:sz w:val="20"/>
          <w:szCs w:val="20"/>
          <w:lang w:val="en"/>
          <w:rPrChange w:id="2241" w:author="Donia Jendoubi" w:date="2019-05-21T18:26:00Z">
            <w:rPr>
              <w:rFonts w:asciiTheme="majorBidi" w:hAnsiTheme="majorBidi" w:cstheme="majorBidi"/>
              <w:sz w:val="20"/>
              <w:szCs w:val="20"/>
              <w:lang w:val="en"/>
            </w:rPr>
          </w:rPrChange>
        </w:rPr>
        <w:t xml:space="preserve"> the </w:t>
      </w:r>
      <w:r w:rsidR="00784129" w:rsidRPr="008E088B">
        <w:rPr>
          <w:rFonts w:ascii="Book Antiqua" w:hAnsi="Book Antiqua" w:cstheme="majorBidi"/>
          <w:sz w:val="20"/>
          <w:szCs w:val="20"/>
          <w:lang w:val="en"/>
          <w:rPrChange w:id="2242" w:author="Donia Jendoubi" w:date="2019-05-21T18:26:00Z">
            <w:rPr>
              <w:rFonts w:asciiTheme="majorBidi" w:hAnsiTheme="majorBidi" w:cstheme="majorBidi"/>
              <w:sz w:val="20"/>
              <w:szCs w:val="20"/>
              <w:lang w:val="en"/>
            </w:rPr>
          </w:rPrChange>
        </w:rPr>
        <w:t>impact</w:t>
      </w:r>
      <w:r w:rsidRPr="008E088B">
        <w:rPr>
          <w:rFonts w:ascii="Book Antiqua" w:hAnsi="Book Antiqua" w:cstheme="majorBidi"/>
          <w:sz w:val="20"/>
          <w:szCs w:val="20"/>
          <w:lang w:val="en"/>
          <w:rPrChange w:id="2243" w:author="Donia Jendoubi" w:date="2019-05-21T18:26:00Z">
            <w:rPr>
              <w:rFonts w:asciiTheme="majorBidi" w:hAnsiTheme="majorBidi" w:cstheme="majorBidi"/>
              <w:sz w:val="20"/>
              <w:szCs w:val="20"/>
              <w:lang w:val="en"/>
            </w:rPr>
          </w:rPrChange>
        </w:rPr>
        <w:t xml:space="preserve"> of slopes on the SOC variations under the different LU</w:t>
      </w:r>
      <w:r w:rsidR="00DD0769" w:rsidRPr="008E088B">
        <w:rPr>
          <w:rFonts w:ascii="Book Antiqua" w:hAnsi="Book Antiqua" w:cstheme="majorBidi"/>
          <w:sz w:val="20"/>
          <w:szCs w:val="20"/>
          <w:lang w:val="en"/>
          <w:rPrChange w:id="2244" w:author="Donia Jendoubi" w:date="2019-05-21T18:26:00Z">
            <w:rPr>
              <w:rFonts w:asciiTheme="majorBidi" w:hAnsiTheme="majorBidi" w:cstheme="majorBidi"/>
              <w:sz w:val="20"/>
              <w:szCs w:val="20"/>
              <w:lang w:val="en"/>
            </w:rPr>
          </w:rPrChange>
        </w:rPr>
        <w:t xml:space="preserve">S, results presented in figure </w:t>
      </w:r>
      <w:del w:id="2245" w:author="Donia Jendoubi" w:date="2019-05-20T13:10:00Z">
        <w:r w:rsidR="00DD0769" w:rsidRPr="008E088B" w:rsidDel="0014234D">
          <w:rPr>
            <w:rFonts w:ascii="Book Antiqua" w:hAnsi="Book Antiqua" w:cstheme="majorBidi"/>
            <w:sz w:val="20"/>
            <w:szCs w:val="20"/>
            <w:lang w:val="en"/>
            <w:rPrChange w:id="2246" w:author="Donia Jendoubi" w:date="2019-05-21T18:26:00Z">
              <w:rPr>
                <w:rFonts w:asciiTheme="majorBidi" w:hAnsiTheme="majorBidi" w:cstheme="majorBidi"/>
                <w:sz w:val="20"/>
                <w:szCs w:val="20"/>
                <w:lang w:val="en"/>
              </w:rPr>
            </w:rPrChange>
          </w:rPr>
          <w:delText>5</w:delText>
        </w:r>
        <w:r w:rsidRPr="008E088B" w:rsidDel="0014234D">
          <w:rPr>
            <w:rFonts w:ascii="Book Antiqua" w:hAnsi="Book Antiqua" w:cstheme="majorBidi"/>
            <w:sz w:val="20"/>
            <w:szCs w:val="20"/>
            <w:lang w:val="en"/>
            <w:rPrChange w:id="2247" w:author="Donia Jendoubi" w:date="2019-05-21T18:26:00Z">
              <w:rPr>
                <w:rFonts w:asciiTheme="majorBidi" w:hAnsiTheme="majorBidi" w:cstheme="majorBidi"/>
                <w:sz w:val="20"/>
                <w:szCs w:val="20"/>
                <w:lang w:val="en"/>
              </w:rPr>
            </w:rPrChange>
          </w:rPr>
          <w:delText xml:space="preserve"> </w:delText>
        </w:r>
      </w:del>
      <w:ins w:id="2248" w:author="Donia Jendoubi" w:date="2019-05-21T20:39:00Z">
        <w:r w:rsidR="0086556D">
          <w:rPr>
            <w:rFonts w:ascii="Book Antiqua" w:hAnsi="Book Antiqua" w:cstheme="majorBidi"/>
            <w:sz w:val="20"/>
            <w:szCs w:val="20"/>
            <w:lang w:val="en"/>
          </w:rPr>
          <w:t>6</w:t>
        </w:r>
      </w:ins>
      <w:ins w:id="2249" w:author="Donia Jendoubi" w:date="2019-05-20T13:10:00Z">
        <w:r w:rsidR="0014234D" w:rsidRPr="008E088B">
          <w:rPr>
            <w:rFonts w:ascii="Book Antiqua" w:hAnsi="Book Antiqua" w:cstheme="majorBidi"/>
            <w:sz w:val="20"/>
            <w:szCs w:val="20"/>
            <w:lang w:val="en"/>
            <w:rPrChange w:id="2250" w:author="Donia Jendoubi" w:date="2019-05-21T18:26:00Z">
              <w:rPr>
                <w:rFonts w:asciiTheme="majorBidi" w:hAnsiTheme="majorBidi" w:cstheme="majorBidi"/>
                <w:sz w:val="20"/>
                <w:szCs w:val="20"/>
                <w:lang w:val="en"/>
              </w:rPr>
            </w:rPrChange>
          </w:rPr>
          <w:t xml:space="preserve"> </w:t>
        </w:r>
      </w:ins>
      <w:r w:rsidRPr="008E088B">
        <w:rPr>
          <w:rFonts w:ascii="Book Antiqua" w:hAnsi="Book Antiqua" w:cstheme="majorBidi"/>
          <w:sz w:val="20"/>
          <w:szCs w:val="20"/>
          <w:lang w:val="en"/>
          <w:rPrChange w:id="2251" w:author="Donia Jendoubi" w:date="2019-05-21T18:26:00Z">
            <w:rPr>
              <w:rFonts w:asciiTheme="majorBidi" w:hAnsiTheme="majorBidi" w:cstheme="majorBidi"/>
              <w:sz w:val="20"/>
              <w:szCs w:val="20"/>
              <w:lang w:val="en"/>
            </w:rPr>
          </w:rPrChange>
        </w:rPr>
        <w:t xml:space="preserve">revealed that in forest plantations, the highest SOC </w:t>
      </w:r>
      <w:r w:rsidR="00784129" w:rsidRPr="008E088B">
        <w:rPr>
          <w:rFonts w:ascii="Book Antiqua" w:hAnsi="Book Antiqua" w:cstheme="majorBidi"/>
          <w:sz w:val="20"/>
          <w:szCs w:val="20"/>
          <w:lang w:val="en"/>
          <w:rPrChange w:id="2252" w:author="Donia Jendoubi" w:date="2019-05-21T18:26:00Z">
            <w:rPr>
              <w:rFonts w:asciiTheme="majorBidi" w:hAnsiTheme="majorBidi" w:cstheme="majorBidi"/>
              <w:sz w:val="20"/>
              <w:szCs w:val="20"/>
              <w:lang w:val="en"/>
            </w:rPr>
          </w:rPrChange>
        </w:rPr>
        <w:t>amount</w:t>
      </w:r>
      <w:r w:rsidRPr="008E088B">
        <w:rPr>
          <w:rFonts w:ascii="Book Antiqua" w:hAnsi="Book Antiqua" w:cstheme="majorBidi"/>
          <w:sz w:val="20"/>
          <w:szCs w:val="20"/>
          <w:lang w:val="en"/>
          <w:rPrChange w:id="2253" w:author="Donia Jendoubi" w:date="2019-05-21T18:26:00Z">
            <w:rPr>
              <w:rFonts w:asciiTheme="majorBidi" w:hAnsiTheme="majorBidi" w:cstheme="majorBidi"/>
              <w:sz w:val="20"/>
              <w:szCs w:val="20"/>
              <w:lang w:val="en"/>
            </w:rPr>
          </w:rPrChange>
        </w:rPr>
        <w:t xml:space="preserve">s </w:t>
      </w:r>
      <w:proofErr w:type="gramStart"/>
      <w:r w:rsidRPr="008E088B">
        <w:rPr>
          <w:rFonts w:ascii="Book Antiqua" w:hAnsi="Book Antiqua" w:cstheme="majorBidi"/>
          <w:sz w:val="20"/>
          <w:szCs w:val="20"/>
          <w:lang w:val="en"/>
          <w:rPrChange w:id="2254" w:author="Donia Jendoubi" w:date="2019-05-21T18:26:00Z">
            <w:rPr>
              <w:rFonts w:asciiTheme="majorBidi" w:hAnsiTheme="majorBidi" w:cstheme="majorBidi"/>
              <w:sz w:val="20"/>
              <w:szCs w:val="20"/>
              <w:lang w:val="en"/>
            </w:rPr>
          </w:rPrChange>
        </w:rPr>
        <w:t xml:space="preserve">were </w:t>
      </w:r>
      <w:r w:rsidR="00784129" w:rsidRPr="008E088B">
        <w:rPr>
          <w:rFonts w:ascii="Book Antiqua" w:hAnsi="Book Antiqua" w:cstheme="majorBidi"/>
          <w:sz w:val="20"/>
          <w:szCs w:val="20"/>
          <w:lang w:val="en"/>
          <w:rPrChange w:id="2255" w:author="Donia Jendoubi" w:date="2019-05-21T18:26:00Z">
            <w:rPr>
              <w:rFonts w:asciiTheme="majorBidi" w:hAnsiTheme="majorBidi" w:cstheme="majorBidi"/>
              <w:sz w:val="20"/>
              <w:szCs w:val="20"/>
              <w:lang w:val="en"/>
            </w:rPr>
          </w:rPrChange>
        </w:rPr>
        <w:t>observed</w:t>
      </w:r>
      <w:proofErr w:type="gramEnd"/>
      <w:r w:rsidR="00784129" w:rsidRPr="008E088B">
        <w:rPr>
          <w:rFonts w:ascii="Book Antiqua" w:hAnsi="Book Antiqua" w:cstheme="majorBidi"/>
          <w:sz w:val="20"/>
          <w:szCs w:val="20"/>
          <w:lang w:val="en"/>
          <w:rPrChange w:id="2256"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2257" w:author="Donia Jendoubi" w:date="2019-05-21T18:26:00Z">
            <w:rPr>
              <w:rFonts w:asciiTheme="majorBidi" w:hAnsiTheme="majorBidi" w:cstheme="majorBidi"/>
              <w:sz w:val="20"/>
              <w:szCs w:val="20"/>
              <w:lang w:val="en"/>
            </w:rPr>
          </w:rPrChange>
        </w:rPr>
        <w:t>in flat areas (1.15%)</w:t>
      </w:r>
      <w:ins w:id="2258" w:author="Donia Jendoubi" w:date="2019-05-20T13:38:00Z">
        <w:r w:rsidR="00667B20" w:rsidRPr="008E088B">
          <w:rPr>
            <w:rFonts w:ascii="Book Antiqua" w:hAnsi="Book Antiqua" w:cstheme="majorBidi"/>
            <w:sz w:val="20"/>
            <w:szCs w:val="20"/>
            <w:lang w:val="en"/>
            <w:rPrChange w:id="2259" w:author="Donia Jendoubi" w:date="2019-05-21T18:26:00Z">
              <w:rPr>
                <w:rFonts w:asciiTheme="majorBidi" w:hAnsiTheme="majorBidi" w:cstheme="majorBidi"/>
                <w:sz w:val="20"/>
                <w:szCs w:val="20"/>
                <w:lang w:val="en"/>
              </w:rPr>
            </w:rPrChange>
          </w:rPr>
          <w:t xml:space="preserve"> </w:t>
        </w:r>
      </w:ins>
      <w:del w:id="2260" w:author="Donia Jendoubi" w:date="2019-05-20T13:38:00Z">
        <w:r w:rsidRPr="008E088B" w:rsidDel="00667B20">
          <w:rPr>
            <w:rFonts w:ascii="Book Antiqua" w:hAnsi="Book Antiqua" w:cstheme="majorBidi"/>
            <w:sz w:val="20"/>
            <w:szCs w:val="20"/>
            <w:lang w:val="en"/>
            <w:rPrChange w:id="2261" w:author="Donia Jendoubi" w:date="2019-05-21T18:26:00Z">
              <w:rPr>
                <w:rFonts w:asciiTheme="majorBidi" w:hAnsiTheme="majorBidi" w:cstheme="majorBidi"/>
                <w:sz w:val="20"/>
                <w:szCs w:val="20"/>
                <w:lang w:val="en"/>
              </w:rPr>
            </w:rPrChange>
          </w:rPr>
          <w:delText xml:space="preserve">, </w:delText>
        </w:r>
      </w:del>
      <w:ins w:id="2262" w:author="Donia Jendoubi" w:date="2019-05-20T13:38:00Z">
        <w:r w:rsidR="00667B20" w:rsidRPr="008E088B">
          <w:rPr>
            <w:rFonts w:ascii="Book Antiqua" w:hAnsi="Book Antiqua" w:cstheme="majorBidi"/>
            <w:sz w:val="20"/>
            <w:szCs w:val="20"/>
            <w:lang w:val="en"/>
            <w:rPrChange w:id="2263" w:author="Donia Jendoubi" w:date="2019-05-21T18:26:00Z">
              <w:rPr>
                <w:rFonts w:asciiTheme="majorBidi" w:hAnsiTheme="majorBidi" w:cstheme="majorBidi"/>
                <w:sz w:val="20"/>
                <w:szCs w:val="20"/>
                <w:lang w:val="en"/>
              </w:rPr>
            </w:rPrChange>
          </w:rPr>
          <w:t>in the north-facing areas</w:t>
        </w:r>
      </w:ins>
      <w:ins w:id="2264" w:author="Donia Jendoubi" w:date="2019-05-20T13:39:00Z">
        <w:r w:rsidR="00667B20" w:rsidRPr="008E088B">
          <w:rPr>
            <w:rFonts w:ascii="Book Antiqua" w:hAnsi="Book Antiqua" w:cstheme="majorBidi"/>
            <w:sz w:val="20"/>
            <w:szCs w:val="20"/>
            <w:lang w:val="en"/>
            <w:rPrChange w:id="2265" w:author="Donia Jendoubi" w:date="2019-05-21T18:26:00Z">
              <w:rPr>
                <w:rFonts w:asciiTheme="majorBidi" w:hAnsiTheme="majorBidi" w:cstheme="majorBidi"/>
                <w:sz w:val="20"/>
                <w:szCs w:val="20"/>
                <w:lang w:val="en"/>
              </w:rPr>
            </w:rPrChange>
          </w:rPr>
          <w:t>.</w:t>
        </w:r>
      </w:ins>
      <w:del w:id="2266" w:author="Donia Jendoubi" w:date="2019-05-20T13:39:00Z">
        <w:r w:rsidRPr="008E088B" w:rsidDel="00667B20">
          <w:rPr>
            <w:rFonts w:ascii="Book Antiqua" w:hAnsi="Book Antiqua" w:cstheme="majorBidi"/>
            <w:sz w:val="20"/>
            <w:szCs w:val="20"/>
            <w:lang w:val="en"/>
            <w:rPrChange w:id="2267" w:author="Donia Jendoubi" w:date="2019-05-21T18:26:00Z">
              <w:rPr>
                <w:rFonts w:asciiTheme="majorBidi" w:hAnsiTheme="majorBidi" w:cstheme="majorBidi"/>
                <w:sz w:val="20"/>
                <w:szCs w:val="20"/>
                <w:lang w:val="en"/>
              </w:rPr>
            </w:rPrChange>
          </w:rPr>
          <w:delText>with</w:delText>
        </w:r>
      </w:del>
      <w:r w:rsidRPr="008E088B">
        <w:rPr>
          <w:rFonts w:ascii="Book Antiqua" w:hAnsi="Book Antiqua" w:cstheme="majorBidi"/>
          <w:sz w:val="20"/>
          <w:szCs w:val="20"/>
          <w:lang w:val="en"/>
          <w:rPrChange w:id="2268" w:author="Donia Jendoubi" w:date="2019-05-21T18:26:00Z">
            <w:rPr>
              <w:rFonts w:asciiTheme="majorBidi" w:hAnsiTheme="majorBidi" w:cstheme="majorBidi"/>
              <w:sz w:val="20"/>
              <w:szCs w:val="20"/>
              <w:lang w:val="en"/>
            </w:rPr>
          </w:rPrChange>
        </w:rPr>
        <w:t xml:space="preserve"> </w:t>
      </w:r>
      <w:proofErr w:type="gramStart"/>
      <w:ins w:id="2269" w:author="Donia Jendoubi" w:date="2019-05-20T13:39:00Z">
        <w:r w:rsidR="00667B20" w:rsidRPr="008E088B">
          <w:rPr>
            <w:rFonts w:ascii="Book Antiqua" w:hAnsi="Book Antiqua" w:cstheme="majorBidi"/>
            <w:sz w:val="20"/>
            <w:szCs w:val="20"/>
            <w:lang w:val="en"/>
            <w:rPrChange w:id="2270" w:author="Donia Jendoubi" w:date="2019-05-21T18:26:00Z">
              <w:rPr>
                <w:rFonts w:asciiTheme="majorBidi" w:hAnsiTheme="majorBidi" w:cstheme="majorBidi"/>
                <w:sz w:val="20"/>
                <w:szCs w:val="20"/>
                <w:lang w:val="en"/>
              </w:rPr>
            </w:rPrChange>
          </w:rPr>
          <w:t>1.14</w:t>
        </w:r>
      </w:ins>
      <w:del w:id="2271" w:author="Donia Jendoubi" w:date="2019-05-20T13:39:00Z">
        <w:r w:rsidRPr="008E088B" w:rsidDel="00667B20">
          <w:rPr>
            <w:rFonts w:ascii="Book Antiqua" w:hAnsi="Book Antiqua" w:cstheme="majorBidi"/>
            <w:sz w:val="20"/>
            <w:szCs w:val="20"/>
            <w:lang w:val="en"/>
            <w:rPrChange w:id="2272" w:author="Donia Jendoubi" w:date="2019-05-21T18:26:00Z">
              <w:rPr>
                <w:rFonts w:asciiTheme="majorBidi" w:hAnsiTheme="majorBidi" w:cstheme="majorBidi"/>
                <w:sz w:val="20"/>
                <w:szCs w:val="20"/>
                <w:lang w:val="en"/>
              </w:rPr>
            </w:rPrChange>
          </w:rPr>
          <w:delText>1.06</w:delText>
        </w:r>
      </w:del>
      <w:r w:rsidRPr="008E088B">
        <w:rPr>
          <w:rFonts w:ascii="Book Antiqua" w:hAnsi="Book Antiqua" w:cstheme="majorBidi"/>
          <w:sz w:val="20"/>
          <w:szCs w:val="20"/>
          <w:lang w:val="en"/>
          <w:rPrChange w:id="2273" w:author="Donia Jendoubi" w:date="2019-05-21T18:26:00Z">
            <w:rPr>
              <w:rFonts w:asciiTheme="majorBidi" w:hAnsiTheme="majorBidi" w:cstheme="majorBidi"/>
              <w:sz w:val="20"/>
              <w:szCs w:val="20"/>
              <w:lang w:val="en"/>
            </w:rPr>
          </w:rPrChange>
        </w:rPr>
        <w:t>%</w:t>
      </w:r>
      <w:proofErr w:type="gramEnd"/>
      <w:r w:rsidRPr="008E088B">
        <w:rPr>
          <w:rFonts w:ascii="Book Antiqua" w:hAnsi="Book Antiqua" w:cstheme="majorBidi"/>
          <w:sz w:val="20"/>
          <w:szCs w:val="20"/>
          <w:lang w:val="en"/>
          <w:rPrChange w:id="2274" w:author="Donia Jendoubi" w:date="2019-05-21T18:26:00Z">
            <w:rPr>
              <w:rFonts w:asciiTheme="majorBidi" w:hAnsiTheme="majorBidi" w:cstheme="majorBidi"/>
              <w:sz w:val="20"/>
              <w:szCs w:val="20"/>
              <w:lang w:val="en"/>
            </w:rPr>
          </w:rPrChange>
        </w:rPr>
        <w:t xml:space="preserve"> </w:t>
      </w:r>
      <w:ins w:id="2275" w:author="Donia Jendoubi" w:date="2019-05-20T13:40:00Z">
        <w:r w:rsidR="00667B20" w:rsidRPr="008E088B">
          <w:rPr>
            <w:rFonts w:ascii="Book Antiqua" w:hAnsi="Book Antiqua" w:cstheme="majorBidi"/>
            <w:sz w:val="20"/>
            <w:szCs w:val="20"/>
            <w:lang w:val="en"/>
            <w:rPrChange w:id="2276" w:author="Donia Jendoubi" w:date="2019-05-21T18:26:00Z">
              <w:rPr>
                <w:rFonts w:asciiTheme="majorBidi" w:hAnsiTheme="majorBidi" w:cstheme="majorBidi"/>
                <w:sz w:val="20"/>
                <w:szCs w:val="20"/>
                <w:lang w:val="en"/>
              </w:rPr>
            </w:rPrChange>
          </w:rPr>
          <w:t xml:space="preserve">was </w:t>
        </w:r>
      </w:ins>
      <w:r w:rsidRPr="008E088B">
        <w:rPr>
          <w:rFonts w:ascii="Book Antiqua" w:hAnsi="Book Antiqua" w:cstheme="majorBidi"/>
          <w:sz w:val="20"/>
          <w:szCs w:val="20"/>
          <w:lang w:val="en"/>
          <w:rPrChange w:id="2277" w:author="Donia Jendoubi" w:date="2019-05-21T18:26:00Z">
            <w:rPr>
              <w:rFonts w:asciiTheme="majorBidi" w:hAnsiTheme="majorBidi" w:cstheme="majorBidi"/>
              <w:sz w:val="20"/>
              <w:szCs w:val="20"/>
              <w:lang w:val="en"/>
            </w:rPr>
          </w:rPrChange>
        </w:rPr>
        <w:t xml:space="preserve">found on moderate slopes </w:t>
      </w:r>
      <w:ins w:id="2278" w:author="Donia Jendoubi" w:date="2019-05-20T13:40:00Z">
        <w:r w:rsidR="00667B20" w:rsidRPr="008E088B">
          <w:rPr>
            <w:rFonts w:ascii="Book Antiqua" w:hAnsi="Book Antiqua" w:cstheme="majorBidi"/>
            <w:sz w:val="20"/>
            <w:szCs w:val="20"/>
            <w:lang w:val="en"/>
            <w:rPrChange w:id="2279" w:author="Donia Jendoubi" w:date="2019-05-21T18:26:00Z">
              <w:rPr>
                <w:rFonts w:asciiTheme="majorBidi" w:hAnsiTheme="majorBidi" w:cstheme="majorBidi"/>
                <w:sz w:val="20"/>
                <w:szCs w:val="20"/>
                <w:lang w:val="en"/>
              </w:rPr>
            </w:rPrChange>
          </w:rPr>
          <w:t xml:space="preserve">in the north-facing areas </w:t>
        </w:r>
      </w:ins>
      <w:r w:rsidRPr="008E088B">
        <w:rPr>
          <w:rFonts w:ascii="Book Antiqua" w:hAnsi="Book Antiqua" w:cstheme="majorBidi"/>
          <w:sz w:val="20"/>
          <w:szCs w:val="20"/>
          <w:lang w:val="en"/>
          <w:rPrChange w:id="2280" w:author="Donia Jendoubi" w:date="2019-05-21T18:26:00Z">
            <w:rPr>
              <w:rFonts w:asciiTheme="majorBidi" w:hAnsiTheme="majorBidi" w:cstheme="majorBidi"/>
              <w:sz w:val="20"/>
              <w:szCs w:val="20"/>
              <w:lang w:val="en"/>
            </w:rPr>
          </w:rPrChange>
        </w:rPr>
        <w:t>and 1.0</w:t>
      </w:r>
      <w:ins w:id="2281" w:author="Donia Jendoubi" w:date="2019-05-20T13:40:00Z">
        <w:r w:rsidR="00667B20" w:rsidRPr="008E088B">
          <w:rPr>
            <w:rFonts w:ascii="Book Antiqua" w:hAnsi="Book Antiqua" w:cstheme="majorBidi"/>
            <w:sz w:val="20"/>
            <w:szCs w:val="20"/>
            <w:lang w:val="en"/>
            <w:rPrChange w:id="2282" w:author="Donia Jendoubi" w:date="2019-05-21T18:26:00Z">
              <w:rPr>
                <w:rFonts w:asciiTheme="majorBidi" w:hAnsiTheme="majorBidi" w:cstheme="majorBidi"/>
                <w:sz w:val="20"/>
                <w:szCs w:val="20"/>
                <w:lang w:val="en"/>
              </w:rPr>
            </w:rPrChange>
          </w:rPr>
          <w:t>9</w:t>
        </w:r>
      </w:ins>
      <w:del w:id="2283" w:author="Donia Jendoubi" w:date="2019-05-20T13:40:00Z">
        <w:r w:rsidRPr="008E088B" w:rsidDel="00667B20">
          <w:rPr>
            <w:rFonts w:ascii="Book Antiqua" w:hAnsi="Book Antiqua" w:cstheme="majorBidi"/>
            <w:sz w:val="20"/>
            <w:szCs w:val="20"/>
            <w:lang w:val="en"/>
            <w:rPrChange w:id="2284" w:author="Donia Jendoubi" w:date="2019-05-21T18:26:00Z">
              <w:rPr>
                <w:rFonts w:asciiTheme="majorBidi" w:hAnsiTheme="majorBidi" w:cstheme="majorBidi"/>
                <w:sz w:val="20"/>
                <w:szCs w:val="20"/>
                <w:lang w:val="en"/>
              </w:rPr>
            </w:rPrChange>
          </w:rPr>
          <w:delText>8</w:delText>
        </w:r>
      </w:del>
      <w:r w:rsidRPr="008E088B">
        <w:rPr>
          <w:rFonts w:ascii="Book Antiqua" w:hAnsi="Book Antiqua" w:cstheme="majorBidi"/>
          <w:sz w:val="20"/>
          <w:szCs w:val="20"/>
          <w:lang w:val="en"/>
          <w:rPrChange w:id="2285" w:author="Donia Jendoubi" w:date="2019-05-21T18:26:00Z">
            <w:rPr>
              <w:rFonts w:asciiTheme="majorBidi" w:hAnsiTheme="majorBidi" w:cstheme="majorBidi"/>
              <w:sz w:val="20"/>
              <w:szCs w:val="20"/>
              <w:lang w:val="en"/>
            </w:rPr>
          </w:rPrChange>
        </w:rPr>
        <w:t xml:space="preserve">% </w:t>
      </w:r>
      <w:ins w:id="2286" w:author="Donia Jendoubi" w:date="2019-05-20T13:41:00Z">
        <w:r w:rsidR="00667B20" w:rsidRPr="008E088B">
          <w:rPr>
            <w:rFonts w:ascii="Book Antiqua" w:hAnsi="Book Antiqua" w:cstheme="majorBidi"/>
            <w:sz w:val="20"/>
            <w:szCs w:val="20"/>
            <w:lang w:val="en"/>
            <w:rPrChange w:id="2287" w:author="Donia Jendoubi" w:date="2019-05-21T18:26:00Z">
              <w:rPr>
                <w:rFonts w:asciiTheme="majorBidi" w:hAnsiTheme="majorBidi" w:cstheme="majorBidi"/>
                <w:sz w:val="20"/>
                <w:szCs w:val="20"/>
                <w:lang w:val="en"/>
              </w:rPr>
            </w:rPrChange>
          </w:rPr>
          <w:t xml:space="preserve">was </w:t>
        </w:r>
      </w:ins>
      <w:r w:rsidRPr="008E088B">
        <w:rPr>
          <w:rFonts w:ascii="Book Antiqua" w:hAnsi="Book Antiqua" w:cstheme="majorBidi"/>
          <w:sz w:val="20"/>
          <w:szCs w:val="20"/>
          <w:lang w:val="en"/>
          <w:rPrChange w:id="2288" w:author="Donia Jendoubi" w:date="2019-05-21T18:26:00Z">
            <w:rPr>
              <w:rFonts w:asciiTheme="majorBidi" w:hAnsiTheme="majorBidi" w:cstheme="majorBidi"/>
              <w:sz w:val="20"/>
              <w:szCs w:val="20"/>
              <w:lang w:val="en"/>
            </w:rPr>
          </w:rPrChange>
        </w:rPr>
        <w:t>found on steep</w:t>
      </w:r>
      <w:ins w:id="2289" w:author="Donia Jendoubi" w:date="2019-05-20T13:41:00Z">
        <w:r w:rsidR="00667B20" w:rsidRPr="008E088B">
          <w:rPr>
            <w:rFonts w:ascii="Book Antiqua" w:hAnsi="Book Antiqua" w:cstheme="majorBidi"/>
            <w:sz w:val="20"/>
            <w:szCs w:val="20"/>
            <w:lang w:val="en"/>
            <w:rPrChange w:id="2290" w:author="Donia Jendoubi" w:date="2019-05-21T18:26:00Z">
              <w:rPr>
                <w:rFonts w:asciiTheme="majorBidi" w:hAnsiTheme="majorBidi" w:cstheme="majorBidi"/>
                <w:sz w:val="20"/>
                <w:szCs w:val="20"/>
                <w:lang w:val="en"/>
              </w:rPr>
            </w:rPrChange>
          </w:rPr>
          <w:t xml:space="preserve"> north</w:t>
        </w:r>
      </w:ins>
      <w:ins w:id="2291" w:author="Donia Jendoubi" w:date="2019-05-20T13:42:00Z">
        <w:r w:rsidR="00667B20" w:rsidRPr="008E088B">
          <w:rPr>
            <w:rFonts w:ascii="Book Antiqua" w:hAnsi="Book Antiqua" w:cstheme="majorBidi"/>
            <w:sz w:val="20"/>
            <w:szCs w:val="20"/>
            <w:lang w:val="en"/>
            <w:rPrChange w:id="2292" w:author="Donia Jendoubi" w:date="2019-05-21T18:26:00Z">
              <w:rPr>
                <w:rFonts w:asciiTheme="majorBidi" w:hAnsiTheme="majorBidi" w:cstheme="majorBidi"/>
                <w:sz w:val="20"/>
                <w:szCs w:val="20"/>
                <w:lang w:val="en"/>
              </w:rPr>
            </w:rPrChange>
          </w:rPr>
          <w:t>-</w:t>
        </w:r>
      </w:ins>
      <w:ins w:id="2293" w:author="Donia Jendoubi" w:date="2019-05-20T13:41:00Z">
        <w:r w:rsidR="00667B20" w:rsidRPr="008E088B">
          <w:rPr>
            <w:rFonts w:ascii="Book Antiqua" w:hAnsi="Book Antiqua" w:cstheme="majorBidi"/>
            <w:sz w:val="20"/>
            <w:szCs w:val="20"/>
            <w:lang w:val="en"/>
            <w:rPrChange w:id="2294" w:author="Donia Jendoubi" w:date="2019-05-21T18:26:00Z">
              <w:rPr>
                <w:rFonts w:asciiTheme="majorBidi" w:hAnsiTheme="majorBidi" w:cstheme="majorBidi"/>
                <w:sz w:val="20"/>
                <w:szCs w:val="20"/>
                <w:lang w:val="en"/>
              </w:rPr>
            </w:rPrChange>
          </w:rPr>
          <w:t>facing</w:t>
        </w:r>
      </w:ins>
      <w:r w:rsidRPr="008E088B">
        <w:rPr>
          <w:rFonts w:ascii="Book Antiqua" w:hAnsi="Book Antiqua" w:cstheme="majorBidi"/>
          <w:sz w:val="20"/>
          <w:szCs w:val="20"/>
          <w:lang w:val="en"/>
          <w:rPrChange w:id="2295" w:author="Donia Jendoubi" w:date="2019-05-21T18:26:00Z">
            <w:rPr>
              <w:rFonts w:asciiTheme="majorBidi" w:hAnsiTheme="majorBidi" w:cstheme="majorBidi"/>
              <w:sz w:val="20"/>
              <w:szCs w:val="20"/>
              <w:lang w:val="en"/>
            </w:rPr>
          </w:rPrChange>
        </w:rPr>
        <w:t xml:space="preserve"> </w:t>
      </w:r>
      <w:del w:id="2296" w:author="Donia Jendoubi" w:date="2019-05-20T13:41:00Z">
        <w:r w:rsidRPr="008E088B" w:rsidDel="00667B20">
          <w:rPr>
            <w:rFonts w:ascii="Book Antiqua" w:hAnsi="Book Antiqua" w:cstheme="majorBidi"/>
            <w:sz w:val="20"/>
            <w:szCs w:val="20"/>
            <w:lang w:val="en"/>
            <w:rPrChange w:id="2297" w:author="Donia Jendoubi" w:date="2019-05-21T18:26:00Z">
              <w:rPr>
                <w:rFonts w:asciiTheme="majorBidi" w:hAnsiTheme="majorBidi" w:cstheme="majorBidi"/>
                <w:sz w:val="20"/>
                <w:szCs w:val="20"/>
                <w:lang w:val="en"/>
              </w:rPr>
            </w:rPrChange>
          </w:rPr>
          <w:delText>slopes</w:delText>
        </w:r>
      </w:del>
      <w:ins w:id="2298" w:author="Donia Jendoubi" w:date="2019-05-20T13:41:00Z">
        <w:r w:rsidR="00667B20" w:rsidRPr="008E088B">
          <w:rPr>
            <w:rFonts w:ascii="Book Antiqua" w:hAnsi="Book Antiqua" w:cstheme="majorBidi"/>
            <w:sz w:val="20"/>
            <w:szCs w:val="20"/>
            <w:lang w:val="en"/>
            <w:rPrChange w:id="2299" w:author="Donia Jendoubi" w:date="2019-05-21T18:26:00Z">
              <w:rPr>
                <w:rFonts w:asciiTheme="majorBidi" w:hAnsiTheme="majorBidi" w:cstheme="majorBidi"/>
                <w:sz w:val="20"/>
                <w:szCs w:val="20"/>
                <w:lang w:val="en"/>
              </w:rPr>
            </w:rPrChange>
          </w:rPr>
          <w:t>areas</w:t>
        </w:r>
      </w:ins>
      <w:r w:rsidRPr="008E088B">
        <w:rPr>
          <w:rFonts w:ascii="Book Antiqua" w:hAnsi="Book Antiqua" w:cstheme="majorBidi"/>
          <w:sz w:val="20"/>
          <w:szCs w:val="20"/>
          <w:lang w:val="en"/>
          <w:rPrChange w:id="2300" w:author="Donia Jendoubi" w:date="2019-05-21T18:26:00Z">
            <w:rPr>
              <w:rFonts w:asciiTheme="majorBidi" w:hAnsiTheme="majorBidi" w:cstheme="majorBidi"/>
              <w:sz w:val="20"/>
              <w:szCs w:val="20"/>
              <w:lang w:val="en"/>
            </w:rPr>
          </w:rPrChange>
        </w:rPr>
        <w:t>. As previously shown, statistically, the slope has no significant effect on the SOC variation</w:t>
      </w:r>
      <w:ins w:id="2301" w:author="Donia Jendoubi" w:date="2019-05-20T13:41:00Z">
        <w:r w:rsidR="00667B20" w:rsidRPr="008E088B">
          <w:rPr>
            <w:rFonts w:ascii="Book Antiqua" w:hAnsi="Book Antiqua" w:cstheme="majorBidi"/>
            <w:sz w:val="20"/>
            <w:szCs w:val="20"/>
            <w:lang w:val="en"/>
            <w:rPrChange w:id="2302" w:author="Donia Jendoubi" w:date="2019-05-21T18:26:00Z">
              <w:rPr>
                <w:rFonts w:asciiTheme="majorBidi" w:hAnsiTheme="majorBidi" w:cstheme="majorBidi"/>
                <w:sz w:val="20"/>
                <w:szCs w:val="20"/>
                <w:lang w:val="en"/>
              </w:rPr>
            </w:rPrChange>
          </w:rPr>
          <w:t xml:space="preserve"> under the forest </w:t>
        </w:r>
      </w:ins>
      <w:ins w:id="2303" w:author="Donia Jendoubi" w:date="2019-05-20T13:42:00Z">
        <w:r w:rsidR="00667B20" w:rsidRPr="008E088B">
          <w:rPr>
            <w:rFonts w:ascii="Book Antiqua" w:hAnsi="Book Antiqua" w:cstheme="majorBidi"/>
            <w:sz w:val="20"/>
            <w:szCs w:val="20"/>
            <w:lang w:val="en"/>
            <w:rPrChange w:id="2304" w:author="Donia Jendoubi" w:date="2019-05-21T18:26:00Z">
              <w:rPr>
                <w:rFonts w:asciiTheme="majorBidi" w:hAnsiTheme="majorBidi" w:cstheme="majorBidi"/>
                <w:sz w:val="20"/>
                <w:szCs w:val="20"/>
                <w:lang w:val="en"/>
              </w:rPr>
            </w:rPrChange>
          </w:rPr>
          <w:t>LUS</w:t>
        </w:r>
      </w:ins>
      <w:r w:rsidRPr="008E088B">
        <w:rPr>
          <w:rFonts w:ascii="Book Antiqua" w:hAnsi="Book Antiqua" w:cstheme="majorBidi"/>
          <w:sz w:val="20"/>
          <w:szCs w:val="20"/>
          <w:lang w:val="en"/>
          <w:rPrChange w:id="2305" w:author="Donia Jendoubi" w:date="2019-05-21T18:26:00Z">
            <w:rPr>
              <w:rFonts w:asciiTheme="majorBidi" w:hAnsiTheme="majorBidi" w:cstheme="majorBidi"/>
              <w:sz w:val="20"/>
              <w:szCs w:val="20"/>
              <w:lang w:val="en"/>
            </w:rPr>
          </w:rPrChange>
        </w:rPr>
        <w:t xml:space="preserve">. </w:t>
      </w:r>
    </w:p>
    <w:p w:rsidR="008E4947" w:rsidRPr="008E088B" w:rsidRDefault="008E4947" w:rsidP="008E088B">
      <w:pPr>
        <w:jc w:val="both"/>
        <w:rPr>
          <w:rFonts w:ascii="Book Antiqua" w:hAnsi="Book Antiqua" w:cstheme="majorBidi"/>
          <w:sz w:val="20"/>
          <w:szCs w:val="20"/>
          <w:lang w:val="en"/>
          <w:rPrChange w:id="2306"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307" w:author="Donia Jendoubi" w:date="2019-05-21T18:26:00Z">
            <w:rPr>
              <w:rFonts w:asciiTheme="majorBidi" w:hAnsiTheme="majorBidi" w:cstheme="majorBidi"/>
              <w:sz w:val="20"/>
              <w:szCs w:val="20"/>
              <w:lang w:val="en"/>
            </w:rPr>
          </w:rPrChange>
        </w:rPr>
        <w:t xml:space="preserve">For field crops, the highest SOC content was </w:t>
      </w:r>
      <w:r w:rsidR="00784129" w:rsidRPr="008E088B">
        <w:rPr>
          <w:rFonts w:ascii="Book Antiqua" w:hAnsi="Book Antiqua" w:cstheme="majorBidi"/>
          <w:sz w:val="20"/>
          <w:szCs w:val="20"/>
          <w:lang w:val="en"/>
          <w:rPrChange w:id="2308" w:author="Donia Jendoubi" w:date="2019-05-21T18:26:00Z">
            <w:rPr>
              <w:rFonts w:asciiTheme="majorBidi" w:hAnsiTheme="majorBidi" w:cstheme="majorBidi"/>
              <w:sz w:val="20"/>
              <w:szCs w:val="20"/>
              <w:lang w:val="en"/>
            </w:rPr>
          </w:rPrChange>
        </w:rPr>
        <w:t>found</w:t>
      </w:r>
      <w:r w:rsidRPr="008E088B">
        <w:rPr>
          <w:rFonts w:ascii="Book Antiqua" w:hAnsi="Book Antiqua" w:cstheme="majorBidi"/>
          <w:sz w:val="20"/>
          <w:szCs w:val="20"/>
          <w:lang w:val="en"/>
          <w:rPrChange w:id="2309" w:author="Donia Jendoubi" w:date="2019-05-21T18:26:00Z">
            <w:rPr>
              <w:rFonts w:asciiTheme="majorBidi" w:hAnsiTheme="majorBidi" w:cstheme="majorBidi"/>
              <w:sz w:val="20"/>
              <w:szCs w:val="20"/>
              <w:lang w:val="en"/>
            </w:rPr>
          </w:rPrChange>
        </w:rPr>
        <w:t xml:space="preserve"> in the flat </w:t>
      </w:r>
      <w:ins w:id="2310" w:author="Donia Jendoubi" w:date="2019-05-20T13:42:00Z">
        <w:r w:rsidR="00667B20" w:rsidRPr="008E088B">
          <w:rPr>
            <w:rFonts w:ascii="Book Antiqua" w:hAnsi="Book Antiqua" w:cstheme="majorBidi"/>
            <w:sz w:val="20"/>
            <w:szCs w:val="20"/>
            <w:lang w:val="en"/>
            <w:rPrChange w:id="2311" w:author="Donia Jendoubi" w:date="2019-05-21T18:26:00Z">
              <w:rPr>
                <w:rFonts w:asciiTheme="majorBidi" w:hAnsiTheme="majorBidi" w:cstheme="majorBidi"/>
                <w:sz w:val="20"/>
                <w:szCs w:val="20"/>
                <w:lang w:val="en"/>
              </w:rPr>
            </w:rPrChange>
          </w:rPr>
          <w:t xml:space="preserve">north-facing </w:t>
        </w:r>
      </w:ins>
      <w:r w:rsidRPr="008E088B">
        <w:rPr>
          <w:rFonts w:ascii="Book Antiqua" w:hAnsi="Book Antiqua" w:cstheme="majorBidi"/>
          <w:sz w:val="20"/>
          <w:szCs w:val="20"/>
          <w:lang w:val="en"/>
          <w:rPrChange w:id="2312" w:author="Donia Jendoubi" w:date="2019-05-21T18:26:00Z">
            <w:rPr>
              <w:rFonts w:asciiTheme="majorBidi" w:hAnsiTheme="majorBidi" w:cstheme="majorBidi"/>
              <w:sz w:val="20"/>
              <w:szCs w:val="20"/>
              <w:lang w:val="en"/>
            </w:rPr>
          </w:rPrChange>
        </w:rPr>
        <w:t>area (0.75%), followed by 0.6</w:t>
      </w:r>
      <w:del w:id="2313" w:author="Donia Jendoubi" w:date="2019-05-20T13:43:00Z">
        <w:r w:rsidRPr="008E088B" w:rsidDel="00667B20">
          <w:rPr>
            <w:rFonts w:ascii="Book Antiqua" w:hAnsi="Book Antiqua" w:cstheme="majorBidi"/>
            <w:sz w:val="20"/>
            <w:szCs w:val="20"/>
            <w:lang w:val="en"/>
            <w:rPrChange w:id="2314" w:author="Donia Jendoubi" w:date="2019-05-21T18:26:00Z">
              <w:rPr>
                <w:rFonts w:asciiTheme="majorBidi" w:hAnsiTheme="majorBidi" w:cstheme="majorBidi"/>
                <w:sz w:val="20"/>
                <w:szCs w:val="20"/>
                <w:lang w:val="en"/>
              </w:rPr>
            </w:rPrChange>
          </w:rPr>
          <w:delText>8</w:delText>
        </w:r>
      </w:del>
      <w:ins w:id="2315" w:author="Donia Jendoubi" w:date="2019-05-20T13:43:00Z">
        <w:r w:rsidR="00667B20" w:rsidRPr="008E088B">
          <w:rPr>
            <w:rFonts w:ascii="Book Antiqua" w:hAnsi="Book Antiqua" w:cstheme="majorBidi"/>
            <w:sz w:val="20"/>
            <w:szCs w:val="20"/>
            <w:lang w:val="en"/>
            <w:rPrChange w:id="2316" w:author="Donia Jendoubi" w:date="2019-05-21T18:26:00Z">
              <w:rPr>
                <w:rFonts w:asciiTheme="majorBidi" w:hAnsiTheme="majorBidi" w:cstheme="majorBidi"/>
                <w:sz w:val="20"/>
                <w:szCs w:val="20"/>
                <w:lang w:val="en"/>
              </w:rPr>
            </w:rPrChange>
          </w:rPr>
          <w:t>9</w:t>
        </w:r>
      </w:ins>
      <w:r w:rsidRPr="008E088B">
        <w:rPr>
          <w:rFonts w:ascii="Book Antiqua" w:hAnsi="Book Antiqua" w:cstheme="majorBidi"/>
          <w:sz w:val="20"/>
          <w:szCs w:val="20"/>
          <w:lang w:val="en"/>
          <w:rPrChange w:id="2317" w:author="Donia Jendoubi" w:date="2019-05-21T18:26:00Z">
            <w:rPr>
              <w:rFonts w:asciiTheme="majorBidi" w:hAnsiTheme="majorBidi" w:cstheme="majorBidi"/>
              <w:sz w:val="20"/>
              <w:szCs w:val="20"/>
              <w:lang w:val="en"/>
            </w:rPr>
          </w:rPrChange>
        </w:rPr>
        <w:t xml:space="preserve">% on the moderate slope </w:t>
      </w:r>
      <w:ins w:id="2318" w:author="Donia Jendoubi" w:date="2019-05-20T13:43:00Z">
        <w:r w:rsidR="00667B20" w:rsidRPr="008E088B">
          <w:rPr>
            <w:rFonts w:ascii="Book Antiqua" w:hAnsi="Book Antiqua" w:cstheme="majorBidi"/>
            <w:sz w:val="20"/>
            <w:szCs w:val="20"/>
            <w:lang w:val="en"/>
            <w:rPrChange w:id="2319" w:author="Donia Jendoubi" w:date="2019-05-21T18:26:00Z">
              <w:rPr>
                <w:rFonts w:asciiTheme="majorBidi" w:hAnsiTheme="majorBidi" w:cstheme="majorBidi"/>
                <w:sz w:val="20"/>
                <w:szCs w:val="20"/>
                <w:lang w:val="en"/>
              </w:rPr>
            </w:rPrChange>
          </w:rPr>
          <w:t xml:space="preserve">in the north-facing areas </w:t>
        </w:r>
      </w:ins>
      <w:r w:rsidRPr="008E088B">
        <w:rPr>
          <w:rFonts w:ascii="Book Antiqua" w:hAnsi="Book Antiqua" w:cstheme="majorBidi"/>
          <w:sz w:val="20"/>
          <w:szCs w:val="20"/>
          <w:lang w:val="en"/>
          <w:rPrChange w:id="2320" w:author="Donia Jendoubi" w:date="2019-05-21T18:26:00Z">
            <w:rPr>
              <w:rFonts w:asciiTheme="majorBidi" w:hAnsiTheme="majorBidi" w:cstheme="majorBidi"/>
              <w:sz w:val="20"/>
              <w:szCs w:val="20"/>
              <w:lang w:val="en"/>
            </w:rPr>
          </w:rPrChange>
        </w:rPr>
        <w:t>and the</w:t>
      </w:r>
      <w:ins w:id="2321" w:author="Donia Jendoubi" w:date="2019-05-20T13:43:00Z">
        <w:r w:rsidR="00667B20" w:rsidRPr="008E088B">
          <w:rPr>
            <w:rFonts w:ascii="Book Antiqua" w:hAnsi="Book Antiqua" w:cstheme="majorBidi"/>
            <w:sz w:val="20"/>
            <w:szCs w:val="20"/>
            <w:lang w:val="en"/>
            <w:rPrChange w:id="2322" w:author="Donia Jendoubi" w:date="2019-05-21T18:26:00Z">
              <w:rPr>
                <w:rFonts w:asciiTheme="majorBidi" w:hAnsiTheme="majorBidi" w:cstheme="majorBidi"/>
                <w:sz w:val="20"/>
                <w:szCs w:val="20"/>
                <w:lang w:val="en"/>
              </w:rPr>
            </w:rPrChange>
          </w:rPr>
          <w:t>n</w:t>
        </w:r>
      </w:ins>
      <w:r w:rsidRPr="008E088B">
        <w:rPr>
          <w:rFonts w:ascii="Book Antiqua" w:hAnsi="Book Antiqua" w:cstheme="majorBidi"/>
          <w:sz w:val="20"/>
          <w:szCs w:val="20"/>
          <w:lang w:val="en"/>
          <w:rPrChange w:id="2323" w:author="Donia Jendoubi" w:date="2019-05-21T18:26:00Z">
            <w:rPr>
              <w:rFonts w:asciiTheme="majorBidi" w:hAnsiTheme="majorBidi" w:cstheme="majorBidi"/>
              <w:sz w:val="20"/>
              <w:szCs w:val="20"/>
              <w:lang w:val="en"/>
            </w:rPr>
          </w:rPrChange>
        </w:rPr>
        <w:t xml:space="preserve"> very low figure of 0.</w:t>
      </w:r>
      <w:ins w:id="2324" w:author="Donia Jendoubi" w:date="2019-05-20T13:44:00Z">
        <w:r w:rsidR="00667B20" w:rsidRPr="008E088B">
          <w:rPr>
            <w:rFonts w:ascii="Book Antiqua" w:hAnsi="Book Antiqua" w:cstheme="majorBidi"/>
            <w:sz w:val="20"/>
            <w:szCs w:val="20"/>
            <w:lang w:val="en"/>
            <w:rPrChange w:id="2325" w:author="Donia Jendoubi" w:date="2019-05-21T18:26:00Z">
              <w:rPr>
                <w:rFonts w:asciiTheme="majorBidi" w:hAnsiTheme="majorBidi" w:cstheme="majorBidi"/>
                <w:sz w:val="20"/>
                <w:szCs w:val="20"/>
                <w:lang w:val="en"/>
              </w:rPr>
            </w:rPrChange>
          </w:rPr>
          <w:t>51</w:t>
        </w:r>
      </w:ins>
      <w:del w:id="2326" w:author="Donia Jendoubi" w:date="2019-05-20T13:44:00Z">
        <w:r w:rsidR="00103B03" w:rsidRPr="008E088B" w:rsidDel="00667B20">
          <w:rPr>
            <w:rFonts w:ascii="Book Antiqua" w:hAnsi="Book Antiqua" w:cstheme="majorBidi"/>
            <w:sz w:val="20"/>
            <w:szCs w:val="20"/>
            <w:lang w:val="en"/>
            <w:rPrChange w:id="2327" w:author="Donia Jendoubi" w:date="2019-05-21T18:26:00Z">
              <w:rPr>
                <w:rFonts w:asciiTheme="majorBidi" w:hAnsiTheme="majorBidi" w:cstheme="majorBidi"/>
                <w:sz w:val="20"/>
                <w:szCs w:val="20"/>
                <w:lang w:val="en"/>
              </w:rPr>
            </w:rPrChange>
          </w:rPr>
          <w:delText>43</w:delText>
        </w:r>
      </w:del>
      <w:r w:rsidR="00103B03" w:rsidRPr="008E088B">
        <w:rPr>
          <w:rFonts w:ascii="Book Antiqua" w:hAnsi="Book Antiqua" w:cstheme="majorBidi"/>
          <w:sz w:val="20"/>
          <w:szCs w:val="20"/>
          <w:lang w:val="en"/>
          <w:rPrChange w:id="2328" w:author="Donia Jendoubi" w:date="2019-05-21T18:26:00Z">
            <w:rPr>
              <w:rFonts w:asciiTheme="majorBidi" w:hAnsiTheme="majorBidi" w:cstheme="majorBidi"/>
              <w:sz w:val="20"/>
              <w:szCs w:val="20"/>
              <w:lang w:val="en"/>
            </w:rPr>
          </w:rPrChange>
        </w:rPr>
        <w:t>% on the steep slope</w:t>
      </w:r>
      <w:ins w:id="2329" w:author="Donia Jendoubi" w:date="2019-05-20T13:44:00Z">
        <w:r w:rsidR="00667B20" w:rsidRPr="008E088B">
          <w:rPr>
            <w:rFonts w:ascii="Book Antiqua" w:hAnsi="Book Antiqua" w:cstheme="majorBidi"/>
            <w:sz w:val="20"/>
            <w:szCs w:val="20"/>
            <w:lang w:val="en"/>
            <w:rPrChange w:id="2330" w:author="Donia Jendoubi" w:date="2019-05-21T18:26:00Z">
              <w:rPr>
                <w:rFonts w:asciiTheme="majorBidi" w:hAnsiTheme="majorBidi" w:cstheme="majorBidi"/>
                <w:sz w:val="20"/>
                <w:szCs w:val="20"/>
                <w:lang w:val="en"/>
              </w:rPr>
            </w:rPrChange>
          </w:rPr>
          <w:t xml:space="preserve"> in the north-facing areas and 0.50% in the south-facing areas</w:t>
        </w:r>
      </w:ins>
      <w:r w:rsidR="00103B03" w:rsidRPr="008E088B">
        <w:rPr>
          <w:rFonts w:ascii="Book Antiqua" w:hAnsi="Book Antiqua" w:cstheme="majorBidi"/>
          <w:sz w:val="20"/>
          <w:szCs w:val="20"/>
          <w:lang w:val="en"/>
          <w:rPrChange w:id="2331" w:author="Donia Jendoubi" w:date="2019-05-21T18:26:00Z">
            <w:rPr>
              <w:rFonts w:asciiTheme="majorBidi" w:hAnsiTheme="majorBidi" w:cstheme="majorBidi"/>
              <w:sz w:val="20"/>
              <w:szCs w:val="20"/>
              <w:lang w:val="en"/>
            </w:rPr>
          </w:rPrChange>
        </w:rPr>
        <w:t xml:space="preserve">. Figure </w:t>
      </w:r>
      <w:ins w:id="2332" w:author="Donia Jendoubi" w:date="2019-05-21T20:40:00Z">
        <w:r w:rsidR="0086556D">
          <w:rPr>
            <w:rFonts w:ascii="Book Antiqua" w:hAnsi="Book Antiqua" w:cstheme="majorBidi"/>
            <w:sz w:val="20"/>
            <w:szCs w:val="20"/>
            <w:lang w:val="en"/>
          </w:rPr>
          <w:t>6</w:t>
        </w:r>
      </w:ins>
      <w:del w:id="2333" w:author="Donia Jendoubi" w:date="2019-05-21T20:40:00Z">
        <w:r w:rsidR="00103B03" w:rsidRPr="008E088B" w:rsidDel="0086556D">
          <w:rPr>
            <w:rFonts w:ascii="Book Antiqua" w:hAnsi="Book Antiqua" w:cstheme="majorBidi"/>
            <w:sz w:val="20"/>
            <w:szCs w:val="20"/>
            <w:lang w:val="en"/>
            <w:rPrChange w:id="2334" w:author="Donia Jendoubi" w:date="2019-05-21T18:26:00Z">
              <w:rPr>
                <w:rFonts w:asciiTheme="majorBidi" w:hAnsiTheme="majorBidi" w:cstheme="majorBidi"/>
                <w:sz w:val="20"/>
                <w:szCs w:val="20"/>
                <w:lang w:val="en"/>
              </w:rPr>
            </w:rPrChange>
          </w:rPr>
          <w:delText>5</w:delText>
        </w:r>
      </w:del>
      <w:r w:rsidRPr="008E088B">
        <w:rPr>
          <w:rFonts w:ascii="Book Antiqua" w:hAnsi="Book Antiqua" w:cstheme="majorBidi"/>
          <w:sz w:val="20"/>
          <w:szCs w:val="20"/>
          <w:lang w:val="en"/>
          <w:rPrChange w:id="2335" w:author="Donia Jendoubi" w:date="2019-05-21T18:26:00Z">
            <w:rPr>
              <w:rFonts w:asciiTheme="majorBidi" w:hAnsiTheme="majorBidi" w:cstheme="majorBidi"/>
              <w:sz w:val="20"/>
              <w:szCs w:val="20"/>
              <w:lang w:val="en"/>
            </w:rPr>
          </w:rPrChange>
        </w:rPr>
        <w:t xml:space="preserve"> clearly shows the marked decline of SOC with increasing slopes under field crops. For permanent crops, the decline with increasing slopes is less that on the field crops and the SOC for all slopes are increased. The highest SOC content was found in flat </w:t>
      </w:r>
      <w:ins w:id="2336" w:author="Donia Jendoubi" w:date="2019-05-20T13:46:00Z">
        <w:r w:rsidR="00667B20" w:rsidRPr="008E088B">
          <w:rPr>
            <w:rFonts w:ascii="Book Antiqua" w:hAnsi="Book Antiqua" w:cstheme="majorBidi"/>
            <w:sz w:val="20"/>
            <w:szCs w:val="20"/>
            <w:lang w:val="en"/>
            <w:rPrChange w:id="2337" w:author="Donia Jendoubi" w:date="2019-05-21T18:26:00Z">
              <w:rPr>
                <w:rFonts w:asciiTheme="majorBidi" w:hAnsiTheme="majorBidi" w:cstheme="majorBidi"/>
                <w:sz w:val="20"/>
                <w:szCs w:val="20"/>
                <w:lang w:val="en"/>
              </w:rPr>
            </w:rPrChange>
          </w:rPr>
          <w:t>in the north-facing areas</w:t>
        </w:r>
      </w:ins>
      <w:del w:id="2338" w:author="Donia Jendoubi" w:date="2019-05-20T13:47:00Z">
        <w:r w:rsidRPr="008E088B" w:rsidDel="00667B20">
          <w:rPr>
            <w:rFonts w:ascii="Book Antiqua" w:hAnsi="Book Antiqua" w:cstheme="majorBidi"/>
            <w:sz w:val="20"/>
            <w:szCs w:val="20"/>
            <w:lang w:val="en"/>
            <w:rPrChange w:id="2339" w:author="Donia Jendoubi" w:date="2019-05-21T18:26:00Z">
              <w:rPr>
                <w:rFonts w:asciiTheme="majorBidi" w:hAnsiTheme="majorBidi" w:cstheme="majorBidi"/>
                <w:sz w:val="20"/>
                <w:szCs w:val="20"/>
                <w:lang w:val="en"/>
              </w:rPr>
            </w:rPrChange>
          </w:rPr>
          <w:delText>areas</w:delText>
        </w:r>
      </w:del>
      <w:r w:rsidRPr="008E088B">
        <w:rPr>
          <w:rFonts w:ascii="Book Antiqua" w:hAnsi="Book Antiqua" w:cstheme="majorBidi"/>
          <w:sz w:val="20"/>
          <w:szCs w:val="20"/>
          <w:lang w:val="en"/>
          <w:rPrChange w:id="2340" w:author="Donia Jendoubi" w:date="2019-05-21T18:26:00Z">
            <w:rPr>
              <w:rFonts w:asciiTheme="majorBidi" w:hAnsiTheme="majorBidi" w:cstheme="majorBidi"/>
              <w:sz w:val="20"/>
              <w:szCs w:val="20"/>
              <w:lang w:val="en"/>
            </w:rPr>
          </w:rPrChange>
        </w:rPr>
        <w:t xml:space="preserve"> (</w:t>
      </w:r>
      <w:proofErr w:type="gramStart"/>
      <w:r w:rsidRPr="008E088B">
        <w:rPr>
          <w:rFonts w:ascii="Book Antiqua" w:hAnsi="Book Antiqua" w:cstheme="majorBidi"/>
          <w:sz w:val="20"/>
          <w:szCs w:val="20"/>
          <w:lang w:val="en"/>
          <w:rPrChange w:id="2341" w:author="Donia Jendoubi" w:date="2019-05-21T18:26:00Z">
            <w:rPr>
              <w:rFonts w:asciiTheme="majorBidi" w:hAnsiTheme="majorBidi" w:cstheme="majorBidi"/>
              <w:sz w:val="20"/>
              <w:szCs w:val="20"/>
              <w:lang w:val="en"/>
            </w:rPr>
          </w:rPrChange>
        </w:rPr>
        <w:t>0.</w:t>
      </w:r>
      <w:ins w:id="2342" w:author="Donia Jendoubi" w:date="2019-05-20T13:47:00Z">
        <w:r w:rsidR="00667B20" w:rsidRPr="008E088B">
          <w:rPr>
            <w:rFonts w:ascii="Book Antiqua" w:hAnsi="Book Antiqua" w:cstheme="majorBidi"/>
            <w:sz w:val="20"/>
            <w:szCs w:val="20"/>
            <w:lang w:val="en"/>
            <w:rPrChange w:id="2343" w:author="Donia Jendoubi" w:date="2019-05-21T18:26:00Z">
              <w:rPr>
                <w:rFonts w:asciiTheme="majorBidi" w:hAnsiTheme="majorBidi" w:cstheme="majorBidi"/>
                <w:sz w:val="20"/>
                <w:szCs w:val="20"/>
                <w:lang w:val="en"/>
              </w:rPr>
            </w:rPrChange>
          </w:rPr>
          <w:t>97</w:t>
        </w:r>
      </w:ins>
      <w:proofErr w:type="gramEnd"/>
      <w:del w:id="2344" w:author="Donia Jendoubi" w:date="2019-05-20T13:47:00Z">
        <w:r w:rsidRPr="008E088B" w:rsidDel="00667B20">
          <w:rPr>
            <w:rFonts w:ascii="Book Antiqua" w:hAnsi="Book Antiqua" w:cstheme="majorBidi"/>
            <w:sz w:val="20"/>
            <w:szCs w:val="20"/>
            <w:lang w:val="en"/>
            <w:rPrChange w:id="2345" w:author="Donia Jendoubi" w:date="2019-05-21T18:26:00Z">
              <w:rPr>
                <w:rFonts w:asciiTheme="majorBidi" w:hAnsiTheme="majorBidi" w:cstheme="majorBidi"/>
                <w:sz w:val="20"/>
                <w:szCs w:val="20"/>
                <w:lang w:val="en"/>
              </w:rPr>
            </w:rPrChange>
          </w:rPr>
          <w:delText>86</w:delText>
        </w:r>
      </w:del>
      <w:r w:rsidRPr="008E088B">
        <w:rPr>
          <w:rFonts w:ascii="Book Antiqua" w:hAnsi="Book Antiqua" w:cstheme="majorBidi"/>
          <w:sz w:val="20"/>
          <w:szCs w:val="20"/>
          <w:lang w:val="en"/>
          <w:rPrChange w:id="2346" w:author="Donia Jendoubi" w:date="2019-05-21T18:26:00Z">
            <w:rPr>
              <w:rFonts w:asciiTheme="majorBidi" w:hAnsiTheme="majorBidi" w:cstheme="majorBidi"/>
              <w:sz w:val="20"/>
              <w:szCs w:val="20"/>
              <w:lang w:val="en"/>
            </w:rPr>
          </w:rPrChange>
        </w:rPr>
        <w:t>%), followed by 0.84% in moderate and 0.79% in steep areas. Finally, on grazing lands the different slopes show marked differences with 0.</w:t>
      </w:r>
      <w:ins w:id="2347" w:author="Donia Jendoubi" w:date="2019-05-20T13:49:00Z">
        <w:r w:rsidR="00FC08C6" w:rsidRPr="008E088B">
          <w:rPr>
            <w:rFonts w:ascii="Book Antiqua" w:hAnsi="Book Antiqua" w:cstheme="majorBidi"/>
            <w:sz w:val="20"/>
            <w:szCs w:val="20"/>
            <w:lang w:val="en"/>
            <w:rPrChange w:id="2348" w:author="Donia Jendoubi" w:date="2019-05-21T18:26:00Z">
              <w:rPr>
                <w:rFonts w:asciiTheme="majorBidi" w:hAnsiTheme="majorBidi" w:cstheme="majorBidi"/>
                <w:sz w:val="20"/>
                <w:szCs w:val="20"/>
                <w:lang w:val="en"/>
              </w:rPr>
            </w:rPrChange>
          </w:rPr>
          <w:t>84</w:t>
        </w:r>
      </w:ins>
      <w:del w:id="2349" w:author="Donia Jendoubi" w:date="2019-05-20T13:49:00Z">
        <w:r w:rsidRPr="008E088B" w:rsidDel="00FC08C6">
          <w:rPr>
            <w:rFonts w:ascii="Book Antiqua" w:hAnsi="Book Antiqua" w:cstheme="majorBidi"/>
            <w:sz w:val="20"/>
            <w:szCs w:val="20"/>
            <w:lang w:val="en"/>
            <w:rPrChange w:id="2350" w:author="Donia Jendoubi" w:date="2019-05-21T18:26:00Z">
              <w:rPr>
                <w:rFonts w:asciiTheme="majorBidi" w:hAnsiTheme="majorBidi" w:cstheme="majorBidi"/>
                <w:sz w:val="20"/>
                <w:szCs w:val="20"/>
                <w:lang w:val="en"/>
              </w:rPr>
            </w:rPrChange>
          </w:rPr>
          <w:delText>79</w:delText>
        </w:r>
      </w:del>
      <w:r w:rsidRPr="008E088B">
        <w:rPr>
          <w:rFonts w:ascii="Book Antiqua" w:hAnsi="Book Antiqua" w:cstheme="majorBidi"/>
          <w:sz w:val="20"/>
          <w:szCs w:val="20"/>
          <w:lang w:val="en"/>
          <w:rPrChange w:id="2351" w:author="Donia Jendoubi" w:date="2019-05-21T18:26:00Z">
            <w:rPr>
              <w:rFonts w:asciiTheme="majorBidi" w:hAnsiTheme="majorBidi" w:cstheme="majorBidi"/>
              <w:sz w:val="20"/>
              <w:szCs w:val="20"/>
              <w:lang w:val="en"/>
            </w:rPr>
          </w:rPrChange>
        </w:rPr>
        <w:t>% of SOC in flat</w:t>
      </w:r>
      <w:ins w:id="2352" w:author="Donia Jendoubi" w:date="2019-05-20T13:49:00Z">
        <w:r w:rsidR="00FC08C6" w:rsidRPr="008E088B">
          <w:rPr>
            <w:rFonts w:ascii="Book Antiqua" w:hAnsi="Book Antiqua" w:cstheme="majorBidi"/>
            <w:sz w:val="20"/>
            <w:szCs w:val="20"/>
            <w:lang w:val="en"/>
            <w:rPrChange w:id="2353" w:author="Donia Jendoubi" w:date="2019-05-21T18:26:00Z">
              <w:rPr>
                <w:rFonts w:asciiTheme="majorBidi" w:hAnsiTheme="majorBidi" w:cstheme="majorBidi"/>
                <w:sz w:val="20"/>
                <w:szCs w:val="20"/>
                <w:lang w:val="en"/>
              </w:rPr>
            </w:rPrChange>
          </w:rPr>
          <w:t xml:space="preserve"> north-facing</w:t>
        </w:r>
      </w:ins>
      <w:r w:rsidRPr="008E088B">
        <w:rPr>
          <w:rFonts w:ascii="Book Antiqua" w:hAnsi="Book Antiqua" w:cstheme="majorBidi"/>
          <w:sz w:val="20"/>
          <w:szCs w:val="20"/>
          <w:lang w:val="en"/>
          <w:rPrChange w:id="2354" w:author="Donia Jendoubi" w:date="2019-05-21T18:26:00Z">
            <w:rPr>
              <w:rFonts w:asciiTheme="majorBidi" w:hAnsiTheme="majorBidi" w:cstheme="majorBidi"/>
              <w:sz w:val="20"/>
              <w:szCs w:val="20"/>
              <w:lang w:val="en"/>
            </w:rPr>
          </w:rPrChange>
        </w:rPr>
        <w:t xml:space="preserve"> areas</w:t>
      </w:r>
      <w:ins w:id="2355" w:author="Donia Jendoubi" w:date="2019-05-20T13:50:00Z">
        <w:r w:rsidR="00FC08C6" w:rsidRPr="008E088B">
          <w:rPr>
            <w:rFonts w:ascii="Book Antiqua" w:hAnsi="Book Antiqua" w:cstheme="majorBidi"/>
            <w:sz w:val="20"/>
            <w:szCs w:val="20"/>
            <w:lang w:val="en"/>
            <w:rPrChange w:id="2356" w:author="Donia Jendoubi" w:date="2019-05-21T18:26:00Z">
              <w:rPr>
                <w:rFonts w:asciiTheme="majorBidi" w:hAnsiTheme="majorBidi" w:cstheme="majorBidi"/>
                <w:sz w:val="20"/>
                <w:szCs w:val="20"/>
                <w:lang w:val="en"/>
              </w:rPr>
            </w:rPrChange>
          </w:rPr>
          <w:t xml:space="preserve"> and 0.77% in flat south-facing areas.</w:t>
        </w:r>
      </w:ins>
      <w:ins w:id="2357" w:author="Donia Jendoubi" w:date="2019-05-20T13:51:00Z">
        <w:r w:rsidR="00FC08C6" w:rsidRPr="008E088B">
          <w:rPr>
            <w:rFonts w:ascii="Book Antiqua" w:hAnsi="Book Antiqua" w:cstheme="majorBidi"/>
            <w:sz w:val="20"/>
            <w:szCs w:val="20"/>
            <w:lang w:val="en"/>
            <w:rPrChange w:id="2358" w:author="Donia Jendoubi" w:date="2019-05-21T18:26:00Z">
              <w:rPr>
                <w:rFonts w:asciiTheme="majorBidi" w:hAnsiTheme="majorBidi" w:cstheme="majorBidi"/>
                <w:sz w:val="20"/>
                <w:szCs w:val="20"/>
                <w:lang w:val="en"/>
              </w:rPr>
            </w:rPrChange>
          </w:rPr>
          <w:t xml:space="preserve"> </w:t>
        </w:r>
      </w:ins>
      <w:del w:id="2359" w:author="Donia Jendoubi" w:date="2019-05-20T13:50:00Z">
        <w:r w:rsidRPr="008E088B" w:rsidDel="00FC08C6">
          <w:rPr>
            <w:rFonts w:ascii="Book Antiqua" w:hAnsi="Book Antiqua" w:cstheme="majorBidi"/>
            <w:sz w:val="20"/>
            <w:szCs w:val="20"/>
            <w:lang w:val="en"/>
            <w:rPrChange w:id="2360" w:author="Donia Jendoubi" w:date="2019-05-21T18:26:00Z">
              <w:rPr>
                <w:rFonts w:asciiTheme="majorBidi" w:hAnsiTheme="majorBidi" w:cstheme="majorBidi"/>
                <w:sz w:val="20"/>
                <w:szCs w:val="20"/>
                <w:lang w:val="en"/>
              </w:rPr>
            </w:rPrChange>
          </w:rPr>
          <w:delText>,</w:delText>
        </w:r>
      </w:del>
      <w:r w:rsidRPr="008E088B">
        <w:rPr>
          <w:rFonts w:ascii="Book Antiqua" w:hAnsi="Book Antiqua" w:cstheme="majorBidi"/>
          <w:sz w:val="20"/>
          <w:szCs w:val="20"/>
          <w:lang w:val="en"/>
          <w:rPrChange w:id="2361" w:author="Donia Jendoubi" w:date="2019-05-21T18:26:00Z">
            <w:rPr>
              <w:rFonts w:asciiTheme="majorBidi" w:hAnsiTheme="majorBidi" w:cstheme="majorBidi"/>
              <w:sz w:val="20"/>
              <w:szCs w:val="20"/>
              <w:lang w:val="en"/>
            </w:rPr>
          </w:rPrChange>
        </w:rPr>
        <w:t xml:space="preserve"> 0.7</w:t>
      </w:r>
      <w:ins w:id="2362" w:author="Donia Jendoubi" w:date="2019-05-20T13:49:00Z">
        <w:r w:rsidR="00FC08C6" w:rsidRPr="008E088B">
          <w:rPr>
            <w:rFonts w:ascii="Book Antiqua" w:hAnsi="Book Antiqua" w:cstheme="majorBidi"/>
            <w:sz w:val="20"/>
            <w:szCs w:val="20"/>
            <w:lang w:val="en"/>
            <w:rPrChange w:id="2363" w:author="Donia Jendoubi" w:date="2019-05-21T18:26:00Z">
              <w:rPr>
                <w:rFonts w:asciiTheme="majorBidi" w:hAnsiTheme="majorBidi" w:cstheme="majorBidi"/>
                <w:sz w:val="20"/>
                <w:szCs w:val="20"/>
                <w:lang w:val="en"/>
              </w:rPr>
            </w:rPrChange>
          </w:rPr>
          <w:t>6</w:t>
        </w:r>
      </w:ins>
      <w:del w:id="2364" w:author="Donia Jendoubi" w:date="2019-05-20T13:49:00Z">
        <w:r w:rsidRPr="008E088B" w:rsidDel="00FC08C6">
          <w:rPr>
            <w:rFonts w:ascii="Book Antiqua" w:hAnsi="Book Antiqua" w:cstheme="majorBidi"/>
            <w:sz w:val="20"/>
            <w:szCs w:val="20"/>
            <w:lang w:val="en"/>
            <w:rPrChange w:id="2365" w:author="Donia Jendoubi" w:date="2019-05-21T18:26:00Z">
              <w:rPr>
                <w:rFonts w:asciiTheme="majorBidi" w:hAnsiTheme="majorBidi" w:cstheme="majorBidi"/>
                <w:sz w:val="20"/>
                <w:szCs w:val="20"/>
                <w:lang w:val="en"/>
              </w:rPr>
            </w:rPrChange>
          </w:rPr>
          <w:delText>2</w:delText>
        </w:r>
      </w:del>
      <w:r w:rsidRPr="008E088B">
        <w:rPr>
          <w:rFonts w:ascii="Book Antiqua" w:hAnsi="Book Antiqua" w:cstheme="majorBidi"/>
          <w:sz w:val="20"/>
          <w:szCs w:val="20"/>
          <w:lang w:val="en"/>
          <w:rPrChange w:id="2366" w:author="Donia Jendoubi" w:date="2019-05-21T18:26:00Z">
            <w:rPr>
              <w:rFonts w:asciiTheme="majorBidi" w:hAnsiTheme="majorBidi" w:cstheme="majorBidi"/>
              <w:sz w:val="20"/>
              <w:szCs w:val="20"/>
              <w:lang w:val="en"/>
            </w:rPr>
          </w:rPrChange>
        </w:rPr>
        <w:t>% in moderate</w:t>
      </w:r>
      <w:ins w:id="2367" w:author="Donia Jendoubi" w:date="2019-05-20T13:51:00Z">
        <w:r w:rsidR="00FC08C6" w:rsidRPr="008E088B">
          <w:rPr>
            <w:rFonts w:ascii="Book Antiqua" w:hAnsi="Book Antiqua" w:cstheme="majorBidi"/>
            <w:sz w:val="20"/>
            <w:szCs w:val="20"/>
            <w:lang w:val="en"/>
            <w:rPrChange w:id="2368" w:author="Donia Jendoubi" w:date="2019-05-21T18:26:00Z">
              <w:rPr>
                <w:rFonts w:asciiTheme="majorBidi" w:hAnsiTheme="majorBidi" w:cstheme="majorBidi"/>
                <w:sz w:val="20"/>
                <w:szCs w:val="20"/>
                <w:lang w:val="en"/>
              </w:rPr>
            </w:rPrChange>
          </w:rPr>
          <w:t xml:space="preserve"> north-facing areas and 0.7</w:t>
        </w:r>
      </w:ins>
      <w:ins w:id="2369" w:author="Donia Jendoubi" w:date="2019-05-20T13:52:00Z">
        <w:r w:rsidR="00FC08C6" w:rsidRPr="008E088B">
          <w:rPr>
            <w:rFonts w:ascii="Book Antiqua" w:hAnsi="Book Antiqua" w:cstheme="majorBidi"/>
            <w:sz w:val="20"/>
            <w:szCs w:val="20"/>
            <w:lang w:val="en"/>
            <w:rPrChange w:id="2370" w:author="Donia Jendoubi" w:date="2019-05-21T18:26:00Z">
              <w:rPr>
                <w:rFonts w:asciiTheme="majorBidi" w:hAnsiTheme="majorBidi" w:cstheme="majorBidi"/>
                <w:sz w:val="20"/>
                <w:szCs w:val="20"/>
                <w:lang w:val="en"/>
              </w:rPr>
            </w:rPrChange>
          </w:rPr>
          <w:t>%</w:t>
        </w:r>
      </w:ins>
      <w:ins w:id="2371" w:author="Donia Jendoubi" w:date="2019-05-20T13:51:00Z">
        <w:r w:rsidR="00FC08C6" w:rsidRPr="008E088B">
          <w:rPr>
            <w:rFonts w:ascii="Book Antiqua" w:hAnsi="Book Antiqua" w:cstheme="majorBidi"/>
            <w:sz w:val="20"/>
            <w:szCs w:val="20"/>
            <w:lang w:val="en"/>
            <w:rPrChange w:id="2372" w:author="Donia Jendoubi" w:date="2019-05-21T18:26:00Z">
              <w:rPr>
                <w:rFonts w:asciiTheme="majorBidi" w:hAnsiTheme="majorBidi" w:cstheme="majorBidi"/>
                <w:sz w:val="20"/>
                <w:szCs w:val="20"/>
                <w:lang w:val="en"/>
              </w:rPr>
            </w:rPrChange>
          </w:rPr>
          <w:t xml:space="preserve"> in moderate south-facing areas</w:t>
        </w:r>
      </w:ins>
      <w:r w:rsidRPr="008E088B">
        <w:rPr>
          <w:rFonts w:ascii="Book Antiqua" w:hAnsi="Book Antiqua" w:cstheme="majorBidi"/>
          <w:sz w:val="20"/>
          <w:szCs w:val="20"/>
          <w:lang w:val="en"/>
          <w:rPrChange w:id="2373" w:author="Donia Jendoubi" w:date="2019-05-21T18:26:00Z">
            <w:rPr>
              <w:rFonts w:asciiTheme="majorBidi" w:hAnsiTheme="majorBidi" w:cstheme="majorBidi"/>
              <w:sz w:val="20"/>
              <w:szCs w:val="20"/>
              <w:lang w:val="en"/>
            </w:rPr>
          </w:rPrChange>
        </w:rPr>
        <w:t>, and 0.</w:t>
      </w:r>
      <w:ins w:id="2374" w:author="Donia Jendoubi" w:date="2019-05-20T13:49:00Z">
        <w:r w:rsidR="00FC08C6" w:rsidRPr="008E088B">
          <w:rPr>
            <w:rFonts w:ascii="Book Antiqua" w:hAnsi="Book Antiqua" w:cstheme="majorBidi"/>
            <w:sz w:val="20"/>
            <w:szCs w:val="20"/>
            <w:lang w:val="en"/>
            <w:rPrChange w:id="2375" w:author="Donia Jendoubi" w:date="2019-05-21T18:26:00Z">
              <w:rPr>
                <w:rFonts w:asciiTheme="majorBidi" w:hAnsiTheme="majorBidi" w:cstheme="majorBidi"/>
                <w:sz w:val="20"/>
                <w:szCs w:val="20"/>
                <w:lang w:val="en"/>
              </w:rPr>
            </w:rPrChange>
          </w:rPr>
          <w:t>61</w:t>
        </w:r>
      </w:ins>
      <w:del w:id="2376" w:author="Donia Jendoubi" w:date="2019-05-20T13:49:00Z">
        <w:r w:rsidRPr="008E088B" w:rsidDel="00FC08C6">
          <w:rPr>
            <w:rFonts w:ascii="Book Antiqua" w:hAnsi="Book Antiqua" w:cstheme="majorBidi"/>
            <w:sz w:val="20"/>
            <w:szCs w:val="20"/>
            <w:lang w:val="en"/>
            <w:rPrChange w:id="2377" w:author="Donia Jendoubi" w:date="2019-05-21T18:26:00Z">
              <w:rPr>
                <w:rFonts w:asciiTheme="majorBidi" w:hAnsiTheme="majorBidi" w:cstheme="majorBidi"/>
                <w:sz w:val="20"/>
                <w:szCs w:val="20"/>
                <w:lang w:val="en"/>
              </w:rPr>
            </w:rPrChange>
          </w:rPr>
          <w:delText>57</w:delText>
        </w:r>
      </w:del>
      <w:r w:rsidRPr="008E088B">
        <w:rPr>
          <w:rFonts w:ascii="Book Antiqua" w:hAnsi="Book Antiqua" w:cstheme="majorBidi"/>
          <w:sz w:val="20"/>
          <w:szCs w:val="20"/>
          <w:lang w:val="en"/>
          <w:rPrChange w:id="2378" w:author="Donia Jendoubi" w:date="2019-05-21T18:26:00Z">
            <w:rPr>
              <w:rFonts w:asciiTheme="majorBidi" w:hAnsiTheme="majorBidi" w:cstheme="majorBidi"/>
              <w:sz w:val="20"/>
              <w:szCs w:val="20"/>
              <w:lang w:val="en"/>
            </w:rPr>
          </w:rPrChange>
        </w:rPr>
        <w:t xml:space="preserve">% in steep </w:t>
      </w:r>
      <w:ins w:id="2379" w:author="Donia Jendoubi" w:date="2019-05-20T13:50:00Z">
        <w:r w:rsidR="00FC08C6" w:rsidRPr="008E088B">
          <w:rPr>
            <w:rFonts w:ascii="Book Antiqua" w:hAnsi="Book Antiqua" w:cstheme="majorBidi"/>
            <w:sz w:val="20"/>
            <w:szCs w:val="20"/>
            <w:lang w:val="en"/>
            <w:rPrChange w:id="2380" w:author="Donia Jendoubi" w:date="2019-05-21T18:26:00Z">
              <w:rPr>
                <w:rFonts w:asciiTheme="majorBidi" w:hAnsiTheme="majorBidi" w:cstheme="majorBidi"/>
                <w:sz w:val="20"/>
                <w:szCs w:val="20"/>
                <w:lang w:val="en"/>
              </w:rPr>
            </w:rPrChange>
          </w:rPr>
          <w:t>north-facing areas</w:t>
        </w:r>
      </w:ins>
      <w:ins w:id="2381" w:author="Donia Jendoubi" w:date="2019-05-20T13:52:00Z">
        <w:r w:rsidR="00FC08C6" w:rsidRPr="008E088B">
          <w:rPr>
            <w:rFonts w:ascii="Book Antiqua" w:hAnsi="Book Antiqua" w:cstheme="majorBidi"/>
            <w:sz w:val="20"/>
            <w:szCs w:val="20"/>
            <w:lang w:val="en"/>
            <w:rPrChange w:id="2382" w:author="Donia Jendoubi" w:date="2019-05-21T18:26:00Z">
              <w:rPr>
                <w:rFonts w:asciiTheme="majorBidi" w:hAnsiTheme="majorBidi" w:cstheme="majorBidi"/>
                <w:sz w:val="20"/>
                <w:szCs w:val="20"/>
                <w:lang w:val="en"/>
              </w:rPr>
            </w:rPrChange>
          </w:rPr>
          <w:t xml:space="preserve"> and 0.56% in steep south-facing</w:t>
        </w:r>
      </w:ins>
      <w:ins w:id="2383" w:author="Donia Jendoubi" w:date="2019-05-20T13:53:00Z">
        <w:r w:rsidR="00FC08C6" w:rsidRPr="008E088B">
          <w:rPr>
            <w:rFonts w:ascii="Book Antiqua" w:hAnsi="Book Antiqua" w:cstheme="majorBidi"/>
            <w:sz w:val="20"/>
            <w:szCs w:val="20"/>
            <w:lang w:val="en"/>
            <w:rPrChange w:id="2384" w:author="Donia Jendoubi" w:date="2019-05-21T18:26:00Z">
              <w:rPr>
                <w:rFonts w:asciiTheme="majorBidi" w:hAnsiTheme="majorBidi" w:cstheme="majorBidi"/>
                <w:sz w:val="20"/>
                <w:szCs w:val="20"/>
                <w:lang w:val="en"/>
              </w:rPr>
            </w:rPrChange>
          </w:rPr>
          <w:t xml:space="preserve"> areas</w:t>
        </w:r>
      </w:ins>
      <w:del w:id="2385" w:author="Donia Jendoubi" w:date="2019-05-20T13:50:00Z">
        <w:r w:rsidRPr="008E088B" w:rsidDel="00FC08C6">
          <w:rPr>
            <w:rFonts w:ascii="Book Antiqua" w:hAnsi="Book Antiqua" w:cstheme="majorBidi"/>
            <w:sz w:val="20"/>
            <w:szCs w:val="20"/>
            <w:lang w:val="en"/>
            <w:rPrChange w:id="2386" w:author="Donia Jendoubi" w:date="2019-05-21T18:26:00Z">
              <w:rPr>
                <w:rFonts w:asciiTheme="majorBidi" w:hAnsiTheme="majorBidi" w:cstheme="majorBidi"/>
                <w:sz w:val="20"/>
                <w:szCs w:val="20"/>
                <w:lang w:val="en"/>
              </w:rPr>
            </w:rPrChange>
          </w:rPr>
          <w:delText>sloping areas</w:delText>
        </w:r>
      </w:del>
      <w:ins w:id="2387" w:author="Donia Jendoubi" w:date="2019-05-20T13:52:00Z">
        <w:r w:rsidR="00FC08C6" w:rsidRPr="008E088B">
          <w:rPr>
            <w:rFonts w:ascii="Book Antiqua" w:hAnsi="Book Antiqua" w:cstheme="majorBidi"/>
            <w:sz w:val="20"/>
            <w:szCs w:val="20"/>
            <w:lang w:val="en"/>
            <w:rPrChange w:id="2388" w:author="Donia Jendoubi" w:date="2019-05-21T18:26:00Z">
              <w:rPr>
                <w:rFonts w:asciiTheme="majorBidi" w:hAnsiTheme="majorBidi" w:cstheme="majorBidi"/>
                <w:sz w:val="20"/>
                <w:szCs w:val="20"/>
                <w:lang w:val="en"/>
              </w:rPr>
            </w:rPrChange>
          </w:rPr>
          <w:t>.</w:t>
        </w:r>
      </w:ins>
      <w:del w:id="2389" w:author="Donia Jendoubi" w:date="2019-05-20T13:52:00Z">
        <w:r w:rsidRPr="008E088B" w:rsidDel="00FC08C6">
          <w:rPr>
            <w:rFonts w:ascii="Book Antiqua" w:hAnsi="Book Antiqua" w:cstheme="majorBidi"/>
            <w:sz w:val="20"/>
            <w:szCs w:val="20"/>
            <w:lang w:val="en"/>
            <w:rPrChange w:id="2390" w:author="Donia Jendoubi" w:date="2019-05-21T18:26:00Z">
              <w:rPr>
                <w:rFonts w:asciiTheme="majorBidi" w:hAnsiTheme="majorBidi" w:cstheme="majorBidi"/>
                <w:sz w:val="20"/>
                <w:szCs w:val="20"/>
                <w:lang w:val="en"/>
              </w:rPr>
            </w:rPrChange>
          </w:rPr>
          <w:delText xml:space="preserve">. </w:delText>
        </w:r>
      </w:del>
    </w:p>
    <w:p w:rsidR="008E4947" w:rsidRPr="008E088B" w:rsidDel="0014234D" w:rsidRDefault="000728A3">
      <w:pPr>
        <w:pStyle w:val="Heading2"/>
        <w:jc w:val="both"/>
        <w:rPr>
          <w:del w:id="2391" w:author="Donia Jendoubi" w:date="2019-05-20T13:08:00Z"/>
          <w:rFonts w:ascii="Book Antiqua" w:hAnsi="Book Antiqua"/>
          <w:szCs w:val="20"/>
          <w:lang w:val="en"/>
          <w:rPrChange w:id="2392" w:author="Donia Jendoubi" w:date="2019-05-21T18:26:00Z">
            <w:rPr>
              <w:del w:id="2393" w:author="Donia Jendoubi" w:date="2019-05-20T13:08:00Z"/>
              <w:lang w:val="en"/>
            </w:rPr>
          </w:rPrChange>
        </w:rPr>
        <w:pPrChange w:id="2394" w:author="Donia Jendoubi" w:date="2019-05-21T18:26:00Z">
          <w:pPr>
            <w:pStyle w:val="Heading2"/>
          </w:pPr>
        </w:pPrChange>
      </w:pPr>
      <w:del w:id="2395" w:author="Donia Jendoubi" w:date="2019-05-20T13:08:00Z">
        <w:r w:rsidRPr="008E088B" w:rsidDel="0014234D">
          <w:rPr>
            <w:rFonts w:ascii="Book Antiqua" w:hAnsi="Book Antiqua"/>
            <w:szCs w:val="20"/>
            <w:lang w:val="en"/>
            <w:rPrChange w:id="2396" w:author="Donia Jendoubi" w:date="2019-05-21T18:26:00Z">
              <w:rPr>
                <w:lang w:val="en"/>
              </w:rPr>
            </w:rPrChange>
          </w:rPr>
          <w:lastRenderedPageBreak/>
          <w:delText xml:space="preserve">3.6. </w:delText>
        </w:r>
        <w:r w:rsidR="008E4947" w:rsidRPr="008E088B" w:rsidDel="0014234D">
          <w:rPr>
            <w:rFonts w:ascii="Book Antiqua" w:hAnsi="Book Antiqua"/>
            <w:szCs w:val="20"/>
            <w:lang w:val="en"/>
            <w:rPrChange w:id="2397" w:author="Donia Jendoubi" w:date="2019-05-21T18:26:00Z">
              <w:rPr>
                <w:lang w:val="en"/>
              </w:rPr>
            </w:rPrChange>
          </w:rPr>
          <w:delText>Impact of land use, slope, and aspect on SOC</w:delText>
        </w:r>
      </w:del>
    </w:p>
    <w:p w:rsidR="008E4947" w:rsidRPr="008E088B" w:rsidDel="0086556D" w:rsidRDefault="008E4947" w:rsidP="008E088B">
      <w:pPr>
        <w:jc w:val="both"/>
        <w:rPr>
          <w:del w:id="2398" w:author="Donia Jendoubi" w:date="2019-05-21T20:40:00Z"/>
          <w:rFonts w:ascii="Book Antiqua" w:hAnsi="Book Antiqua" w:cstheme="majorBidi"/>
          <w:sz w:val="20"/>
          <w:szCs w:val="20"/>
          <w:lang w:val="en"/>
          <w:rPrChange w:id="2399" w:author="Donia Jendoubi" w:date="2019-05-21T18:26:00Z">
            <w:rPr>
              <w:del w:id="2400" w:author="Donia Jendoubi" w:date="2019-05-21T20:40:00Z"/>
              <w:rFonts w:asciiTheme="majorBidi" w:hAnsiTheme="majorBidi" w:cstheme="majorBidi"/>
              <w:sz w:val="20"/>
              <w:szCs w:val="20"/>
              <w:lang w:val="en"/>
            </w:rPr>
          </w:rPrChange>
        </w:rPr>
      </w:pPr>
      <w:r w:rsidRPr="008E088B">
        <w:rPr>
          <w:rFonts w:ascii="Book Antiqua" w:hAnsi="Book Antiqua" w:cstheme="majorBidi"/>
          <w:sz w:val="20"/>
          <w:szCs w:val="20"/>
          <w:lang w:val="en"/>
          <w:rPrChange w:id="2401" w:author="Donia Jendoubi" w:date="2019-05-21T18:26:00Z">
            <w:rPr>
              <w:rFonts w:asciiTheme="majorBidi" w:hAnsiTheme="majorBidi" w:cstheme="majorBidi"/>
              <w:sz w:val="20"/>
              <w:szCs w:val="20"/>
              <w:lang w:val="en"/>
            </w:rPr>
          </w:rPrChange>
        </w:rPr>
        <w:t xml:space="preserve">The </w:t>
      </w:r>
      <w:ins w:id="2402" w:author="Donia Jendoubi" w:date="2019-05-21T16:59:00Z">
        <w:r w:rsidR="00EC7135" w:rsidRPr="008E088B">
          <w:rPr>
            <w:rFonts w:ascii="Book Antiqua" w:hAnsi="Book Antiqua" w:cstheme="majorBidi"/>
            <w:sz w:val="20"/>
            <w:szCs w:val="20"/>
            <w:lang w:val="en"/>
            <w:rPrChange w:id="2403" w:author="Donia Jendoubi" w:date="2019-05-21T18:26:00Z">
              <w:rPr>
                <w:rFonts w:asciiTheme="majorBidi" w:hAnsiTheme="majorBidi" w:cstheme="majorBidi"/>
                <w:sz w:val="20"/>
                <w:szCs w:val="20"/>
                <w:lang w:val="en"/>
              </w:rPr>
            </w:rPrChange>
          </w:rPr>
          <w:t>M</w:t>
        </w:r>
      </w:ins>
      <w:r w:rsidRPr="008E088B">
        <w:rPr>
          <w:rFonts w:ascii="Book Antiqua" w:hAnsi="Book Antiqua" w:cstheme="majorBidi"/>
          <w:sz w:val="20"/>
          <w:szCs w:val="20"/>
          <w:lang w:val="en"/>
          <w:rPrChange w:id="2404" w:author="Donia Jendoubi" w:date="2019-05-21T18:26:00Z">
            <w:rPr>
              <w:rFonts w:asciiTheme="majorBidi" w:hAnsiTheme="majorBidi" w:cstheme="majorBidi"/>
              <w:sz w:val="20"/>
              <w:szCs w:val="20"/>
              <w:lang w:val="en"/>
            </w:rPr>
          </w:rPrChange>
        </w:rPr>
        <w:t>ANOVA test shows that aspect has no significant effect on SOC variation in forests, field crops, and permanent crops. Only for grazing land</w:t>
      </w:r>
      <w:ins w:id="2405" w:author="Donia Jendoubi" w:date="2019-05-20T13:53:00Z">
        <w:r w:rsidR="00FC08C6" w:rsidRPr="008E088B">
          <w:rPr>
            <w:rFonts w:ascii="Book Antiqua" w:hAnsi="Book Antiqua" w:cstheme="majorBidi"/>
            <w:sz w:val="20"/>
            <w:szCs w:val="20"/>
            <w:lang w:val="en"/>
            <w:rPrChange w:id="2406" w:author="Donia Jendoubi" w:date="2019-05-21T18:26:00Z">
              <w:rPr>
                <w:rFonts w:asciiTheme="majorBidi" w:hAnsiTheme="majorBidi" w:cstheme="majorBidi"/>
                <w:sz w:val="20"/>
                <w:szCs w:val="20"/>
                <w:lang w:val="en"/>
              </w:rPr>
            </w:rPrChange>
          </w:rPr>
          <w:t>,</w:t>
        </w:r>
      </w:ins>
      <w:del w:id="2407" w:author="Donia Jendoubi" w:date="2019-05-20T13:53:00Z">
        <w:r w:rsidRPr="008E088B" w:rsidDel="00FC08C6">
          <w:rPr>
            <w:rFonts w:ascii="Book Antiqua" w:hAnsi="Book Antiqua" w:cstheme="majorBidi"/>
            <w:sz w:val="20"/>
            <w:szCs w:val="20"/>
            <w:lang w:val="en"/>
            <w:rPrChange w:id="2408" w:author="Donia Jendoubi" w:date="2019-05-21T18:26:00Z">
              <w:rPr>
                <w:rFonts w:asciiTheme="majorBidi" w:hAnsiTheme="majorBidi" w:cstheme="majorBidi"/>
                <w:sz w:val="20"/>
                <w:szCs w:val="20"/>
                <w:lang w:val="en"/>
              </w:rPr>
            </w:rPrChange>
          </w:rPr>
          <w:delText xml:space="preserve"> does a</w:delText>
        </w:r>
      </w:del>
      <w:ins w:id="2409" w:author="Donia Jendoubi" w:date="2019-05-20T13:53:00Z">
        <w:r w:rsidR="00FC08C6" w:rsidRPr="008E088B">
          <w:rPr>
            <w:rFonts w:ascii="Book Antiqua" w:hAnsi="Book Antiqua" w:cstheme="majorBidi"/>
            <w:sz w:val="20"/>
            <w:szCs w:val="20"/>
            <w:lang w:val="en"/>
            <w:rPrChange w:id="2410" w:author="Donia Jendoubi" w:date="2019-05-21T18:26:00Z">
              <w:rPr>
                <w:rFonts w:asciiTheme="majorBidi" w:hAnsiTheme="majorBidi" w:cstheme="majorBidi"/>
                <w:sz w:val="20"/>
                <w:szCs w:val="20"/>
                <w:lang w:val="en"/>
              </w:rPr>
            </w:rPrChange>
          </w:rPr>
          <w:t xml:space="preserve"> a</w:t>
        </w:r>
      </w:ins>
      <w:r w:rsidRPr="008E088B">
        <w:rPr>
          <w:rFonts w:ascii="Book Antiqua" w:hAnsi="Book Antiqua" w:cstheme="majorBidi"/>
          <w:sz w:val="20"/>
          <w:szCs w:val="20"/>
          <w:lang w:val="en"/>
          <w:rPrChange w:id="2411" w:author="Donia Jendoubi" w:date="2019-05-21T18:26:00Z">
            <w:rPr>
              <w:rFonts w:asciiTheme="majorBidi" w:hAnsiTheme="majorBidi" w:cstheme="majorBidi"/>
              <w:sz w:val="20"/>
              <w:szCs w:val="20"/>
              <w:lang w:val="en"/>
            </w:rPr>
          </w:rPrChange>
        </w:rPr>
        <w:t>spect ha</w:t>
      </w:r>
      <w:ins w:id="2412" w:author="Donia Jendoubi" w:date="2019-05-20T13:54:00Z">
        <w:r w:rsidR="00FC08C6" w:rsidRPr="008E088B">
          <w:rPr>
            <w:rFonts w:ascii="Book Antiqua" w:hAnsi="Book Antiqua" w:cstheme="majorBidi"/>
            <w:sz w:val="20"/>
            <w:szCs w:val="20"/>
            <w:lang w:val="en"/>
            <w:rPrChange w:id="2413" w:author="Donia Jendoubi" w:date="2019-05-21T18:26:00Z">
              <w:rPr>
                <w:rFonts w:asciiTheme="majorBidi" w:hAnsiTheme="majorBidi" w:cstheme="majorBidi"/>
                <w:sz w:val="20"/>
                <w:szCs w:val="20"/>
                <w:lang w:val="en"/>
              </w:rPr>
            </w:rPrChange>
          </w:rPr>
          <w:t xml:space="preserve">s </w:t>
        </w:r>
      </w:ins>
      <w:del w:id="2414" w:author="Donia Jendoubi" w:date="2019-05-20T13:54:00Z">
        <w:r w:rsidRPr="008E088B" w:rsidDel="00FC08C6">
          <w:rPr>
            <w:rFonts w:ascii="Book Antiqua" w:hAnsi="Book Antiqua" w:cstheme="majorBidi"/>
            <w:sz w:val="20"/>
            <w:szCs w:val="20"/>
            <w:lang w:val="en"/>
            <w:rPrChange w:id="2415" w:author="Donia Jendoubi" w:date="2019-05-21T18:26:00Z">
              <w:rPr>
                <w:rFonts w:asciiTheme="majorBidi" w:hAnsiTheme="majorBidi" w:cstheme="majorBidi"/>
                <w:sz w:val="20"/>
                <w:szCs w:val="20"/>
                <w:lang w:val="en"/>
              </w:rPr>
            </w:rPrChange>
          </w:rPr>
          <w:delText xml:space="preserve">ve </w:delText>
        </w:r>
      </w:del>
      <w:r w:rsidRPr="008E088B">
        <w:rPr>
          <w:rFonts w:ascii="Book Antiqua" w:hAnsi="Book Antiqua" w:cstheme="majorBidi"/>
          <w:sz w:val="20"/>
          <w:szCs w:val="20"/>
          <w:lang w:val="en"/>
          <w:rPrChange w:id="2416" w:author="Donia Jendoubi" w:date="2019-05-21T18:26:00Z">
            <w:rPr>
              <w:rFonts w:asciiTheme="majorBidi" w:hAnsiTheme="majorBidi" w:cstheme="majorBidi"/>
              <w:sz w:val="20"/>
              <w:szCs w:val="20"/>
              <w:lang w:val="en"/>
            </w:rPr>
          </w:rPrChange>
        </w:rPr>
        <w:t xml:space="preserve">a significant effect on SOC variation, with north-facing soils having a greater SOC level than south-facing areas. </w:t>
      </w:r>
      <w:r w:rsidR="00DD0769" w:rsidRPr="008E088B">
        <w:rPr>
          <w:rFonts w:ascii="Book Antiqua" w:hAnsi="Book Antiqua" w:cstheme="majorBidi"/>
          <w:sz w:val="20"/>
          <w:szCs w:val="20"/>
          <w:lang w:val="en"/>
          <w:rPrChange w:id="2417" w:author="Donia Jendoubi" w:date="2019-05-21T18:26:00Z">
            <w:rPr>
              <w:rFonts w:asciiTheme="majorBidi" w:hAnsiTheme="majorBidi" w:cstheme="majorBidi"/>
              <w:sz w:val="20"/>
              <w:szCs w:val="20"/>
              <w:lang w:val="en"/>
            </w:rPr>
          </w:rPrChange>
        </w:rPr>
        <w:t xml:space="preserve">See figure </w:t>
      </w:r>
      <w:del w:id="2418" w:author="Donia Jendoubi" w:date="2019-05-20T13:54:00Z">
        <w:r w:rsidR="00DD0769" w:rsidRPr="008E088B" w:rsidDel="00FC08C6">
          <w:rPr>
            <w:rFonts w:ascii="Book Antiqua" w:hAnsi="Book Antiqua" w:cstheme="majorBidi"/>
            <w:sz w:val="20"/>
            <w:szCs w:val="20"/>
            <w:lang w:val="en"/>
            <w:rPrChange w:id="2419" w:author="Donia Jendoubi" w:date="2019-05-21T18:26:00Z">
              <w:rPr>
                <w:rFonts w:asciiTheme="majorBidi" w:hAnsiTheme="majorBidi" w:cstheme="majorBidi"/>
                <w:sz w:val="20"/>
                <w:szCs w:val="20"/>
                <w:lang w:val="en"/>
              </w:rPr>
            </w:rPrChange>
          </w:rPr>
          <w:delText>6</w:delText>
        </w:r>
      </w:del>
      <w:ins w:id="2420" w:author="Donia Jendoubi" w:date="2019-05-21T20:40:00Z">
        <w:r w:rsidR="0086556D">
          <w:rPr>
            <w:rFonts w:ascii="Book Antiqua" w:hAnsi="Book Antiqua" w:cstheme="majorBidi"/>
            <w:sz w:val="20"/>
            <w:szCs w:val="20"/>
            <w:lang w:val="en"/>
          </w:rPr>
          <w:t>6</w:t>
        </w:r>
      </w:ins>
      <w:r w:rsidR="00401E25" w:rsidRPr="008E088B">
        <w:rPr>
          <w:rFonts w:ascii="Book Antiqua" w:hAnsi="Book Antiqua" w:cstheme="majorBidi"/>
          <w:sz w:val="20"/>
          <w:szCs w:val="20"/>
          <w:lang w:val="en"/>
          <w:rPrChange w:id="2421" w:author="Donia Jendoubi" w:date="2019-05-21T18:26:00Z">
            <w:rPr>
              <w:rFonts w:asciiTheme="majorBidi" w:hAnsiTheme="majorBidi" w:cstheme="majorBidi"/>
              <w:sz w:val="20"/>
              <w:szCs w:val="20"/>
              <w:lang w:val="en"/>
            </w:rPr>
          </w:rPrChange>
        </w:rPr>
        <w:t xml:space="preserve"> and table 4</w:t>
      </w:r>
      <w:r w:rsidRPr="008E088B">
        <w:rPr>
          <w:rFonts w:ascii="Book Antiqua" w:hAnsi="Book Antiqua" w:cstheme="majorBidi"/>
          <w:sz w:val="20"/>
          <w:szCs w:val="20"/>
          <w:lang w:val="en"/>
          <w:rPrChange w:id="2422" w:author="Donia Jendoubi" w:date="2019-05-21T18:26:00Z">
            <w:rPr>
              <w:rFonts w:asciiTheme="majorBidi" w:hAnsiTheme="majorBidi" w:cstheme="majorBidi"/>
              <w:sz w:val="20"/>
              <w:szCs w:val="20"/>
              <w:lang w:val="en"/>
            </w:rPr>
          </w:rPrChange>
        </w:rPr>
        <w:t>.</w:t>
      </w:r>
    </w:p>
    <w:p w:rsidR="00103B03" w:rsidRPr="008E088B" w:rsidDel="00FC08C6" w:rsidRDefault="00103B03">
      <w:pPr>
        <w:jc w:val="both"/>
        <w:rPr>
          <w:del w:id="2423" w:author="Donia Jendoubi" w:date="2019-05-20T13:48:00Z"/>
          <w:rFonts w:ascii="Book Antiqua" w:hAnsi="Book Antiqua"/>
          <w:sz w:val="20"/>
          <w:szCs w:val="20"/>
          <w:lang w:val="en-GB"/>
          <w:rPrChange w:id="2424" w:author="Donia Jendoubi" w:date="2019-05-21T18:26:00Z">
            <w:rPr>
              <w:del w:id="2425" w:author="Donia Jendoubi" w:date="2019-05-20T13:48:00Z"/>
              <w:lang w:val="en-GB"/>
            </w:rPr>
          </w:rPrChange>
        </w:rPr>
        <w:pPrChange w:id="2426" w:author="Donia Jendoubi" w:date="2019-05-21T18:26:00Z">
          <w:pPr>
            <w:jc w:val="center"/>
          </w:pPr>
        </w:pPrChange>
      </w:pPr>
      <w:del w:id="2427" w:author="Donia Jendoubi" w:date="2019-05-20T13:07:00Z">
        <w:r w:rsidRPr="008E088B" w:rsidDel="0014234D">
          <w:rPr>
            <w:rFonts w:ascii="Book Antiqua" w:hAnsi="Book Antiqua"/>
            <w:noProof/>
            <w:color w:val="A6A6A6" w:themeColor="background1" w:themeShade="A6"/>
            <w:sz w:val="20"/>
            <w:szCs w:val="20"/>
            <w:highlight w:val="lightGray"/>
            <w:lang w:val="en-GB" w:eastAsia="en-GB"/>
            <w:rPrChange w:id="2428" w:author="Donia Jendoubi" w:date="2019-05-21T18:26:00Z">
              <w:rPr>
                <w:noProof/>
                <w:color w:val="A6A6A6" w:themeColor="background1" w:themeShade="A6"/>
                <w:highlight w:val="lightGray"/>
                <w:lang w:val="en-GB" w:eastAsia="en-GB"/>
              </w:rPr>
            </w:rPrChange>
          </w:rPr>
          <w:drawing>
            <wp:inline distT="0" distB="0" distL="0" distR="0" wp14:anchorId="38F87445" wp14:editId="2E914998">
              <wp:extent cx="5943600" cy="3089910"/>
              <wp:effectExtent l="0" t="0" r="0" b="1524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del>
    </w:p>
    <w:p w:rsidR="00103B03" w:rsidRPr="008E088B" w:rsidDel="00667B20" w:rsidRDefault="00103B03">
      <w:pPr>
        <w:jc w:val="both"/>
        <w:rPr>
          <w:del w:id="2429" w:author="Donia Jendoubi" w:date="2019-05-20T13:45:00Z"/>
          <w:moveFrom w:id="2430" w:author="Donia Jendoubi" w:date="2019-05-20T13:08:00Z"/>
          <w:rFonts w:ascii="Book Antiqua" w:hAnsi="Book Antiqua" w:cstheme="majorBidi"/>
          <w:sz w:val="20"/>
          <w:szCs w:val="20"/>
          <w:lang w:val="en-GB"/>
          <w:rPrChange w:id="2431" w:author="Donia Jendoubi" w:date="2019-05-21T18:26:00Z">
            <w:rPr>
              <w:del w:id="2432" w:author="Donia Jendoubi" w:date="2019-05-20T13:45:00Z"/>
              <w:moveFrom w:id="2433" w:author="Donia Jendoubi" w:date="2019-05-20T13:08:00Z"/>
              <w:rFonts w:asciiTheme="majorBidi" w:hAnsiTheme="majorBidi" w:cstheme="majorBidi"/>
              <w:lang w:val="en-GB"/>
            </w:rPr>
          </w:rPrChange>
        </w:rPr>
        <w:pPrChange w:id="2434" w:author="Donia Jendoubi" w:date="2019-05-21T18:26:00Z">
          <w:pPr>
            <w:jc w:val="center"/>
          </w:pPr>
        </w:pPrChange>
      </w:pPr>
      <w:moveFromRangeStart w:id="2435" w:author="Donia Jendoubi" w:date="2019-05-20T13:08:00Z" w:name="move9250111"/>
      <w:moveFrom w:id="2436" w:author="Donia Jendoubi" w:date="2019-05-20T13:08:00Z">
        <w:r w:rsidRPr="008E088B" w:rsidDel="0014234D">
          <w:rPr>
            <w:rFonts w:ascii="Book Antiqua" w:hAnsi="Book Antiqua" w:cstheme="majorBidi"/>
            <w:b/>
            <w:bCs/>
            <w:sz w:val="20"/>
            <w:szCs w:val="20"/>
            <w:lang w:val="en-GB"/>
            <w:rPrChange w:id="2437" w:author="Donia Jendoubi" w:date="2019-05-21T18:26:00Z">
              <w:rPr>
                <w:rFonts w:asciiTheme="majorBidi" w:hAnsiTheme="majorBidi" w:cstheme="majorBidi"/>
                <w:b/>
                <w:bCs/>
                <w:lang w:val="en-GB"/>
              </w:rPr>
            </w:rPrChange>
          </w:rPr>
          <w:t>Figure 6.</w:t>
        </w:r>
        <w:r w:rsidRPr="008E088B" w:rsidDel="0014234D">
          <w:rPr>
            <w:rFonts w:ascii="Book Antiqua" w:hAnsi="Book Antiqua" w:cstheme="majorBidi"/>
            <w:sz w:val="20"/>
            <w:szCs w:val="20"/>
            <w:lang w:val="en-GB"/>
            <w:rPrChange w:id="2438" w:author="Donia Jendoubi" w:date="2019-05-21T18:26:00Z">
              <w:rPr>
                <w:rFonts w:asciiTheme="majorBidi" w:hAnsiTheme="majorBidi" w:cstheme="majorBidi"/>
                <w:lang w:val="en-GB"/>
              </w:rPr>
            </w:rPrChange>
          </w:rPr>
          <w:t xml:space="preserve"> SOC rates according to slope and aspect for the different land use systems</w:t>
        </w:r>
        <w:del w:id="2439" w:author="Donia Jendoubi" w:date="2019-05-20T13:45:00Z">
          <w:r w:rsidRPr="008E088B" w:rsidDel="00667B20">
            <w:rPr>
              <w:rFonts w:ascii="Book Antiqua" w:hAnsi="Book Antiqua" w:cstheme="majorBidi"/>
              <w:sz w:val="20"/>
              <w:szCs w:val="20"/>
              <w:lang w:val="en-GB"/>
              <w:rPrChange w:id="2440" w:author="Donia Jendoubi" w:date="2019-05-21T18:26:00Z">
                <w:rPr>
                  <w:rFonts w:asciiTheme="majorBidi" w:hAnsiTheme="majorBidi" w:cstheme="majorBidi"/>
                  <w:lang w:val="en-GB"/>
                </w:rPr>
              </w:rPrChange>
            </w:rPr>
            <w:delText>.</w:delText>
          </w:r>
        </w:del>
      </w:moveFrom>
    </w:p>
    <w:moveFromRangeEnd w:id="2435"/>
    <w:p w:rsidR="008E4947" w:rsidRPr="008E088B" w:rsidDel="00FC08C6" w:rsidRDefault="00401E25">
      <w:pPr>
        <w:autoSpaceDE w:val="0"/>
        <w:autoSpaceDN w:val="0"/>
        <w:adjustRightInd w:val="0"/>
        <w:spacing w:after="0" w:line="240" w:lineRule="auto"/>
        <w:jc w:val="both"/>
        <w:rPr>
          <w:del w:id="2441" w:author="Donia Jendoubi" w:date="2019-05-20T13:56:00Z"/>
          <w:rFonts w:ascii="Book Antiqua" w:hAnsi="Book Antiqua" w:cstheme="majorBidi"/>
          <w:color w:val="FF0000"/>
          <w:sz w:val="20"/>
          <w:szCs w:val="20"/>
          <w:lang w:val="en"/>
          <w:rPrChange w:id="2442" w:author="Donia Jendoubi" w:date="2019-05-21T18:26:00Z">
            <w:rPr>
              <w:del w:id="2443" w:author="Donia Jendoubi" w:date="2019-05-20T13:56:00Z"/>
              <w:rFonts w:asciiTheme="majorBidi" w:hAnsiTheme="majorBidi" w:cstheme="majorBidi"/>
              <w:sz w:val="20"/>
              <w:szCs w:val="20"/>
              <w:lang w:val="en"/>
            </w:rPr>
          </w:rPrChange>
        </w:rPr>
      </w:pPr>
      <w:del w:id="2444" w:author="Donia Jendoubi" w:date="2019-05-20T13:45:00Z">
        <w:r w:rsidRPr="008E088B" w:rsidDel="00667B20">
          <w:rPr>
            <w:rFonts w:ascii="Book Antiqua" w:hAnsi="Book Antiqua" w:cstheme="majorBidi"/>
            <w:sz w:val="20"/>
            <w:szCs w:val="20"/>
            <w:lang w:val="en"/>
            <w:rPrChange w:id="2445" w:author="Donia Jendoubi" w:date="2019-05-21T18:26:00Z">
              <w:rPr>
                <w:rFonts w:asciiTheme="majorBidi" w:hAnsiTheme="majorBidi" w:cstheme="majorBidi"/>
                <w:sz w:val="20"/>
                <w:szCs w:val="20"/>
                <w:lang w:val="en"/>
              </w:rPr>
            </w:rPrChange>
          </w:rPr>
          <w:delText xml:space="preserve">The highest SOC values were observed in forests, then permanent crops then fields crops and grazing lands. The lowest values were found under field crops, especially </w:delText>
        </w:r>
      </w:del>
      <w:del w:id="2446" w:author="Donia Jendoubi" w:date="2019-05-20T13:38:00Z">
        <w:r w:rsidR="00597246" w:rsidRPr="008E088B" w:rsidDel="00667B20">
          <w:rPr>
            <w:rFonts w:ascii="Book Antiqua" w:hAnsi="Book Antiqua" w:cstheme="majorBidi"/>
            <w:sz w:val="20"/>
            <w:szCs w:val="20"/>
            <w:lang w:val="en"/>
            <w:rPrChange w:id="2447" w:author="Donia Jendoubi" w:date="2019-05-21T18:26:00Z">
              <w:rPr>
                <w:rFonts w:asciiTheme="majorBidi" w:hAnsiTheme="majorBidi" w:cstheme="majorBidi"/>
                <w:sz w:val="20"/>
                <w:szCs w:val="20"/>
                <w:lang w:val="en"/>
              </w:rPr>
            </w:rPrChange>
          </w:rPr>
          <w:delText xml:space="preserve">in the steep south-facing areas </w:delText>
        </w:r>
      </w:del>
      <w:del w:id="2448" w:author="Donia Jendoubi" w:date="2019-05-20T13:45:00Z">
        <w:r w:rsidR="00597246" w:rsidRPr="008E088B" w:rsidDel="00667B20">
          <w:rPr>
            <w:rFonts w:ascii="Book Antiqua" w:hAnsi="Book Antiqua" w:cstheme="majorBidi"/>
            <w:sz w:val="20"/>
            <w:szCs w:val="20"/>
            <w:lang w:val="en"/>
            <w:rPrChange w:id="2449" w:author="Donia Jendoubi" w:date="2019-05-21T18:26:00Z">
              <w:rPr>
                <w:rFonts w:asciiTheme="majorBidi" w:hAnsiTheme="majorBidi" w:cstheme="majorBidi"/>
                <w:sz w:val="20"/>
                <w:szCs w:val="20"/>
                <w:lang w:val="en"/>
              </w:rPr>
            </w:rPrChange>
          </w:rPr>
          <w:delText xml:space="preserve">(0.5%). </w:delText>
        </w:r>
      </w:del>
      <w:del w:id="2450" w:author="Donia Jendoubi" w:date="2019-05-20T13:56:00Z">
        <w:r w:rsidRPr="008E088B" w:rsidDel="00FC08C6">
          <w:rPr>
            <w:rFonts w:ascii="Book Antiqua" w:hAnsi="Book Antiqua" w:cstheme="majorBidi"/>
            <w:color w:val="FF0000"/>
            <w:sz w:val="20"/>
            <w:szCs w:val="20"/>
            <w:lang w:val="en"/>
            <w:rPrChange w:id="2451" w:author="Donia Jendoubi" w:date="2019-05-21T18:26:00Z">
              <w:rPr>
                <w:rFonts w:asciiTheme="majorBidi" w:hAnsiTheme="majorBidi" w:cstheme="majorBidi"/>
                <w:sz w:val="20"/>
                <w:szCs w:val="20"/>
                <w:lang w:val="en"/>
              </w:rPr>
            </w:rPrChange>
          </w:rPr>
          <w:delText xml:space="preserve">The most likely </w:delText>
        </w:r>
        <w:r w:rsidR="00784129" w:rsidRPr="008E088B" w:rsidDel="00FC08C6">
          <w:rPr>
            <w:rFonts w:ascii="Book Antiqua" w:hAnsi="Book Antiqua" w:cstheme="majorBidi"/>
            <w:color w:val="FF0000"/>
            <w:sz w:val="20"/>
            <w:szCs w:val="20"/>
            <w:lang w:val="en"/>
            <w:rPrChange w:id="2452" w:author="Donia Jendoubi" w:date="2019-05-21T18:26:00Z">
              <w:rPr>
                <w:rFonts w:asciiTheme="majorBidi" w:hAnsiTheme="majorBidi" w:cstheme="majorBidi"/>
                <w:sz w:val="20"/>
                <w:szCs w:val="20"/>
                <w:lang w:val="en"/>
              </w:rPr>
            </w:rPrChange>
          </w:rPr>
          <w:delText>clarification</w:delText>
        </w:r>
        <w:r w:rsidRPr="008E088B" w:rsidDel="00FC08C6">
          <w:rPr>
            <w:rFonts w:ascii="Book Antiqua" w:hAnsi="Book Antiqua" w:cstheme="majorBidi"/>
            <w:color w:val="FF0000"/>
            <w:sz w:val="20"/>
            <w:szCs w:val="20"/>
            <w:lang w:val="en"/>
            <w:rPrChange w:id="2453" w:author="Donia Jendoubi" w:date="2019-05-21T18:26:00Z">
              <w:rPr>
                <w:rFonts w:asciiTheme="majorBidi" w:hAnsiTheme="majorBidi" w:cstheme="majorBidi"/>
                <w:sz w:val="20"/>
                <w:szCs w:val="20"/>
                <w:lang w:val="en"/>
              </w:rPr>
            </w:rPrChange>
          </w:rPr>
          <w:delText xml:space="preserve"> for this is that in this land use system, soils are affected by soil degradation initiated by inappropriate land management and consequently, a weak vegetation cover. This condition makes these soils more sensitive to the south-facing exposition characterized by higher solar radiation and evaporation, and thus decreases soil moisture and biological activity and SOC loss.</w:delText>
        </w:r>
      </w:del>
    </w:p>
    <w:p w:rsidR="00401E25" w:rsidRPr="008E088B" w:rsidRDefault="00401E25">
      <w:pPr>
        <w:jc w:val="both"/>
        <w:rPr>
          <w:rFonts w:ascii="Book Antiqua" w:hAnsi="Book Antiqua" w:cstheme="majorBidi"/>
          <w:color w:val="FF0000"/>
          <w:sz w:val="20"/>
          <w:szCs w:val="20"/>
          <w:lang w:val="en"/>
          <w:rPrChange w:id="2454" w:author="Donia Jendoubi" w:date="2019-05-21T18:26:00Z">
            <w:rPr>
              <w:rFonts w:asciiTheme="majorBidi" w:hAnsiTheme="majorBidi" w:cstheme="majorBidi"/>
              <w:sz w:val="20"/>
              <w:szCs w:val="20"/>
              <w:lang w:val="en"/>
            </w:rPr>
          </w:rPrChange>
        </w:rPr>
        <w:pPrChange w:id="2455" w:author="Donia Jendoubi" w:date="2019-05-21T20:40:00Z">
          <w:pPr>
            <w:autoSpaceDE w:val="0"/>
            <w:autoSpaceDN w:val="0"/>
            <w:adjustRightInd w:val="0"/>
            <w:spacing w:after="0" w:line="240" w:lineRule="auto"/>
            <w:jc w:val="both"/>
          </w:pPr>
        </w:pPrChange>
      </w:pPr>
    </w:p>
    <w:p w:rsidR="004C682F" w:rsidRPr="008E088B" w:rsidDel="00934DC0" w:rsidRDefault="004C682F">
      <w:pPr>
        <w:pStyle w:val="Heading1"/>
        <w:jc w:val="both"/>
        <w:rPr>
          <w:del w:id="2456" w:author="Donia Jendoubi" w:date="2019-05-21T13:26:00Z"/>
          <w:rFonts w:ascii="Book Antiqua" w:hAnsi="Book Antiqua"/>
          <w:szCs w:val="20"/>
          <w:rPrChange w:id="2457" w:author="Donia Jendoubi" w:date="2019-05-21T18:26:00Z">
            <w:rPr>
              <w:del w:id="2458" w:author="Donia Jendoubi" w:date="2019-05-21T13:26:00Z"/>
            </w:rPr>
          </w:rPrChange>
        </w:rPr>
        <w:pPrChange w:id="2459" w:author="Donia Jendoubi" w:date="2019-05-21T18:26:00Z">
          <w:pPr>
            <w:pStyle w:val="Heading1"/>
          </w:pPr>
        </w:pPrChange>
      </w:pPr>
      <w:r w:rsidRPr="008E088B">
        <w:rPr>
          <w:rFonts w:ascii="Book Antiqua" w:hAnsi="Book Antiqua"/>
          <w:szCs w:val="20"/>
          <w:rPrChange w:id="2460" w:author="Donia Jendoubi" w:date="2019-05-21T18:26:00Z">
            <w:rPr/>
          </w:rPrChange>
        </w:rPr>
        <w:t>4. Discussion</w:t>
      </w:r>
    </w:p>
    <w:p w:rsidR="004C682F" w:rsidRPr="008E088B" w:rsidRDefault="004C682F">
      <w:pPr>
        <w:pStyle w:val="Heading1"/>
        <w:jc w:val="both"/>
        <w:rPr>
          <w:rFonts w:ascii="Book Antiqua" w:hAnsi="Book Antiqua"/>
          <w:szCs w:val="20"/>
          <w:rPrChange w:id="2461" w:author="Donia Jendoubi" w:date="2019-05-21T18:26:00Z">
            <w:rPr/>
          </w:rPrChange>
        </w:rPr>
        <w:pPrChange w:id="2462" w:author="Donia Jendoubi" w:date="2019-05-21T18:26:00Z">
          <w:pPr>
            <w:autoSpaceDE w:val="0"/>
            <w:autoSpaceDN w:val="0"/>
            <w:adjustRightInd w:val="0"/>
            <w:spacing w:after="0" w:line="240" w:lineRule="auto"/>
            <w:jc w:val="both"/>
          </w:pPr>
        </w:pPrChange>
      </w:pPr>
    </w:p>
    <w:p w:rsidR="004C682F" w:rsidRPr="008E088B" w:rsidRDefault="004C682F" w:rsidP="008E088B">
      <w:pPr>
        <w:jc w:val="both"/>
        <w:rPr>
          <w:rFonts w:ascii="Book Antiqua" w:hAnsi="Book Antiqua" w:cstheme="majorBidi"/>
          <w:sz w:val="20"/>
          <w:szCs w:val="20"/>
          <w:lang w:val="en"/>
          <w:rPrChange w:id="2463"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464" w:author="Donia Jendoubi" w:date="2019-05-21T18:26:00Z">
            <w:rPr>
              <w:rFonts w:asciiTheme="majorBidi" w:hAnsiTheme="majorBidi" w:cstheme="majorBidi"/>
              <w:sz w:val="20"/>
              <w:szCs w:val="20"/>
              <w:lang w:val="en"/>
            </w:rPr>
          </w:rPrChange>
        </w:rPr>
        <w:t>Regarding the soil spectral library, comparing the results from the study carried out by (</w:t>
      </w:r>
      <w:proofErr w:type="spellStart"/>
      <w:r w:rsidRPr="008E088B">
        <w:rPr>
          <w:rFonts w:ascii="Book Antiqua" w:hAnsi="Book Antiqua" w:cstheme="majorBidi"/>
          <w:sz w:val="20"/>
          <w:szCs w:val="20"/>
          <w:lang w:val="en"/>
          <w:rPrChange w:id="2465"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2466" w:author="Donia Jendoubi" w:date="2019-05-21T18:26:00Z">
            <w:rPr>
              <w:rFonts w:asciiTheme="majorBidi" w:hAnsiTheme="majorBidi" w:cstheme="majorBidi"/>
              <w:sz w:val="20"/>
              <w:szCs w:val="20"/>
              <w:lang w:val="en"/>
            </w:rPr>
          </w:rPrChange>
        </w:rPr>
        <w:instrText xml:space="preserve"> ADDIN EN.CITE &lt;EndNote&gt;&lt;Cite&gt;&lt;Author&gt;Hassine&lt;/Author&gt;&lt;Year&gt;2008&lt;/Year&gt;&lt;RecNum&gt;176&lt;/RecNum&gt;&lt;DisplayText&gt;(Hassine et al., 2008)&lt;/DisplayText&gt;&lt;record&gt;&lt;rec-number&gt;176&lt;/rec-number&gt;&lt;foreign-keys&gt;&lt;key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EndNote&gt;</w:instrText>
      </w:r>
      <w:r w:rsidRPr="008E088B">
        <w:rPr>
          <w:rFonts w:ascii="Book Antiqua" w:hAnsi="Book Antiqua" w:cstheme="majorBidi"/>
          <w:sz w:val="20"/>
          <w:szCs w:val="20"/>
          <w:lang w:val="en"/>
          <w:rPrChange w:id="2467"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2468" w:author="Donia Jendoubi" w:date="2019-05-21T18:26:00Z">
            <w:rPr>
              <w:rFonts w:asciiTheme="majorBidi" w:hAnsiTheme="majorBidi" w:cstheme="majorBidi"/>
              <w:sz w:val="20"/>
              <w:szCs w:val="20"/>
              <w:lang w:val="en"/>
            </w:rPr>
          </w:rPrChange>
        </w:rPr>
        <w:t>Hassine</w:t>
      </w:r>
      <w:proofErr w:type="spellEnd"/>
      <w:r w:rsidRPr="008E088B">
        <w:rPr>
          <w:rFonts w:ascii="Book Antiqua" w:hAnsi="Book Antiqua" w:cstheme="majorBidi"/>
          <w:sz w:val="20"/>
          <w:szCs w:val="20"/>
          <w:lang w:val="en"/>
          <w:rPrChange w:id="2469" w:author="Donia Jendoubi" w:date="2019-05-21T18:26:00Z">
            <w:rPr>
              <w:rFonts w:asciiTheme="majorBidi" w:hAnsiTheme="majorBidi" w:cstheme="majorBidi"/>
              <w:sz w:val="20"/>
              <w:szCs w:val="20"/>
              <w:lang w:val="en"/>
            </w:rPr>
          </w:rPrChange>
        </w:rPr>
        <w:t xml:space="preserve"> et al., 2008)</w:t>
      </w:r>
      <w:r w:rsidRPr="008E088B">
        <w:rPr>
          <w:rFonts w:ascii="Book Antiqua" w:hAnsi="Book Antiqua" w:cstheme="majorBidi"/>
          <w:sz w:val="20"/>
          <w:szCs w:val="20"/>
          <w:lang w:val="en"/>
          <w:rPrChange w:id="2470"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2471" w:author="Donia Jendoubi" w:date="2019-05-21T18:26:00Z">
            <w:rPr>
              <w:rFonts w:asciiTheme="majorBidi" w:hAnsiTheme="majorBidi" w:cstheme="majorBidi"/>
              <w:sz w:val="20"/>
              <w:szCs w:val="20"/>
              <w:lang w:val="en"/>
            </w:rPr>
          </w:rPrChange>
        </w:rPr>
        <w:t xml:space="preserve">, which concluded that SOC </w:t>
      </w:r>
      <w:ins w:id="2472" w:author="Donia Jendoubi" w:date="2019-05-11T15:23:00Z">
        <w:r w:rsidR="00F5212C" w:rsidRPr="008E088B">
          <w:rPr>
            <w:rFonts w:ascii="Book Antiqua" w:hAnsi="Book Antiqua" w:cstheme="majorBidi"/>
            <w:sz w:val="20"/>
            <w:szCs w:val="20"/>
            <w:lang w:val="en"/>
            <w:rPrChange w:id="2473" w:author="Donia Jendoubi" w:date="2019-05-21T18:26:00Z">
              <w:rPr>
                <w:rFonts w:asciiTheme="majorBidi" w:hAnsiTheme="majorBidi" w:cstheme="majorBidi"/>
                <w:sz w:val="20"/>
                <w:szCs w:val="20"/>
                <w:lang w:val="en"/>
              </w:rPr>
            </w:rPrChange>
          </w:rPr>
          <w:t>contents</w:t>
        </w:r>
      </w:ins>
      <w:del w:id="2474" w:author="Donia Jendoubi" w:date="2019-05-11T15:23:00Z">
        <w:r w:rsidRPr="008E088B" w:rsidDel="00F5212C">
          <w:rPr>
            <w:rFonts w:ascii="Book Antiqua" w:hAnsi="Book Antiqua" w:cstheme="majorBidi"/>
            <w:sz w:val="20"/>
            <w:szCs w:val="20"/>
            <w:lang w:val="en"/>
            <w:rPrChange w:id="2475" w:author="Donia Jendoubi" w:date="2019-05-21T18:26:00Z">
              <w:rPr>
                <w:rFonts w:asciiTheme="majorBidi" w:hAnsiTheme="majorBidi" w:cstheme="majorBidi"/>
                <w:sz w:val="20"/>
                <w:szCs w:val="20"/>
                <w:lang w:val="en"/>
              </w:rPr>
            </w:rPrChange>
          </w:rPr>
          <w:delText>levels</w:delText>
        </w:r>
      </w:del>
      <w:r w:rsidRPr="008E088B">
        <w:rPr>
          <w:rFonts w:ascii="Book Antiqua" w:hAnsi="Book Antiqua" w:cstheme="majorBidi"/>
          <w:sz w:val="20"/>
          <w:szCs w:val="20"/>
          <w:lang w:val="en"/>
          <w:rPrChange w:id="2476" w:author="Donia Jendoubi" w:date="2019-05-21T18:26:00Z">
            <w:rPr>
              <w:rFonts w:asciiTheme="majorBidi" w:hAnsiTheme="majorBidi" w:cstheme="majorBidi"/>
              <w:sz w:val="20"/>
              <w:szCs w:val="20"/>
              <w:lang w:val="en"/>
            </w:rPr>
          </w:rPrChange>
        </w:rPr>
        <w:t xml:space="preserve"> do not exceed 2% in north-western Tunisia, our prediction model falls within this amount with a maximum organic carbon percentage of 1.2%. </w:t>
      </w:r>
      <w:proofErr w:type="gramStart"/>
      <w:r w:rsidRPr="008E088B">
        <w:rPr>
          <w:rFonts w:ascii="Book Antiqua" w:hAnsi="Book Antiqua" w:cstheme="majorBidi"/>
          <w:sz w:val="20"/>
          <w:szCs w:val="20"/>
          <w:lang w:val="en"/>
          <w:rPrChange w:id="2477" w:author="Donia Jendoubi" w:date="2019-05-21T18:26:00Z">
            <w:rPr>
              <w:rFonts w:asciiTheme="majorBidi" w:hAnsiTheme="majorBidi" w:cstheme="majorBidi"/>
              <w:sz w:val="20"/>
              <w:szCs w:val="20"/>
              <w:lang w:val="en"/>
            </w:rPr>
          </w:rPrChange>
        </w:rPr>
        <w:t xml:space="preserve">This state of low OM in soils used for agriculture, compared to forests with little indication of soil degradation, is confirmed by various authors </w:t>
      </w:r>
      <w:r w:rsidRPr="008E088B">
        <w:rPr>
          <w:rFonts w:ascii="Book Antiqua" w:hAnsi="Book Antiqua" w:cstheme="majorBidi"/>
          <w:sz w:val="20"/>
          <w:szCs w:val="20"/>
          <w:lang w:val="en"/>
          <w:rPrChange w:id="2478" w:author="Donia Jendoubi" w:date="2019-05-21T18:26:00Z">
            <w:rPr>
              <w:rFonts w:asciiTheme="majorBidi" w:hAnsiTheme="majorBidi" w:cstheme="majorBidi"/>
              <w:sz w:val="20"/>
              <w:szCs w:val="20"/>
              <w:lang w:val="en"/>
            </w:rPr>
          </w:rPrChange>
        </w:rPr>
        <w:fldChar w:fldCharType="begin">
          <w:fldData xml:space="preserve">PEVuZE5vdGU+PENpdGU+PEF1dGhvcj5BcnJvdWF5czwvQXV0aG9yPjxZZWFyPjE5OTQ8L1llYXI+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</w:fldData>
        </w:fldChar>
      </w:r>
      <w:r w:rsidRPr="008E088B">
        <w:rPr>
          <w:rFonts w:ascii="Book Antiqua" w:hAnsi="Book Antiqua" w:cstheme="majorBidi"/>
          <w:sz w:val="20"/>
          <w:szCs w:val="20"/>
          <w:lang w:val="en"/>
          <w:rPrChange w:id="2479" w:author="Donia Jendoubi" w:date="2019-05-21T18:26:00Z">
            <w:rPr>
              <w:rFonts w:asciiTheme="majorBidi" w:hAnsiTheme="majorBidi" w:cstheme="majorBidi"/>
              <w:sz w:val="20"/>
              <w:szCs w:val="20"/>
              <w:lang w:val="en"/>
            </w:rPr>
          </w:rPrChange>
        </w:rPr>
        <w:instrText xml:space="preserve"> ADDIN EN.CITE </w:instrText>
      </w:r>
      <w:r w:rsidRPr="008E088B">
        <w:rPr>
          <w:rFonts w:ascii="Book Antiqua" w:hAnsi="Book Antiqua" w:cstheme="majorBidi"/>
          <w:sz w:val="20"/>
          <w:szCs w:val="20"/>
          <w:lang w:val="en"/>
          <w:rPrChange w:id="2480" w:author="Donia Jendoubi" w:date="2019-05-21T18:26:00Z">
            <w:rPr>
              <w:rFonts w:asciiTheme="majorBidi" w:hAnsiTheme="majorBidi" w:cstheme="majorBidi"/>
              <w:sz w:val="20"/>
              <w:szCs w:val="20"/>
              <w:lang w:val="en"/>
            </w:rPr>
          </w:rPrChange>
        </w:rPr>
        <w:fldChar w:fldCharType="begin">
          <w:fldData xml:space="preserve">PEVuZE5vdGU+PENpdGU+PEF1dGhvcj5BcnJvdWF5czwvQXV0aG9yPjxZZWFyPjE5OTQ8L1llYXI+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</w:fldData>
        </w:fldChar>
      </w:r>
      <w:r w:rsidRPr="008E088B">
        <w:rPr>
          <w:rFonts w:ascii="Book Antiqua" w:hAnsi="Book Antiqua" w:cstheme="majorBidi"/>
          <w:sz w:val="20"/>
          <w:szCs w:val="20"/>
          <w:lang w:val="en"/>
          <w:rPrChange w:id="2481" w:author="Donia Jendoubi" w:date="2019-05-21T18:26:00Z">
            <w:rPr>
              <w:rFonts w:asciiTheme="majorBidi" w:hAnsiTheme="majorBidi" w:cstheme="majorBidi"/>
              <w:sz w:val="20"/>
              <w:szCs w:val="20"/>
              <w:lang w:val="en"/>
            </w:rPr>
          </w:rPrChange>
        </w:rPr>
        <w:instrText xml:space="preserve"> ADDIN EN.CITE.DATA </w:instrText>
      </w:r>
      <w:r w:rsidRPr="008E088B">
        <w:rPr>
          <w:rFonts w:ascii="Book Antiqua" w:hAnsi="Book Antiqua" w:cstheme="majorBidi"/>
          <w:sz w:val="20"/>
          <w:szCs w:val="20"/>
          <w:lang w:val="en"/>
          <w:rPrChange w:id="2482" w:author="Donia Jendoubi" w:date="2019-05-21T18:26:00Z">
            <w:rPr>
              <w:rFonts w:ascii="Book Antiqua" w:hAnsi="Book Antiqua" w:cstheme="majorBidi"/>
              <w:sz w:val="20"/>
              <w:szCs w:val="20"/>
              <w:lang w:val="en"/>
            </w:rPr>
          </w:rPrChange>
        </w:rPr>
      </w:r>
      <w:r w:rsidRPr="008E088B">
        <w:rPr>
          <w:rFonts w:ascii="Book Antiqua" w:hAnsi="Book Antiqua" w:cstheme="majorBidi"/>
          <w:sz w:val="20"/>
          <w:szCs w:val="20"/>
          <w:lang w:val="en"/>
          <w:rPrChange w:id="2483"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2484" w:author="Donia Jendoubi" w:date="2019-05-21T18:26:00Z">
            <w:rPr>
              <w:rFonts w:ascii="Book Antiqua" w:hAnsi="Book Antiqua" w:cstheme="majorBidi"/>
              <w:sz w:val="20"/>
              <w:szCs w:val="20"/>
              <w:lang w:val="en"/>
            </w:rPr>
          </w:rPrChange>
        </w:rPr>
      </w:r>
      <w:r w:rsidRPr="008E088B">
        <w:rPr>
          <w:rFonts w:ascii="Book Antiqua" w:hAnsi="Book Antiqua" w:cstheme="majorBidi"/>
          <w:sz w:val="20"/>
          <w:szCs w:val="20"/>
          <w:lang w:val="en"/>
          <w:rPrChange w:id="2485"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2486" w:author="Donia Jendoubi" w:date="2019-05-21T18:26:00Z">
            <w:rPr>
              <w:rFonts w:asciiTheme="majorBidi" w:hAnsiTheme="majorBidi" w:cstheme="majorBidi"/>
              <w:sz w:val="20"/>
              <w:szCs w:val="20"/>
              <w:lang w:val="en"/>
            </w:rPr>
          </w:rPrChange>
        </w:rPr>
        <w:t>(Arrouays et al., 1994, Cerri, 1988 and Robert, 2002)</w:t>
      </w:r>
      <w:proofErr w:type="gramEnd"/>
      <w:r w:rsidRPr="008E088B">
        <w:rPr>
          <w:rFonts w:ascii="Book Antiqua" w:hAnsi="Book Antiqua" w:cstheme="majorBidi"/>
          <w:sz w:val="20"/>
          <w:szCs w:val="20"/>
          <w:lang w:val="en"/>
          <w:rPrChange w:id="2487"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2488" w:author="Donia Jendoubi" w:date="2019-05-21T18:26:00Z">
            <w:rPr>
              <w:rFonts w:asciiTheme="majorBidi" w:hAnsiTheme="majorBidi" w:cstheme="majorBidi"/>
              <w:sz w:val="20"/>
              <w:szCs w:val="20"/>
              <w:lang w:val="en"/>
            </w:rPr>
          </w:rPrChange>
        </w:rPr>
        <w:t xml:space="preserve">. These low </w:t>
      </w:r>
      <w:ins w:id="2489" w:author="Donia Jendoubi" w:date="2019-05-11T15:23:00Z">
        <w:r w:rsidR="00F5212C" w:rsidRPr="008E088B">
          <w:rPr>
            <w:rFonts w:ascii="Book Antiqua" w:hAnsi="Book Antiqua" w:cstheme="majorBidi"/>
            <w:sz w:val="20"/>
            <w:szCs w:val="20"/>
            <w:lang w:val="en"/>
            <w:rPrChange w:id="2490" w:author="Donia Jendoubi" w:date="2019-05-21T18:26:00Z">
              <w:rPr>
                <w:rFonts w:asciiTheme="majorBidi" w:hAnsiTheme="majorBidi" w:cstheme="majorBidi"/>
                <w:sz w:val="20"/>
                <w:szCs w:val="20"/>
                <w:lang w:val="en"/>
              </w:rPr>
            </w:rPrChange>
          </w:rPr>
          <w:t>contents</w:t>
        </w:r>
      </w:ins>
      <w:del w:id="2491" w:author="Donia Jendoubi" w:date="2019-05-11T15:23:00Z">
        <w:r w:rsidRPr="008E088B" w:rsidDel="00F5212C">
          <w:rPr>
            <w:rFonts w:ascii="Book Antiqua" w:hAnsi="Book Antiqua" w:cstheme="majorBidi"/>
            <w:sz w:val="20"/>
            <w:szCs w:val="20"/>
            <w:lang w:val="en"/>
            <w:rPrChange w:id="2492" w:author="Donia Jendoubi" w:date="2019-05-21T18:26:00Z">
              <w:rPr>
                <w:rFonts w:asciiTheme="majorBidi" w:hAnsiTheme="majorBidi" w:cstheme="majorBidi"/>
                <w:sz w:val="20"/>
                <w:szCs w:val="20"/>
                <w:lang w:val="en"/>
              </w:rPr>
            </w:rPrChange>
          </w:rPr>
          <w:delText>levels</w:delText>
        </w:r>
      </w:del>
      <w:r w:rsidRPr="008E088B">
        <w:rPr>
          <w:rFonts w:ascii="Book Antiqua" w:hAnsi="Book Antiqua" w:cstheme="majorBidi"/>
          <w:sz w:val="20"/>
          <w:szCs w:val="20"/>
          <w:lang w:val="en"/>
          <w:rPrChange w:id="2493" w:author="Donia Jendoubi" w:date="2019-05-21T18:26:00Z">
            <w:rPr>
              <w:rFonts w:asciiTheme="majorBidi" w:hAnsiTheme="majorBidi" w:cstheme="majorBidi"/>
              <w:sz w:val="20"/>
              <w:szCs w:val="20"/>
              <w:lang w:val="en"/>
            </w:rPr>
          </w:rPrChange>
        </w:rPr>
        <w:t xml:space="preserve"> have negative impacts on the soil structure, which </w:t>
      </w:r>
      <w:proofErr w:type="gramStart"/>
      <w:r w:rsidRPr="008E088B">
        <w:rPr>
          <w:rFonts w:ascii="Book Antiqua" w:hAnsi="Book Antiqua" w:cstheme="majorBidi"/>
          <w:sz w:val="20"/>
          <w:szCs w:val="20"/>
          <w:lang w:val="en"/>
          <w:rPrChange w:id="2494" w:author="Donia Jendoubi" w:date="2019-05-21T18:26:00Z">
            <w:rPr>
              <w:rFonts w:asciiTheme="majorBidi" w:hAnsiTheme="majorBidi" w:cstheme="majorBidi"/>
              <w:sz w:val="20"/>
              <w:szCs w:val="20"/>
              <w:lang w:val="en"/>
            </w:rPr>
          </w:rPrChange>
        </w:rPr>
        <w:t>would be built</w:t>
      </w:r>
      <w:proofErr w:type="gramEnd"/>
      <w:r w:rsidRPr="008E088B">
        <w:rPr>
          <w:rFonts w:ascii="Book Antiqua" w:hAnsi="Book Antiqua" w:cstheme="majorBidi"/>
          <w:sz w:val="20"/>
          <w:szCs w:val="20"/>
          <w:lang w:val="en"/>
          <w:rPrChange w:id="2495" w:author="Donia Jendoubi" w:date="2019-05-21T18:26:00Z">
            <w:rPr>
              <w:rFonts w:asciiTheme="majorBidi" w:hAnsiTheme="majorBidi" w:cstheme="majorBidi"/>
              <w:sz w:val="20"/>
              <w:szCs w:val="20"/>
              <w:lang w:val="en"/>
            </w:rPr>
          </w:rPrChange>
        </w:rPr>
        <w:t xml:space="preserve"> mainly by means of mineral colloids and whose stability is affected, leading to numerous deficiencies in production and susceptibility to degradation factors. Cereal soils may have acquired a balance between SOC inputs and losses, but at a very low equilibrium level, if we compare with forests that still have less decline of SOC and have been protected against erosion, which is the main type of land degradation in the study area </w:t>
      </w:r>
      <w:r w:rsidRPr="008E088B">
        <w:rPr>
          <w:rFonts w:ascii="Book Antiqua" w:hAnsi="Book Antiqua" w:cstheme="majorBidi"/>
          <w:sz w:val="20"/>
          <w:szCs w:val="20"/>
          <w:lang w:val="en"/>
          <w:rPrChange w:id="2496"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2497" w:author="Donia Jendoubi" w:date="2019-05-21T18:26:00Z">
            <w:rPr>
              <w:rFonts w:asciiTheme="majorBidi" w:hAnsiTheme="majorBidi" w:cstheme="majorBidi"/>
              <w:sz w:val="20"/>
              <w:szCs w:val="20"/>
              <w:lang w:val="en"/>
            </w:rPr>
          </w:rPrChange>
        </w:rPr>
        <w:instrText xml:space="preserve"> ADDIN EN.CITE &lt;EndNote&gt;&lt;Cite&gt;&lt;Author&gt;Hassine&lt;/Author&gt;&lt;Year&gt;2008&lt;/Year&gt;&lt;RecNum&gt;176&lt;/RecNum&gt;&lt;DisplayText&gt;(Hassine et al., 2008)&lt;/DisplayText&gt;&lt;record&gt;&lt;rec-number&gt;176&lt;/rec-number&gt;&lt;foreign-keys&gt;&lt;key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EndNote&gt;</w:instrText>
      </w:r>
      <w:r w:rsidRPr="008E088B">
        <w:rPr>
          <w:rFonts w:ascii="Book Antiqua" w:hAnsi="Book Antiqua" w:cstheme="majorBidi"/>
          <w:sz w:val="20"/>
          <w:szCs w:val="20"/>
          <w:lang w:val="en"/>
          <w:rPrChange w:id="2498"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2499" w:author="Donia Jendoubi" w:date="2019-05-21T18:26:00Z">
            <w:rPr>
              <w:rFonts w:asciiTheme="majorBidi" w:hAnsiTheme="majorBidi" w:cstheme="majorBidi"/>
              <w:sz w:val="20"/>
              <w:szCs w:val="20"/>
              <w:lang w:val="en"/>
            </w:rPr>
          </w:rPrChange>
        </w:rPr>
        <w:t>(Hassine et al., 2008)</w:t>
      </w:r>
      <w:r w:rsidRPr="008E088B">
        <w:rPr>
          <w:rFonts w:ascii="Book Antiqua" w:hAnsi="Book Antiqua" w:cstheme="majorBidi"/>
          <w:sz w:val="20"/>
          <w:szCs w:val="20"/>
          <w:lang w:val="en"/>
          <w:rPrChange w:id="2500"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2501" w:author="Donia Jendoubi" w:date="2019-05-21T18:26:00Z">
            <w:rPr>
              <w:rFonts w:asciiTheme="majorBidi" w:hAnsiTheme="majorBidi" w:cstheme="majorBidi"/>
              <w:sz w:val="20"/>
              <w:szCs w:val="20"/>
              <w:lang w:val="en"/>
            </w:rPr>
          </w:rPrChange>
        </w:rPr>
        <w:t>.</w:t>
      </w:r>
    </w:p>
    <w:p w:rsidR="004C682F" w:rsidRPr="008E088B" w:rsidRDefault="004C682F" w:rsidP="008E088B">
      <w:pPr>
        <w:jc w:val="both"/>
        <w:rPr>
          <w:rFonts w:ascii="Book Antiqua" w:hAnsi="Book Antiqua" w:cstheme="majorBidi"/>
          <w:sz w:val="20"/>
          <w:szCs w:val="20"/>
          <w:lang w:val="en"/>
          <w:rPrChange w:id="2502"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503" w:author="Donia Jendoubi" w:date="2019-05-21T18:26:00Z">
            <w:rPr>
              <w:rFonts w:asciiTheme="majorBidi" w:hAnsiTheme="majorBidi" w:cstheme="majorBidi"/>
              <w:sz w:val="20"/>
              <w:szCs w:val="20"/>
              <w:lang w:val="en"/>
            </w:rPr>
          </w:rPrChange>
        </w:rPr>
        <w:t>Previous studies show that SOC can play a</w:t>
      </w:r>
      <w:del w:id="2504" w:author="Donia Jendoubi" w:date="2019-05-21T10:30:00Z">
        <w:r w:rsidRPr="008E088B" w:rsidDel="003D2C63">
          <w:rPr>
            <w:rFonts w:ascii="Book Antiqua" w:hAnsi="Book Antiqua" w:cstheme="majorBidi"/>
            <w:sz w:val="20"/>
            <w:szCs w:val="20"/>
            <w:lang w:val="en"/>
            <w:rPrChange w:id="2505" w:author="Donia Jendoubi" w:date="2019-05-21T18:26:00Z">
              <w:rPr>
                <w:rFonts w:asciiTheme="majorBidi" w:hAnsiTheme="majorBidi" w:cstheme="majorBidi"/>
                <w:sz w:val="20"/>
                <w:szCs w:val="20"/>
                <w:lang w:val="en"/>
              </w:rPr>
            </w:rPrChange>
          </w:rPr>
          <w:delText>n</w:delText>
        </w:r>
      </w:del>
      <w:r w:rsidRPr="008E088B">
        <w:rPr>
          <w:rFonts w:ascii="Book Antiqua" w:hAnsi="Book Antiqua" w:cstheme="majorBidi"/>
          <w:sz w:val="20"/>
          <w:szCs w:val="20"/>
          <w:lang w:val="en"/>
          <w:rPrChange w:id="2506" w:author="Donia Jendoubi" w:date="2019-05-21T18:26:00Z">
            <w:rPr>
              <w:rFonts w:asciiTheme="majorBidi" w:hAnsiTheme="majorBidi" w:cstheme="majorBidi"/>
              <w:sz w:val="20"/>
              <w:szCs w:val="20"/>
              <w:lang w:val="en"/>
            </w:rPr>
          </w:rPrChange>
        </w:rPr>
        <w:t xml:space="preserve"> </w:t>
      </w:r>
      <w:r w:rsidR="00784129" w:rsidRPr="008E088B">
        <w:rPr>
          <w:rFonts w:ascii="Book Antiqua" w:hAnsi="Book Antiqua" w:cstheme="majorBidi"/>
          <w:sz w:val="20"/>
          <w:szCs w:val="20"/>
          <w:lang w:val="en"/>
          <w:rPrChange w:id="2507" w:author="Donia Jendoubi" w:date="2019-05-21T18:26:00Z">
            <w:rPr>
              <w:rFonts w:asciiTheme="majorBidi" w:hAnsiTheme="majorBidi" w:cstheme="majorBidi"/>
              <w:sz w:val="20"/>
              <w:szCs w:val="20"/>
              <w:lang w:val="en"/>
            </w:rPr>
          </w:rPrChange>
        </w:rPr>
        <w:t>significant</w:t>
      </w:r>
      <w:r w:rsidRPr="008E088B">
        <w:rPr>
          <w:rFonts w:ascii="Book Antiqua" w:hAnsi="Book Antiqua" w:cstheme="majorBidi"/>
          <w:sz w:val="20"/>
          <w:szCs w:val="20"/>
          <w:lang w:val="en"/>
          <w:rPrChange w:id="2508" w:author="Donia Jendoubi" w:date="2019-05-21T18:26:00Z">
            <w:rPr>
              <w:rFonts w:asciiTheme="majorBidi" w:hAnsiTheme="majorBidi" w:cstheme="majorBidi"/>
              <w:sz w:val="20"/>
              <w:szCs w:val="20"/>
              <w:lang w:val="en"/>
            </w:rPr>
          </w:rPrChange>
        </w:rPr>
        <w:t xml:space="preserve"> role in monitoring soil quality </w:t>
      </w:r>
      <w:r w:rsidR="00DB773C" w:rsidRPr="008E088B">
        <w:rPr>
          <w:rFonts w:ascii="Book Antiqua" w:hAnsi="Book Antiqua" w:cstheme="majorBidi"/>
          <w:sz w:val="20"/>
          <w:szCs w:val="20"/>
          <w:lang w:val="en"/>
          <w:rPrChange w:id="2509" w:author="Donia Jendoubi" w:date="2019-05-21T18:26:00Z">
            <w:rPr>
              <w:rFonts w:asciiTheme="majorBidi" w:hAnsiTheme="majorBidi" w:cstheme="majorBidi"/>
              <w:sz w:val="20"/>
              <w:szCs w:val="20"/>
              <w:lang w:val="en"/>
            </w:rPr>
          </w:rPrChange>
        </w:rPr>
        <w:t>related</w:t>
      </w:r>
      <w:r w:rsidRPr="008E088B">
        <w:rPr>
          <w:rFonts w:ascii="Book Antiqua" w:hAnsi="Book Antiqua" w:cstheme="majorBidi"/>
          <w:sz w:val="20"/>
          <w:szCs w:val="20"/>
          <w:lang w:val="en"/>
          <w:rPrChange w:id="2510" w:author="Donia Jendoubi" w:date="2019-05-21T18:26:00Z">
            <w:rPr>
              <w:rFonts w:asciiTheme="majorBidi" w:hAnsiTheme="majorBidi" w:cstheme="majorBidi"/>
              <w:sz w:val="20"/>
              <w:szCs w:val="20"/>
              <w:lang w:val="en"/>
            </w:rPr>
          </w:rPrChange>
        </w:rPr>
        <w:t xml:space="preserve"> to land use and reduction of soil degradation</w:t>
      </w:r>
      <w:r w:rsidRPr="008E088B" w:rsidDel="000C09A9">
        <w:rPr>
          <w:rFonts w:ascii="Book Antiqua" w:hAnsi="Book Antiqua" w:cstheme="majorBidi"/>
          <w:sz w:val="20"/>
          <w:szCs w:val="20"/>
          <w:lang w:val="en"/>
          <w:rPrChange w:id="2511"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2512" w:author="Donia Jendoubi" w:date="2019-05-21T18:26:00Z">
            <w:rPr>
              <w:rFonts w:asciiTheme="majorBidi" w:hAnsiTheme="majorBidi" w:cstheme="majorBidi"/>
              <w:sz w:val="20"/>
              <w:szCs w:val="20"/>
              <w:lang w:val="en"/>
            </w:rPr>
          </w:rPrChange>
        </w:rPr>
        <w:t xml:space="preserve">(Shukla et al., 2006 and </w:t>
      </w:r>
      <w:r w:rsidRPr="008E088B">
        <w:rPr>
          <w:rFonts w:ascii="Book Antiqua" w:hAnsi="Book Antiqua" w:cstheme="majorBidi"/>
          <w:sz w:val="20"/>
          <w:szCs w:val="20"/>
          <w:lang w:val="en"/>
          <w:rPrChange w:id="2513"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2514" w:author="Donia Jendoubi" w:date="2019-05-21T18:26:00Z">
            <w:rPr>
              <w:rFonts w:asciiTheme="majorBidi" w:hAnsiTheme="majorBidi" w:cstheme="majorBidi"/>
              <w:sz w:val="20"/>
              <w:szCs w:val="20"/>
              <w:lang w:val="en"/>
            </w:rPr>
          </w:rPrChange>
        </w:rPr>
        <w:instrText xml:space="preserve"> ADDIN EN.CITE &lt;EndNote&gt;&lt;Cite&gt;&lt;Author&gt;Hassine&lt;/Author&gt;&lt;Year&gt;2008&lt;/Year&gt;&lt;RecNum&gt;176&lt;/RecNum&gt;&lt;DisplayText&gt;(Hassine et al., 2008)&lt;/DisplayText&gt;&lt;record&gt;&lt;rec-number&gt;176&lt;/rec-number&gt;&lt;foreign-keys&gt;&lt;key app="EN" db-id="sstevav21redwreppryvzv2dse02drr0wpws" timestamp="1536743260"&gt;176&lt;/key&gt;&lt;/foreign-keys&gt;&lt;ref-type name="Journal Article"&gt;17&lt;/ref-type&gt;&lt;contributors&gt;&lt;authors&gt;&lt;author&gt;Hassine, H. Ben&lt;/author&gt;&lt;author&gt;Aloui, T&lt;/author&gt;&lt;author&gt;Gallali, T&lt;/author&gt;&lt;author&gt;Bouzid, T&lt;/author&gt;&lt;author&gt;El Amri, S&lt;/author&gt;&lt;author&gt;HASSEN, RBEN&lt;/author&gt;&lt;/authors&gt;&lt;/contributors&gt;&lt;titles&gt;&lt;title&gt;Évaluation quantitative et rôles de la matière organique dans les sols cultivés en zones subhumides et semi-arides méditerranéennes de la Tunisie&lt;/title&gt;&lt;secondary-title&gt;Agrosolutions&lt;/secondary-title&gt;&lt;/titles&gt;&lt;periodical&gt;&lt;full-title&gt;Agrosolutions&lt;/full-title&gt;&lt;/periodical&gt;&lt;pages&gt;4-14&lt;/pages&gt;&lt;volume&gt;19&lt;/volume&gt;&lt;dates&gt;&lt;year&gt;2008&lt;/year&gt;&lt;/dates&gt;&lt;urls&gt;&lt;/urls&gt;&lt;/record&gt;&lt;/Cite&gt;&lt;/EndNote&gt;</w:instrText>
      </w:r>
      <w:r w:rsidRPr="008E088B">
        <w:rPr>
          <w:rFonts w:ascii="Book Antiqua" w:hAnsi="Book Antiqua" w:cstheme="majorBidi"/>
          <w:sz w:val="20"/>
          <w:szCs w:val="20"/>
          <w:lang w:val="en"/>
          <w:rPrChange w:id="2515"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2516" w:author="Donia Jendoubi" w:date="2019-05-21T18:26:00Z">
            <w:rPr>
              <w:rFonts w:asciiTheme="majorBidi" w:hAnsiTheme="majorBidi" w:cstheme="majorBidi"/>
              <w:sz w:val="20"/>
              <w:szCs w:val="20"/>
              <w:lang w:val="en"/>
            </w:rPr>
          </w:rPrChange>
        </w:rPr>
        <w:t>Hassine et al., 2008</w:t>
      </w:r>
      <w:r w:rsidRPr="008E088B">
        <w:rPr>
          <w:rFonts w:ascii="Book Antiqua" w:hAnsi="Book Antiqua" w:cstheme="majorBidi"/>
          <w:sz w:val="20"/>
          <w:szCs w:val="20"/>
          <w:lang w:val="en"/>
          <w:rPrChange w:id="2517"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2518" w:author="Donia Jendoubi" w:date="2019-05-21T18:26:00Z">
            <w:rPr>
              <w:rFonts w:asciiTheme="majorBidi" w:hAnsiTheme="majorBidi" w:cstheme="majorBidi"/>
              <w:sz w:val="20"/>
              <w:szCs w:val="20"/>
              <w:lang w:val="en"/>
            </w:rPr>
          </w:rPrChange>
        </w:rPr>
        <w:t xml:space="preserve">). We thus </w:t>
      </w:r>
      <w:del w:id="2519" w:author="Donia Jendoubi" w:date="2019-05-20T19:02:00Z">
        <w:r w:rsidRPr="008E088B" w:rsidDel="00EE48D7">
          <w:rPr>
            <w:rFonts w:ascii="Book Antiqua" w:hAnsi="Book Antiqua" w:cstheme="majorBidi"/>
            <w:sz w:val="20"/>
            <w:szCs w:val="20"/>
            <w:lang w:val="en"/>
            <w:rPrChange w:id="2520" w:author="Donia Jendoubi" w:date="2019-05-21T18:26:00Z">
              <w:rPr>
                <w:rFonts w:asciiTheme="majorBidi" w:hAnsiTheme="majorBidi" w:cstheme="majorBidi"/>
                <w:sz w:val="20"/>
                <w:szCs w:val="20"/>
                <w:lang w:val="en"/>
              </w:rPr>
            </w:rPrChange>
          </w:rPr>
          <w:delText>focussed</w:delText>
        </w:r>
      </w:del>
      <w:ins w:id="2521" w:author="Donia Jendoubi" w:date="2019-05-20T19:02:00Z">
        <w:r w:rsidR="00EE48D7" w:rsidRPr="008E088B">
          <w:rPr>
            <w:rFonts w:ascii="Book Antiqua" w:hAnsi="Book Antiqua" w:cstheme="majorBidi"/>
            <w:sz w:val="20"/>
            <w:szCs w:val="20"/>
            <w:lang w:val="en"/>
            <w:rPrChange w:id="2522" w:author="Donia Jendoubi" w:date="2019-05-21T18:26:00Z">
              <w:rPr>
                <w:rFonts w:asciiTheme="majorBidi" w:hAnsiTheme="majorBidi" w:cstheme="majorBidi"/>
                <w:sz w:val="20"/>
                <w:szCs w:val="20"/>
                <w:lang w:val="en"/>
              </w:rPr>
            </w:rPrChange>
          </w:rPr>
          <w:t>focused</w:t>
        </w:r>
      </w:ins>
      <w:r w:rsidRPr="008E088B">
        <w:rPr>
          <w:rFonts w:ascii="Book Antiqua" w:hAnsi="Book Antiqua" w:cstheme="majorBidi"/>
          <w:sz w:val="20"/>
          <w:szCs w:val="20"/>
          <w:lang w:val="en"/>
          <w:rPrChange w:id="2523" w:author="Donia Jendoubi" w:date="2019-05-21T18:26:00Z">
            <w:rPr>
              <w:rFonts w:asciiTheme="majorBidi" w:hAnsiTheme="majorBidi" w:cstheme="majorBidi"/>
              <w:sz w:val="20"/>
              <w:szCs w:val="20"/>
              <w:lang w:val="en"/>
            </w:rPr>
          </w:rPrChange>
        </w:rPr>
        <w:t xml:space="preserve"> on the SOC content, which we calibrated</w:t>
      </w:r>
      <w:ins w:id="2524" w:author="Donia Jendoubi" w:date="2019-05-21T10:31:00Z">
        <w:r w:rsidR="003D2C63" w:rsidRPr="008E088B">
          <w:rPr>
            <w:rFonts w:ascii="Book Antiqua" w:hAnsi="Book Antiqua" w:cstheme="majorBidi"/>
            <w:sz w:val="20"/>
            <w:szCs w:val="20"/>
            <w:lang w:val="en"/>
            <w:rPrChange w:id="2525" w:author="Donia Jendoubi" w:date="2019-05-21T18:26:00Z">
              <w:rPr>
                <w:rFonts w:asciiTheme="majorBidi" w:hAnsiTheme="majorBidi" w:cstheme="majorBidi"/>
                <w:sz w:val="20"/>
                <w:szCs w:val="20"/>
                <w:lang w:val="en"/>
              </w:rPr>
            </w:rPrChange>
          </w:rPr>
          <w:t xml:space="preserve"> </w:t>
        </w:r>
      </w:ins>
      <w:del w:id="2526" w:author="Donia Jendoubi" w:date="2019-05-21T10:30:00Z">
        <w:r w:rsidRPr="008E088B" w:rsidDel="003D2C63">
          <w:rPr>
            <w:rFonts w:ascii="Book Antiqua" w:hAnsi="Book Antiqua" w:cstheme="majorBidi"/>
            <w:sz w:val="20"/>
            <w:szCs w:val="20"/>
            <w:lang w:val="en"/>
            <w:rPrChange w:id="2527" w:author="Donia Jendoubi" w:date="2019-05-21T18:26:00Z">
              <w:rPr>
                <w:rFonts w:asciiTheme="majorBidi" w:hAnsiTheme="majorBidi" w:cstheme="majorBidi"/>
                <w:sz w:val="20"/>
                <w:szCs w:val="20"/>
                <w:lang w:val="en"/>
              </w:rPr>
            </w:rPrChange>
          </w:rPr>
          <w:delText xml:space="preserve"> to</w:delText>
        </w:r>
      </w:del>
      <w:ins w:id="2528" w:author="Donia Jendoubi" w:date="2019-05-21T10:30:00Z">
        <w:r w:rsidR="003D2C63" w:rsidRPr="008E088B">
          <w:rPr>
            <w:rFonts w:ascii="Book Antiqua" w:hAnsi="Book Antiqua" w:cstheme="majorBidi"/>
            <w:sz w:val="20"/>
            <w:szCs w:val="20"/>
            <w:lang w:val="en"/>
            <w:rPrChange w:id="2529" w:author="Donia Jendoubi" w:date="2019-05-21T18:26:00Z">
              <w:rPr>
                <w:rFonts w:asciiTheme="majorBidi" w:hAnsiTheme="majorBidi" w:cstheme="majorBidi"/>
                <w:sz w:val="20"/>
                <w:szCs w:val="20"/>
                <w:lang w:val="en"/>
              </w:rPr>
            </w:rPrChange>
          </w:rPr>
          <w:t>from</w:t>
        </w:r>
      </w:ins>
      <w:r w:rsidRPr="008E088B">
        <w:rPr>
          <w:rFonts w:ascii="Book Antiqua" w:hAnsi="Book Antiqua" w:cstheme="majorBidi"/>
          <w:sz w:val="20"/>
          <w:szCs w:val="20"/>
          <w:lang w:val="en"/>
          <w:rPrChange w:id="2530" w:author="Donia Jendoubi" w:date="2019-05-21T18:26:00Z">
            <w:rPr>
              <w:rFonts w:asciiTheme="majorBidi" w:hAnsiTheme="majorBidi" w:cstheme="majorBidi"/>
              <w:sz w:val="20"/>
              <w:szCs w:val="20"/>
              <w:lang w:val="en"/>
            </w:rPr>
          </w:rPrChange>
        </w:rPr>
        <w:t xml:space="preserve"> soil reflectance spectra. Chemical analysis of SOC made it possible to calibrate and validate a model using soil spectra to predict a wider range of soil samples. </w:t>
      </w:r>
      <w:del w:id="2531" w:author="Donia Jendoubi" w:date="2019-05-20T19:02:00Z">
        <w:r w:rsidRPr="008E088B" w:rsidDel="00EE48D7">
          <w:rPr>
            <w:rFonts w:ascii="Book Antiqua" w:hAnsi="Book Antiqua" w:cstheme="majorBidi"/>
            <w:sz w:val="20"/>
            <w:szCs w:val="20"/>
            <w:lang w:val="en"/>
            <w:rPrChange w:id="2532" w:author="Donia Jendoubi" w:date="2019-05-21T18:26:00Z">
              <w:rPr>
                <w:rFonts w:asciiTheme="majorBidi" w:hAnsiTheme="majorBidi" w:cstheme="majorBidi"/>
                <w:sz w:val="20"/>
                <w:szCs w:val="20"/>
                <w:lang w:val="en"/>
              </w:rPr>
            </w:rPrChange>
          </w:rPr>
          <w:delText xml:space="preserve">We established a </w:delText>
        </w:r>
      </w:del>
      <w:ins w:id="2533" w:author="Donia Jendoubi" w:date="2019-05-20T19:02:00Z">
        <w:r w:rsidR="00EE48D7" w:rsidRPr="008E088B">
          <w:rPr>
            <w:rFonts w:ascii="Book Antiqua" w:hAnsi="Book Antiqua" w:cstheme="majorBidi"/>
            <w:sz w:val="20"/>
            <w:szCs w:val="20"/>
            <w:lang w:val="en"/>
            <w:rPrChange w:id="2534" w:author="Donia Jendoubi" w:date="2019-05-21T18:26:00Z">
              <w:rPr>
                <w:rFonts w:asciiTheme="majorBidi" w:hAnsiTheme="majorBidi" w:cstheme="majorBidi"/>
                <w:sz w:val="20"/>
                <w:szCs w:val="20"/>
                <w:lang w:val="en"/>
              </w:rPr>
            </w:rPrChange>
          </w:rPr>
          <w:t xml:space="preserve">The </w:t>
        </w:r>
      </w:ins>
      <w:r w:rsidRPr="008E088B">
        <w:rPr>
          <w:rFonts w:ascii="Book Antiqua" w:hAnsi="Book Antiqua" w:cstheme="majorBidi"/>
          <w:sz w:val="20"/>
          <w:szCs w:val="20"/>
          <w:lang w:val="en"/>
          <w:rPrChange w:id="2535" w:author="Donia Jendoubi" w:date="2019-05-21T18:26:00Z">
            <w:rPr>
              <w:rFonts w:asciiTheme="majorBidi" w:hAnsiTheme="majorBidi" w:cstheme="majorBidi"/>
              <w:sz w:val="20"/>
              <w:szCs w:val="20"/>
              <w:lang w:val="en"/>
            </w:rPr>
          </w:rPrChange>
        </w:rPr>
        <w:t xml:space="preserve">soil spectral library for 1440 soil samples to investigate SOC under the various combinations of land use, </w:t>
      </w:r>
      <w:del w:id="2536" w:author="Donia Jendoubi" w:date="2019-05-21T10:31:00Z">
        <w:r w:rsidRPr="008E088B" w:rsidDel="003D2C63">
          <w:rPr>
            <w:rFonts w:ascii="Book Antiqua" w:hAnsi="Book Antiqua" w:cstheme="majorBidi"/>
            <w:sz w:val="20"/>
            <w:szCs w:val="20"/>
            <w:lang w:val="en"/>
            <w:rPrChange w:id="2537" w:author="Donia Jendoubi" w:date="2019-05-21T18:26:00Z">
              <w:rPr>
                <w:rFonts w:asciiTheme="majorBidi" w:hAnsiTheme="majorBidi" w:cstheme="majorBidi"/>
                <w:sz w:val="20"/>
                <w:szCs w:val="20"/>
                <w:lang w:val="en"/>
              </w:rPr>
            </w:rPrChange>
          </w:rPr>
          <w:delText xml:space="preserve">soils, </w:delText>
        </w:r>
      </w:del>
      <w:r w:rsidRPr="008E088B">
        <w:rPr>
          <w:rFonts w:ascii="Book Antiqua" w:hAnsi="Book Antiqua" w:cstheme="majorBidi"/>
          <w:sz w:val="20"/>
          <w:szCs w:val="20"/>
          <w:lang w:val="en"/>
          <w:rPrChange w:id="2538" w:author="Donia Jendoubi" w:date="2019-05-21T18:26:00Z">
            <w:rPr>
              <w:rFonts w:asciiTheme="majorBidi" w:hAnsiTheme="majorBidi" w:cstheme="majorBidi"/>
              <w:sz w:val="20"/>
              <w:szCs w:val="20"/>
              <w:lang w:val="en"/>
            </w:rPr>
          </w:rPrChange>
        </w:rPr>
        <w:t>slopes, and aspects</w:t>
      </w:r>
      <w:ins w:id="2539" w:author="Donia Jendoubi" w:date="2019-05-21T10:31:00Z">
        <w:r w:rsidR="003D2C63" w:rsidRPr="008E088B">
          <w:rPr>
            <w:rFonts w:ascii="Book Antiqua" w:hAnsi="Book Antiqua" w:cstheme="majorBidi"/>
            <w:sz w:val="20"/>
            <w:szCs w:val="20"/>
            <w:lang w:val="en"/>
            <w:rPrChange w:id="2540" w:author="Donia Jendoubi" w:date="2019-05-21T18:26:00Z">
              <w:rPr>
                <w:rFonts w:asciiTheme="majorBidi" w:hAnsiTheme="majorBidi" w:cstheme="majorBidi"/>
                <w:sz w:val="20"/>
                <w:szCs w:val="20"/>
                <w:lang w:val="en"/>
              </w:rPr>
            </w:rPrChange>
          </w:rPr>
          <w:t>.</w:t>
        </w:r>
      </w:ins>
      <w:r w:rsidRPr="008E088B">
        <w:rPr>
          <w:rFonts w:ascii="Book Antiqua" w:hAnsi="Book Antiqua" w:cstheme="majorBidi"/>
          <w:sz w:val="20"/>
          <w:szCs w:val="20"/>
          <w:lang w:val="en"/>
          <w:rPrChange w:id="2541" w:author="Donia Jendoubi" w:date="2019-05-21T18:26:00Z">
            <w:rPr>
              <w:rFonts w:asciiTheme="majorBidi" w:hAnsiTheme="majorBidi" w:cstheme="majorBidi"/>
              <w:sz w:val="20"/>
              <w:szCs w:val="20"/>
              <w:lang w:val="en"/>
            </w:rPr>
          </w:rPrChange>
        </w:rPr>
        <w:t xml:space="preserve"> </w:t>
      </w:r>
      <w:ins w:id="2542" w:author="Donia Jendoubi" w:date="2019-05-21T10:32:00Z">
        <w:r w:rsidR="003D2C63" w:rsidRPr="008E088B">
          <w:rPr>
            <w:rFonts w:ascii="Book Antiqua" w:hAnsi="Book Antiqua" w:cstheme="majorBidi"/>
            <w:sz w:val="20"/>
            <w:szCs w:val="20"/>
            <w:lang w:val="en"/>
            <w:rPrChange w:id="2543" w:author="Donia Jendoubi" w:date="2019-05-21T18:26:00Z">
              <w:rPr>
                <w:rFonts w:asciiTheme="majorBidi" w:hAnsiTheme="majorBidi" w:cstheme="majorBidi"/>
                <w:sz w:val="20"/>
                <w:szCs w:val="20"/>
                <w:lang w:val="en"/>
              </w:rPr>
            </w:rPrChange>
          </w:rPr>
          <w:t xml:space="preserve">The soil spectral library </w:t>
        </w:r>
      </w:ins>
      <w:ins w:id="2544" w:author="Donia Jendoubi" w:date="2019-05-20T19:03:00Z">
        <w:r w:rsidR="00EE48D7" w:rsidRPr="008E088B">
          <w:rPr>
            <w:rFonts w:ascii="Book Antiqua" w:hAnsi="Book Antiqua" w:cstheme="majorBidi"/>
            <w:sz w:val="20"/>
            <w:szCs w:val="20"/>
            <w:lang w:val="en"/>
            <w:rPrChange w:id="2545" w:author="Donia Jendoubi" w:date="2019-05-21T18:26:00Z">
              <w:rPr>
                <w:rFonts w:asciiTheme="majorBidi" w:hAnsiTheme="majorBidi" w:cstheme="majorBidi"/>
                <w:sz w:val="20"/>
                <w:szCs w:val="20"/>
                <w:lang w:val="en"/>
              </w:rPr>
            </w:rPrChange>
          </w:rPr>
          <w:t>was feasible to gain some interpretation</w:t>
        </w:r>
      </w:ins>
      <w:ins w:id="2546" w:author="Donia Jendoubi" w:date="2019-05-21T13:28:00Z">
        <w:r w:rsidR="00934DC0" w:rsidRPr="008E088B">
          <w:rPr>
            <w:rFonts w:ascii="Book Antiqua" w:hAnsi="Book Antiqua" w:cstheme="majorBidi"/>
            <w:sz w:val="20"/>
            <w:szCs w:val="20"/>
            <w:lang w:val="en"/>
            <w:rPrChange w:id="2547" w:author="Donia Jendoubi" w:date="2019-05-21T18:26:00Z">
              <w:rPr>
                <w:rFonts w:asciiTheme="majorBidi" w:hAnsiTheme="majorBidi" w:cstheme="majorBidi"/>
                <w:sz w:val="20"/>
                <w:szCs w:val="20"/>
                <w:lang w:val="en"/>
              </w:rPr>
            </w:rPrChange>
          </w:rPr>
          <w:t>s</w:t>
        </w:r>
      </w:ins>
      <w:ins w:id="2548" w:author="Donia Jendoubi" w:date="2019-05-20T19:03:00Z">
        <w:r w:rsidR="00EE48D7" w:rsidRPr="008E088B">
          <w:rPr>
            <w:rFonts w:ascii="Book Antiqua" w:hAnsi="Book Antiqua" w:cstheme="majorBidi"/>
            <w:sz w:val="20"/>
            <w:szCs w:val="20"/>
            <w:lang w:val="en"/>
            <w:rPrChange w:id="2549" w:author="Donia Jendoubi" w:date="2019-05-21T18:26:00Z">
              <w:rPr>
                <w:rFonts w:asciiTheme="majorBidi" w:hAnsiTheme="majorBidi" w:cstheme="majorBidi"/>
                <w:sz w:val="20"/>
                <w:szCs w:val="20"/>
                <w:lang w:val="en"/>
              </w:rPr>
            </w:rPrChange>
          </w:rPr>
          <w:t xml:space="preserve"> and assess t</w:t>
        </w:r>
      </w:ins>
      <w:ins w:id="2550" w:author="Donia Jendoubi" w:date="2019-05-21T10:31:00Z">
        <w:r w:rsidR="003D2C63" w:rsidRPr="008E088B">
          <w:rPr>
            <w:rFonts w:ascii="Book Antiqua" w:hAnsi="Book Antiqua" w:cstheme="majorBidi"/>
            <w:sz w:val="20"/>
            <w:szCs w:val="20"/>
            <w:lang w:val="en"/>
            <w:rPrChange w:id="2551" w:author="Donia Jendoubi" w:date="2019-05-21T18:26:00Z">
              <w:rPr>
                <w:rFonts w:asciiTheme="majorBidi" w:hAnsiTheme="majorBidi" w:cstheme="majorBidi"/>
                <w:sz w:val="20"/>
                <w:szCs w:val="20"/>
                <w:lang w:val="en"/>
              </w:rPr>
            </w:rPrChange>
          </w:rPr>
          <w:t>h</w:t>
        </w:r>
      </w:ins>
      <w:ins w:id="2552" w:author="Donia Jendoubi" w:date="2019-05-20T19:03:00Z">
        <w:r w:rsidR="00EE48D7" w:rsidRPr="008E088B">
          <w:rPr>
            <w:rFonts w:ascii="Book Antiqua" w:hAnsi="Book Antiqua" w:cstheme="majorBidi"/>
            <w:sz w:val="20"/>
            <w:szCs w:val="20"/>
            <w:lang w:val="en"/>
            <w:rPrChange w:id="2553" w:author="Donia Jendoubi" w:date="2019-05-21T18:26:00Z">
              <w:rPr>
                <w:rFonts w:asciiTheme="majorBidi" w:hAnsiTheme="majorBidi" w:cstheme="majorBidi"/>
                <w:sz w:val="20"/>
                <w:szCs w:val="20"/>
                <w:lang w:val="en"/>
              </w:rPr>
            </w:rPrChange>
          </w:rPr>
          <w:t xml:space="preserve">e SOC variation </w:t>
        </w:r>
      </w:ins>
      <w:r w:rsidRPr="008E088B">
        <w:rPr>
          <w:rFonts w:ascii="Book Antiqua" w:hAnsi="Book Antiqua" w:cstheme="majorBidi"/>
          <w:sz w:val="20"/>
          <w:szCs w:val="20"/>
          <w:lang w:val="en"/>
          <w:rPrChange w:id="2554" w:author="Donia Jendoubi" w:date="2019-05-21T18:26:00Z">
            <w:rPr>
              <w:rFonts w:asciiTheme="majorBidi" w:hAnsiTheme="majorBidi" w:cstheme="majorBidi"/>
              <w:sz w:val="20"/>
              <w:szCs w:val="20"/>
              <w:lang w:val="en"/>
            </w:rPr>
          </w:rPrChange>
        </w:rPr>
        <w:t>in the study area</w:t>
      </w:r>
      <w:ins w:id="2555" w:author="Donia Jendoubi" w:date="2019-05-21T13:28:00Z">
        <w:r w:rsidR="00934DC0" w:rsidRPr="008E088B">
          <w:rPr>
            <w:rFonts w:ascii="Book Antiqua" w:hAnsi="Book Antiqua" w:cstheme="majorBidi"/>
            <w:sz w:val="20"/>
            <w:szCs w:val="20"/>
            <w:lang w:val="en"/>
            <w:rPrChange w:id="2556" w:author="Donia Jendoubi" w:date="2019-05-21T18:26:00Z">
              <w:rPr>
                <w:rFonts w:asciiTheme="majorBidi" w:hAnsiTheme="majorBidi" w:cstheme="majorBidi"/>
                <w:sz w:val="20"/>
                <w:szCs w:val="20"/>
                <w:lang w:val="en"/>
              </w:rPr>
            </w:rPrChange>
          </w:rPr>
          <w:t xml:space="preserve"> and therefore, to generate some recommendations for land use planners</w:t>
        </w:r>
      </w:ins>
      <w:r w:rsidRPr="008E088B">
        <w:rPr>
          <w:rFonts w:ascii="Book Antiqua" w:hAnsi="Book Antiqua" w:cstheme="majorBidi"/>
          <w:sz w:val="20"/>
          <w:szCs w:val="20"/>
          <w:lang w:val="en"/>
          <w:rPrChange w:id="2557" w:author="Donia Jendoubi" w:date="2019-05-21T18:26:00Z">
            <w:rPr>
              <w:rFonts w:asciiTheme="majorBidi" w:hAnsiTheme="majorBidi" w:cstheme="majorBidi"/>
              <w:sz w:val="20"/>
              <w:szCs w:val="20"/>
              <w:lang w:val="en"/>
            </w:rPr>
          </w:rPrChange>
        </w:rPr>
        <w:t xml:space="preserve">. </w:t>
      </w:r>
    </w:p>
    <w:p w:rsidR="004C682F" w:rsidRPr="008E088B" w:rsidDel="00EE48D7" w:rsidRDefault="004C682F">
      <w:pPr>
        <w:jc w:val="both"/>
        <w:rPr>
          <w:del w:id="2558" w:author="Donia Jendoubi" w:date="2019-05-20T19:04:00Z"/>
          <w:rFonts w:ascii="Book Antiqua" w:hAnsi="Book Antiqua" w:cstheme="majorBidi"/>
          <w:sz w:val="20"/>
          <w:szCs w:val="20"/>
          <w:lang w:val="en"/>
          <w:rPrChange w:id="2559" w:author="Donia Jendoubi" w:date="2019-05-21T18:26:00Z">
            <w:rPr>
              <w:del w:id="2560" w:author="Donia Jendoubi" w:date="2019-05-20T19:04:00Z"/>
              <w:rFonts w:asciiTheme="majorBidi" w:hAnsiTheme="majorBidi" w:cstheme="majorBidi"/>
              <w:sz w:val="20"/>
              <w:szCs w:val="20"/>
              <w:lang w:val="en"/>
            </w:rPr>
          </w:rPrChange>
        </w:rPr>
      </w:pPr>
      <w:del w:id="2561" w:author="Donia Jendoubi" w:date="2019-05-20T19:04:00Z">
        <w:r w:rsidRPr="008E088B" w:rsidDel="00EE48D7">
          <w:rPr>
            <w:rFonts w:ascii="Book Antiqua" w:hAnsi="Book Antiqua" w:cstheme="majorBidi"/>
            <w:sz w:val="20"/>
            <w:szCs w:val="20"/>
            <w:lang w:val="en"/>
            <w:rPrChange w:id="2562" w:author="Donia Jendoubi" w:date="2019-05-21T18:26:00Z">
              <w:rPr>
                <w:rFonts w:asciiTheme="majorBidi" w:hAnsiTheme="majorBidi" w:cstheme="majorBidi"/>
                <w:sz w:val="20"/>
                <w:szCs w:val="20"/>
                <w:lang w:val="en"/>
              </w:rPr>
            </w:rPrChange>
          </w:rPr>
          <w:delText xml:space="preserve">Land management in the study area is similar in relation to land preparation, organic amendments, crop rotation, and mulching (stubble, roots). Mineral fertilizers have been applied for several decades and cropland – the major land use – has been used as monoculture of cereal crops such as wheat and barley. This management has its impact on the organic stocks of these soils. </w:delText>
        </w:r>
      </w:del>
    </w:p>
    <w:p w:rsidR="004C682F" w:rsidRPr="008E088B" w:rsidRDefault="004C682F" w:rsidP="008E088B">
      <w:pPr>
        <w:jc w:val="both"/>
        <w:rPr>
          <w:ins w:id="2563" w:author="Donia Jendoubi" w:date="2019-05-20T19:08:00Z"/>
          <w:rFonts w:ascii="Book Antiqua" w:hAnsi="Book Antiqua" w:cstheme="majorBidi"/>
          <w:sz w:val="20"/>
          <w:szCs w:val="20"/>
          <w:lang w:val="en"/>
          <w:rPrChange w:id="2564" w:author="Donia Jendoubi" w:date="2019-05-21T18:26:00Z">
            <w:rPr>
              <w:ins w:id="2565" w:author="Donia Jendoubi" w:date="2019-05-20T19:08:00Z"/>
              <w:rFonts w:asciiTheme="majorBidi" w:hAnsiTheme="majorBidi" w:cstheme="majorBidi"/>
              <w:sz w:val="20"/>
              <w:szCs w:val="20"/>
              <w:lang w:val="en"/>
            </w:rPr>
          </w:rPrChange>
        </w:rPr>
      </w:pPr>
      <w:r w:rsidRPr="008E088B">
        <w:rPr>
          <w:rFonts w:ascii="Book Antiqua" w:hAnsi="Book Antiqua" w:cstheme="majorBidi"/>
          <w:sz w:val="20"/>
          <w:szCs w:val="20"/>
          <w:lang w:val="en"/>
          <w:rPrChange w:id="2566" w:author="Donia Jendoubi" w:date="2019-05-21T18:26:00Z">
            <w:rPr>
              <w:rFonts w:asciiTheme="majorBidi" w:hAnsiTheme="majorBidi" w:cstheme="majorBidi"/>
              <w:sz w:val="20"/>
              <w:szCs w:val="20"/>
              <w:lang w:val="en"/>
            </w:rPr>
          </w:rPrChange>
        </w:rPr>
        <w:t xml:space="preserve">Results on the impacts of land use on SOC indicate that the </w:t>
      </w:r>
      <w:del w:id="2567" w:author="Donia Jendoubi" w:date="2019-05-20T19:04:00Z">
        <w:r w:rsidRPr="008E088B" w:rsidDel="00EE48D7">
          <w:rPr>
            <w:rFonts w:ascii="Book Antiqua" w:hAnsi="Book Antiqua" w:cstheme="majorBidi"/>
            <w:sz w:val="20"/>
            <w:szCs w:val="20"/>
            <w:lang w:val="en"/>
            <w:rPrChange w:id="2568" w:author="Donia Jendoubi" w:date="2019-05-21T18:26:00Z">
              <w:rPr>
                <w:rFonts w:asciiTheme="majorBidi" w:hAnsiTheme="majorBidi" w:cstheme="majorBidi"/>
                <w:sz w:val="20"/>
                <w:szCs w:val="20"/>
                <w:lang w:val="en"/>
              </w:rPr>
            </w:rPrChange>
          </w:rPr>
          <w:delText>decline in OM</w:delText>
        </w:r>
      </w:del>
      <w:ins w:id="2569" w:author="Donia Jendoubi" w:date="2019-05-20T19:04:00Z">
        <w:r w:rsidR="00EE48D7" w:rsidRPr="008E088B">
          <w:rPr>
            <w:rFonts w:ascii="Book Antiqua" w:hAnsi="Book Antiqua" w:cstheme="majorBidi"/>
            <w:sz w:val="20"/>
            <w:szCs w:val="20"/>
            <w:lang w:val="en"/>
            <w:rPrChange w:id="2570" w:author="Donia Jendoubi" w:date="2019-05-21T18:26:00Z">
              <w:rPr>
                <w:rFonts w:asciiTheme="majorBidi" w:hAnsiTheme="majorBidi" w:cstheme="majorBidi"/>
                <w:sz w:val="20"/>
                <w:szCs w:val="20"/>
                <w:lang w:val="en"/>
              </w:rPr>
            </w:rPrChange>
          </w:rPr>
          <w:t xml:space="preserve">lowest SOC </w:t>
        </w:r>
      </w:ins>
      <w:proofErr w:type="gramStart"/>
      <w:ins w:id="2571" w:author="Donia Jendoubi" w:date="2019-05-21T10:36:00Z">
        <w:r w:rsidR="003D2C63" w:rsidRPr="008E088B">
          <w:rPr>
            <w:rFonts w:ascii="Book Antiqua" w:hAnsi="Book Antiqua" w:cstheme="majorBidi"/>
            <w:sz w:val="20"/>
            <w:szCs w:val="20"/>
            <w:lang w:val="en"/>
            <w:rPrChange w:id="2572" w:author="Donia Jendoubi" w:date="2019-05-21T18:26:00Z">
              <w:rPr>
                <w:rFonts w:asciiTheme="majorBidi" w:hAnsiTheme="majorBidi" w:cstheme="majorBidi"/>
                <w:sz w:val="20"/>
                <w:szCs w:val="20"/>
                <w:lang w:val="en"/>
              </w:rPr>
            </w:rPrChange>
          </w:rPr>
          <w:t>were revealed</w:t>
        </w:r>
        <w:proofErr w:type="gramEnd"/>
        <w:r w:rsidR="003D2C63" w:rsidRPr="008E088B">
          <w:rPr>
            <w:rFonts w:ascii="Book Antiqua" w:hAnsi="Book Antiqua" w:cstheme="majorBidi"/>
            <w:sz w:val="20"/>
            <w:szCs w:val="20"/>
            <w:lang w:val="en"/>
            <w:rPrChange w:id="2573" w:author="Donia Jendoubi" w:date="2019-05-21T18:26:00Z">
              <w:rPr>
                <w:rFonts w:asciiTheme="majorBidi" w:hAnsiTheme="majorBidi" w:cstheme="majorBidi"/>
                <w:sz w:val="20"/>
                <w:szCs w:val="20"/>
                <w:lang w:val="en"/>
              </w:rPr>
            </w:rPrChange>
          </w:rPr>
          <w:t xml:space="preserve"> </w:t>
        </w:r>
      </w:ins>
      <w:ins w:id="2574" w:author="Donia Jendoubi" w:date="2019-05-20T19:04:00Z">
        <w:r w:rsidR="00EE48D7" w:rsidRPr="008E088B">
          <w:rPr>
            <w:rFonts w:ascii="Book Antiqua" w:hAnsi="Book Antiqua" w:cstheme="majorBidi"/>
            <w:sz w:val="20"/>
            <w:szCs w:val="20"/>
            <w:lang w:val="en"/>
            <w:rPrChange w:id="2575" w:author="Donia Jendoubi" w:date="2019-05-21T18:26:00Z">
              <w:rPr>
                <w:rFonts w:asciiTheme="majorBidi" w:hAnsiTheme="majorBidi" w:cstheme="majorBidi"/>
                <w:sz w:val="20"/>
                <w:szCs w:val="20"/>
                <w:lang w:val="en"/>
              </w:rPr>
            </w:rPrChange>
          </w:rPr>
          <w:t>under field crops</w:t>
        </w:r>
      </w:ins>
      <w:ins w:id="2576" w:author="Donia Jendoubi" w:date="2019-05-21T10:36:00Z">
        <w:r w:rsidR="003D2C63" w:rsidRPr="008E088B">
          <w:rPr>
            <w:rFonts w:ascii="Book Antiqua" w:hAnsi="Book Antiqua" w:cstheme="majorBidi"/>
            <w:sz w:val="20"/>
            <w:szCs w:val="20"/>
            <w:lang w:val="en"/>
            <w:rPrChange w:id="2577" w:author="Donia Jendoubi" w:date="2019-05-21T18:26:00Z">
              <w:rPr>
                <w:rFonts w:asciiTheme="majorBidi" w:hAnsiTheme="majorBidi" w:cstheme="majorBidi"/>
                <w:sz w:val="20"/>
                <w:szCs w:val="20"/>
                <w:lang w:val="en"/>
              </w:rPr>
            </w:rPrChange>
          </w:rPr>
          <w:t xml:space="preserve">. </w:t>
        </w:r>
      </w:ins>
      <w:ins w:id="2578" w:author="Donia Jendoubi" w:date="2019-05-21T10:37:00Z">
        <w:r w:rsidR="003D2C63" w:rsidRPr="008E088B">
          <w:rPr>
            <w:rFonts w:ascii="Book Antiqua" w:hAnsi="Book Antiqua" w:cstheme="majorBidi"/>
            <w:sz w:val="20"/>
            <w:szCs w:val="20"/>
            <w:lang w:val="en"/>
            <w:rPrChange w:id="2579" w:author="Donia Jendoubi" w:date="2019-05-21T18:26:00Z">
              <w:rPr>
                <w:rFonts w:asciiTheme="majorBidi" w:hAnsiTheme="majorBidi" w:cstheme="majorBidi"/>
                <w:sz w:val="20"/>
                <w:szCs w:val="20"/>
                <w:lang w:val="en"/>
              </w:rPr>
            </w:rPrChange>
          </w:rPr>
          <w:t>This</w:t>
        </w:r>
      </w:ins>
      <w:r w:rsidRPr="008E088B">
        <w:rPr>
          <w:rFonts w:ascii="Book Antiqua" w:hAnsi="Book Antiqua" w:cstheme="majorBidi"/>
          <w:sz w:val="20"/>
          <w:szCs w:val="20"/>
          <w:lang w:val="en"/>
          <w:rPrChange w:id="2580" w:author="Donia Jendoubi" w:date="2019-05-21T18:26:00Z">
            <w:rPr>
              <w:rFonts w:asciiTheme="majorBidi" w:hAnsiTheme="majorBidi" w:cstheme="majorBidi"/>
              <w:sz w:val="20"/>
              <w:szCs w:val="20"/>
              <w:lang w:val="en"/>
            </w:rPr>
          </w:rPrChange>
        </w:rPr>
        <w:t xml:space="preserve"> </w:t>
      </w:r>
      <w:del w:id="2581" w:author="Donia Jendoubi" w:date="2019-05-20T19:05:00Z">
        <w:r w:rsidRPr="008E088B" w:rsidDel="00EE48D7">
          <w:rPr>
            <w:rFonts w:ascii="Book Antiqua" w:hAnsi="Book Antiqua" w:cstheme="majorBidi"/>
            <w:sz w:val="20"/>
            <w:szCs w:val="20"/>
            <w:lang w:val="en"/>
            <w:rPrChange w:id="2582" w:author="Donia Jendoubi" w:date="2019-05-21T18:26:00Z">
              <w:rPr>
                <w:rFonts w:asciiTheme="majorBidi" w:hAnsiTheme="majorBidi" w:cstheme="majorBidi"/>
                <w:sz w:val="20"/>
                <w:szCs w:val="20"/>
                <w:lang w:val="en"/>
              </w:rPr>
            </w:rPrChange>
          </w:rPr>
          <w:delText xml:space="preserve">on cropland </w:delText>
        </w:r>
      </w:del>
      <w:r w:rsidRPr="008E088B">
        <w:rPr>
          <w:rFonts w:ascii="Book Antiqua" w:hAnsi="Book Antiqua" w:cstheme="majorBidi"/>
          <w:sz w:val="20"/>
          <w:szCs w:val="20"/>
          <w:lang w:val="en"/>
          <w:rPrChange w:id="2583" w:author="Donia Jendoubi" w:date="2019-05-21T18:26:00Z">
            <w:rPr>
              <w:rFonts w:asciiTheme="majorBidi" w:hAnsiTheme="majorBidi" w:cstheme="majorBidi"/>
              <w:sz w:val="20"/>
              <w:szCs w:val="20"/>
              <w:lang w:val="en"/>
            </w:rPr>
          </w:rPrChange>
        </w:rPr>
        <w:t xml:space="preserve">could be the result of land degradation due to inappropriate agricultural management such as intensive tillage, the removal of crop residues, reduced vegetation cover, </w:t>
      </w:r>
      <w:r w:rsidR="00DB773C" w:rsidRPr="008E088B">
        <w:rPr>
          <w:rFonts w:ascii="Book Antiqua" w:hAnsi="Book Antiqua" w:cstheme="majorBidi"/>
          <w:sz w:val="20"/>
          <w:szCs w:val="20"/>
          <w:lang w:val="en"/>
          <w:rPrChange w:id="2584" w:author="Donia Jendoubi" w:date="2019-05-21T18:26:00Z">
            <w:rPr>
              <w:rFonts w:asciiTheme="majorBidi" w:hAnsiTheme="majorBidi" w:cstheme="majorBidi"/>
              <w:sz w:val="20"/>
              <w:szCs w:val="20"/>
              <w:lang w:val="en"/>
            </w:rPr>
          </w:rPrChange>
        </w:rPr>
        <w:t xml:space="preserve">deteriorated soil aggregation and </w:t>
      </w:r>
      <w:r w:rsidRPr="008E088B">
        <w:rPr>
          <w:rFonts w:ascii="Book Antiqua" w:hAnsi="Book Antiqua" w:cstheme="majorBidi"/>
          <w:sz w:val="20"/>
          <w:szCs w:val="20"/>
          <w:lang w:val="en"/>
          <w:rPrChange w:id="2585" w:author="Donia Jendoubi" w:date="2019-05-21T18:26:00Z">
            <w:rPr>
              <w:rFonts w:asciiTheme="majorBidi" w:hAnsiTheme="majorBidi" w:cstheme="majorBidi"/>
              <w:sz w:val="20"/>
              <w:szCs w:val="20"/>
              <w:lang w:val="en"/>
            </w:rPr>
          </w:rPrChange>
        </w:rPr>
        <w:t>erosion</w:t>
      </w:r>
      <w:r w:rsidR="00DB773C" w:rsidRPr="008E088B">
        <w:rPr>
          <w:rFonts w:ascii="Book Antiqua" w:hAnsi="Book Antiqua" w:cstheme="majorBidi"/>
          <w:sz w:val="20"/>
          <w:szCs w:val="20"/>
          <w:lang w:val="en"/>
          <w:rPrChange w:id="2586"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2587" w:author="Donia Jendoubi" w:date="2019-05-21T18:26:00Z">
            <w:rPr>
              <w:rFonts w:asciiTheme="majorBidi" w:hAnsiTheme="majorBidi" w:cstheme="majorBidi"/>
              <w:sz w:val="20"/>
              <w:szCs w:val="20"/>
              <w:lang w:val="en"/>
            </w:rPr>
          </w:rPrChange>
        </w:rPr>
        <w:t xml:space="preserve"> and </w:t>
      </w:r>
      <w:r w:rsidR="00DB773C" w:rsidRPr="008E088B">
        <w:rPr>
          <w:rFonts w:ascii="Book Antiqua" w:hAnsi="Book Antiqua" w:cstheme="majorBidi"/>
          <w:sz w:val="20"/>
          <w:szCs w:val="20"/>
          <w:lang w:val="en"/>
          <w:rPrChange w:id="2588" w:author="Donia Jendoubi" w:date="2019-05-21T18:26:00Z">
            <w:rPr>
              <w:rFonts w:asciiTheme="majorBidi" w:hAnsiTheme="majorBidi" w:cstheme="majorBidi"/>
              <w:sz w:val="20"/>
              <w:szCs w:val="20"/>
              <w:lang w:val="en"/>
            </w:rPr>
          </w:rPrChange>
        </w:rPr>
        <w:t>continuous monoculture system</w:t>
      </w:r>
      <w:r w:rsidRPr="008E088B">
        <w:rPr>
          <w:rFonts w:ascii="Book Antiqua" w:hAnsi="Book Antiqua" w:cstheme="majorBidi"/>
          <w:sz w:val="20"/>
          <w:szCs w:val="20"/>
          <w:lang w:val="en"/>
          <w:rPrChange w:id="2589" w:author="Donia Jendoubi" w:date="2019-05-21T18:26:00Z">
            <w:rPr>
              <w:rFonts w:asciiTheme="majorBidi" w:hAnsiTheme="majorBidi" w:cstheme="majorBidi"/>
              <w:sz w:val="20"/>
              <w:szCs w:val="20"/>
              <w:lang w:val="en"/>
            </w:rPr>
          </w:rPrChange>
        </w:rPr>
        <w:t>. This finding is co</w:t>
      </w:r>
      <w:r w:rsidR="00DB773C" w:rsidRPr="008E088B">
        <w:rPr>
          <w:rFonts w:ascii="Book Antiqua" w:hAnsi="Book Antiqua" w:cstheme="majorBidi"/>
          <w:sz w:val="20"/>
          <w:szCs w:val="20"/>
          <w:lang w:val="en"/>
          <w:rPrChange w:id="2590" w:author="Donia Jendoubi" w:date="2019-05-21T18:26:00Z">
            <w:rPr>
              <w:rFonts w:asciiTheme="majorBidi" w:hAnsiTheme="majorBidi" w:cstheme="majorBidi"/>
              <w:sz w:val="20"/>
              <w:szCs w:val="20"/>
              <w:lang w:val="en"/>
            </w:rPr>
          </w:rPrChange>
        </w:rPr>
        <w:t>herent</w:t>
      </w:r>
      <w:r w:rsidRPr="008E088B">
        <w:rPr>
          <w:rFonts w:ascii="Book Antiqua" w:hAnsi="Book Antiqua" w:cstheme="majorBidi"/>
          <w:sz w:val="20"/>
          <w:szCs w:val="20"/>
          <w:lang w:val="en"/>
          <w:rPrChange w:id="2591" w:author="Donia Jendoubi" w:date="2019-05-21T18:26:00Z">
            <w:rPr>
              <w:rFonts w:asciiTheme="majorBidi" w:hAnsiTheme="majorBidi" w:cstheme="majorBidi"/>
              <w:sz w:val="20"/>
              <w:szCs w:val="20"/>
              <w:lang w:val="en"/>
            </w:rPr>
          </w:rPrChange>
        </w:rPr>
        <w:t xml:space="preserve"> with the results of </w:t>
      </w:r>
      <w:r w:rsidR="0050106B" w:rsidRPr="008E088B">
        <w:rPr>
          <w:rFonts w:ascii="Book Antiqua" w:hAnsi="Book Antiqua" w:cstheme="majorBidi"/>
          <w:sz w:val="20"/>
          <w:szCs w:val="20"/>
          <w:lang w:val="en"/>
          <w:rPrChange w:id="2592" w:author="Donia Jendoubi" w:date="2019-05-21T18:26:00Z">
            <w:rPr>
              <w:rFonts w:asciiTheme="majorBidi" w:hAnsiTheme="majorBidi" w:cstheme="majorBidi"/>
              <w:sz w:val="20"/>
              <w:szCs w:val="20"/>
              <w:lang w:val="en"/>
            </w:rPr>
          </w:rPrChange>
        </w:rPr>
        <w:t>several</w:t>
      </w:r>
      <w:r w:rsidRPr="008E088B">
        <w:rPr>
          <w:rFonts w:ascii="Book Antiqua" w:hAnsi="Book Antiqua" w:cstheme="majorBidi"/>
          <w:sz w:val="20"/>
          <w:szCs w:val="20"/>
          <w:lang w:val="en"/>
          <w:rPrChange w:id="2593" w:author="Donia Jendoubi" w:date="2019-05-21T18:26:00Z">
            <w:rPr>
              <w:rFonts w:asciiTheme="majorBidi" w:hAnsiTheme="majorBidi" w:cstheme="majorBidi"/>
              <w:sz w:val="20"/>
              <w:szCs w:val="20"/>
              <w:lang w:val="en"/>
            </w:rPr>
          </w:rPrChange>
        </w:rPr>
        <w:t xml:space="preserve"> researchers (</w:t>
      </w:r>
      <w:proofErr w:type="spellStart"/>
      <w:r w:rsidR="00DB773C" w:rsidRPr="008E088B">
        <w:rPr>
          <w:rFonts w:ascii="Book Antiqua" w:hAnsi="Book Antiqua" w:cstheme="majorBidi"/>
          <w:sz w:val="20"/>
          <w:szCs w:val="20"/>
          <w:lang w:val="en"/>
          <w:rPrChange w:id="2594" w:author="Donia Jendoubi" w:date="2019-05-21T18:26:00Z">
            <w:rPr>
              <w:rFonts w:asciiTheme="majorBidi" w:hAnsiTheme="majorBidi" w:cstheme="majorBidi"/>
              <w:sz w:val="20"/>
              <w:szCs w:val="20"/>
              <w:lang w:val="en"/>
            </w:rPr>
          </w:rPrChange>
        </w:rPr>
        <w:t>Lemenih</w:t>
      </w:r>
      <w:proofErr w:type="spellEnd"/>
      <w:r w:rsidR="00DB773C" w:rsidRPr="008E088B">
        <w:rPr>
          <w:rFonts w:ascii="Book Antiqua" w:hAnsi="Book Antiqua" w:cstheme="majorBidi"/>
          <w:sz w:val="20"/>
          <w:szCs w:val="20"/>
          <w:lang w:val="en"/>
          <w:rPrChange w:id="2595" w:author="Donia Jendoubi" w:date="2019-05-21T18:26:00Z">
            <w:rPr>
              <w:rFonts w:asciiTheme="majorBidi" w:hAnsiTheme="majorBidi" w:cstheme="majorBidi"/>
              <w:sz w:val="20"/>
              <w:szCs w:val="20"/>
              <w:lang w:val="en"/>
            </w:rPr>
          </w:rPrChange>
        </w:rPr>
        <w:t xml:space="preserve"> and </w:t>
      </w:r>
      <w:proofErr w:type="spellStart"/>
      <w:r w:rsidR="00DB773C" w:rsidRPr="008E088B">
        <w:rPr>
          <w:rFonts w:ascii="Book Antiqua" w:hAnsi="Book Antiqua" w:cstheme="majorBidi"/>
          <w:sz w:val="20"/>
          <w:szCs w:val="20"/>
          <w:lang w:val="en"/>
          <w:rPrChange w:id="2596" w:author="Donia Jendoubi" w:date="2019-05-21T18:26:00Z">
            <w:rPr>
              <w:rFonts w:asciiTheme="majorBidi" w:hAnsiTheme="majorBidi" w:cstheme="majorBidi"/>
              <w:sz w:val="20"/>
              <w:szCs w:val="20"/>
              <w:lang w:val="en"/>
            </w:rPr>
          </w:rPrChange>
        </w:rPr>
        <w:t>Itanna</w:t>
      </w:r>
      <w:proofErr w:type="spellEnd"/>
      <w:r w:rsidR="00DB773C" w:rsidRPr="008E088B">
        <w:rPr>
          <w:rFonts w:ascii="Book Antiqua" w:hAnsi="Book Antiqua" w:cstheme="majorBidi"/>
          <w:sz w:val="20"/>
          <w:szCs w:val="20"/>
          <w:lang w:val="en"/>
          <w:rPrChange w:id="2597" w:author="Donia Jendoubi" w:date="2019-05-21T18:26:00Z">
            <w:rPr>
              <w:rFonts w:asciiTheme="majorBidi" w:hAnsiTheme="majorBidi" w:cstheme="majorBidi"/>
              <w:sz w:val="20"/>
              <w:szCs w:val="20"/>
              <w:lang w:val="en"/>
            </w:rPr>
          </w:rPrChange>
        </w:rPr>
        <w:t xml:space="preserve">, 2004, </w:t>
      </w:r>
      <w:r w:rsidRPr="008E088B">
        <w:rPr>
          <w:rFonts w:ascii="Book Antiqua" w:hAnsi="Book Antiqua" w:cstheme="majorBidi"/>
          <w:sz w:val="20"/>
          <w:szCs w:val="20"/>
          <w:lang w:val="en"/>
          <w:rPrChange w:id="2598" w:author="Donia Jendoubi" w:date="2019-05-21T18:26:00Z">
            <w:rPr>
              <w:rFonts w:asciiTheme="majorBidi" w:hAnsiTheme="majorBidi" w:cstheme="majorBidi"/>
              <w:sz w:val="20"/>
              <w:szCs w:val="20"/>
              <w:lang w:val="en"/>
            </w:rPr>
          </w:rPrChange>
        </w:rPr>
        <w:t>Lal, 2005, Muñoz</w:t>
      </w:r>
      <w:r w:rsidRPr="008E088B">
        <w:rPr>
          <w:rFonts w:ascii="Times New Roman" w:hAnsi="Times New Roman" w:cs="Times New Roman"/>
          <w:sz w:val="20"/>
          <w:szCs w:val="20"/>
          <w:lang w:val="en"/>
          <w:rPrChange w:id="2599"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2600" w:author="Donia Jendoubi" w:date="2019-05-21T18:26:00Z">
            <w:rPr>
              <w:rFonts w:asciiTheme="majorBidi" w:hAnsiTheme="majorBidi" w:cstheme="majorBidi"/>
              <w:sz w:val="20"/>
              <w:szCs w:val="20"/>
              <w:lang w:val="en"/>
            </w:rPr>
          </w:rPrChange>
        </w:rPr>
        <w:t xml:space="preserve">Rojas et al., 2015, and Hamza and Anderson, </w:t>
      </w:r>
      <w:r w:rsidR="00D9159B" w:rsidRPr="008E088B">
        <w:rPr>
          <w:rFonts w:ascii="Book Antiqua" w:hAnsi="Book Antiqua"/>
          <w:sz w:val="20"/>
          <w:szCs w:val="20"/>
          <w:rPrChange w:id="2601" w:author="Donia Jendoubi" w:date="2019-05-21T18:26:00Z">
            <w:rPr/>
          </w:rPrChange>
        </w:rPr>
        <w:fldChar w:fldCharType="begin"/>
      </w:r>
      <w:r w:rsidR="00D9159B" w:rsidRPr="008E088B">
        <w:rPr>
          <w:rFonts w:ascii="Book Antiqua" w:hAnsi="Book Antiqua"/>
          <w:sz w:val="20"/>
          <w:szCs w:val="20"/>
          <w:lang w:val="en-GB"/>
          <w:rPrChange w:id="2602" w:author="Donia Jendoubi" w:date="2019-05-21T18:26:00Z">
            <w:rPr/>
          </w:rPrChange>
        </w:rPr>
        <w:instrText xml:space="preserve"> HYPERLINK "https://onlinelibrary.wiley.com/doi/full/10.1111/j.1365-2486.2012.02699.x" \l "gcb2699-bib-0017" </w:instrText>
      </w:r>
      <w:r w:rsidR="00D9159B" w:rsidRPr="008E088B">
        <w:rPr>
          <w:rFonts w:ascii="Book Antiqua" w:hAnsi="Book Antiqua"/>
          <w:sz w:val="20"/>
          <w:szCs w:val="20"/>
          <w:rPrChange w:id="2603"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2604" w:author="Donia Jendoubi" w:date="2019-05-21T18:26:00Z">
            <w:rPr>
              <w:rFonts w:asciiTheme="majorBidi" w:hAnsiTheme="majorBidi" w:cstheme="majorBidi"/>
              <w:sz w:val="20"/>
              <w:szCs w:val="20"/>
              <w:lang w:val="en"/>
            </w:rPr>
          </w:rPrChange>
        </w:rPr>
        <w:t>2005</w:t>
      </w:r>
      <w:r w:rsidR="00D9159B" w:rsidRPr="008E088B">
        <w:rPr>
          <w:rFonts w:ascii="Book Antiqua" w:hAnsi="Book Antiqua" w:cstheme="majorBidi"/>
          <w:sz w:val="20"/>
          <w:szCs w:val="20"/>
          <w:lang w:val="en"/>
          <w:rPrChange w:id="2605"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2606" w:author="Donia Jendoubi" w:date="2019-05-21T18:26:00Z">
            <w:rPr>
              <w:rFonts w:asciiTheme="majorBidi" w:hAnsiTheme="majorBidi" w:cstheme="majorBidi"/>
              <w:sz w:val="20"/>
              <w:szCs w:val="20"/>
              <w:lang w:val="en"/>
            </w:rPr>
          </w:rPrChange>
        </w:rPr>
        <w:t xml:space="preserve">) who </w:t>
      </w:r>
      <w:r w:rsidR="00DB773C" w:rsidRPr="008E088B">
        <w:rPr>
          <w:rFonts w:ascii="Book Antiqua" w:hAnsi="Book Antiqua" w:cstheme="majorBidi"/>
          <w:sz w:val="20"/>
          <w:szCs w:val="20"/>
          <w:lang w:val="en"/>
          <w:rPrChange w:id="2607" w:author="Donia Jendoubi" w:date="2019-05-21T18:26:00Z">
            <w:rPr>
              <w:rFonts w:asciiTheme="majorBidi" w:hAnsiTheme="majorBidi" w:cstheme="majorBidi"/>
              <w:sz w:val="20"/>
              <w:szCs w:val="20"/>
              <w:lang w:val="en"/>
            </w:rPr>
          </w:rPrChange>
        </w:rPr>
        <w:t>reveal</w:t>
      </w:r>
      <w:r w:rsidRPr="008E088B">
        <w:rPr>
          <w:rFonts w:ascii="Book Antiqua" w:hAnsi="Book Antiqua" w:cstheme="majorBidi"/>
          <w:sz w:val="20"/>
          <w:szCs w:val="20"/>
          <w:lang w:val="en"/>
          <w:rPrChange w:id="2608" w:author="Donia Jendoubi" w:date="2019-05-21T18:26:00Z">
            <w:rPr>
              <w:rFonts w:asciiTheme="majorBidi" w:hAnsiTheme="majorBidi" w:cstheme="majorBidi"/>
              <w:sz w:val="20"/>
              <w:szCs w:val="20"/>
              <w:lang w:val="en"/>
            </w:rPr>
          </w:rPrChange>
        </w:rPr>
        <w:t xml:space="preserve"> a significant decline in OM content in cropland compared to natural forest. (Herrick and Wander 1997) found that in annual cropping systems, the distribution of SOC is highly influenced by land management practices such as reduced tillage, rotation, fertilization, and shifting cultivation. Consistent with a study by (</w:t>
      </w:r>
      <w:proofErr w:type="spellStart"/>
      <w:r w:rsidRPr="008E088B">
        <w:rPr>
          <w:rFonts w:ascii="Book Antiqua" w:hAnsi="Book Antiqua" w:cstheme="majorBidi"/>
          <w:sz w:val="20"/>
          <w:szCs w:val="20"/>
          <w:lang w:val="en"/>
          <w:rPrChange w:id="2609" w:author="Donia Jendoubi" w:date="2019-05-21T18:26:00Z">
            <w:rPr>
              <w:rFonts w:asciiTheme="majorBidi" w:hAnsiTheme="majorBidi" w:cstheme="majorBidi"/>
              <w:sz w:val="20"/>
              <w:szCs w:val="20"/>
              <w:lang w:val="en"/>
            </w:rPr>
          </w:rPrChange>
        </w:rPr>
        <w:t>Hassine</w:t>
      </w:r>
      <w:proofErr w:type="spellEnd"/>
      <w:r w:rsidRPr="008E088B">
        <w:rPr>
          <w:rFonts w:ascii="Book Antiqua" w:hAnsi="Book Antiqua" w:cstheme="majorBidi"/>
          <w:sz w:val="20"/>
          <w:szCs w:val="20"/>
          <w:lang w:val="en"/>
          <w:rPrChange w:id="2610" w:author="Donia Jendoubi" w:date="2019-05-21T18:26:00Z">
            <w:rPr>
              <w:rFonts w:asciiTheme="majorBidi" w:hAnsiTheme="majorBidi" w:cstheme="majorBidi"/>
              <w:sz w:val="20"/>
              <w:szCs w:val="20"/>
              <w:lang w:val="en"/>
            </w:rPr>
          </w:rPrChange>
        </w:rPr>
        <w:t xml:space="preserve"> et al., 2008) in </w:t>
      </w:r>
      <w:del w:id="2611" w:author="Donia Jendoubi" w:date="2019-05-20T19:07:00Z">
        <w:r w:rsidRPr="008E088B" w:rsidDel="00EE48D7">
          <w:rPr>
            <w:rFonts w:ascii="Book Antiqua" w:hAnsi="Book Antiqua" w:cstheme="majorBidi"/>
            <w:sz w:val="20"/>
            <w:szCs w:val="20"/>
            <w:lang w:val="en"/>
            <w:rPrChange w:id="2612" w:author="Donia Jendoubi" w:date="2019-05-21T18:26:00Z">
              <w:rPr>
                <w:rFonts w:asciiTheme="majorBidi" w:hAnsiTheme="majorBidi" w:cstheme="majorBidi"/>
                <w:sz w:val="20"/>
                <w:szCs w:val="20"/>
                <w:lang w:val="en"/>
              </w:rPr>
            </w:rPrChange>
          </w:rPr>
          <w:delText>north-western</w:delText>
        </w:r>
      </w:del>
      <w:ins w:id="2613" w:author="Donia Jendoubi" w:date="2019-05-20T19:07:00Z">
        <w:r w:rsidR="00EE48D7" w:rsidRPr="008E088B">
          <w:rPr>
            <w:rFonts w:ascii="Book Antiqua" w:hAnsi="Book Antiqua" w:cstheme="majorBidi"/>
            <w:sz w:val="20"/>
            <w:szCs w:val="20"/>
            <w:lang w:val="en"/>
            <w:rPrChange w:id="2614" w:author="Donia Jendoubi" w:date="2019-05-21T18:26:00Z">
              <w:rPr>
                <w:rFonts w:asciiTheme="majorBidi" w:hAnsiTheme="majorBidi" w:cstheme="majorBidi"/>
                <w:sz w:val="20"/>
                <w:szCs w:val="20"/>
                <w:lang w:val="en"/>
              </w:rPr>
            </w:rPrChange>
          </w:rPr>
          <w:t>northwestern</w:t>
        </w:r>
      </w:ins>
      <w:r w:rsidRPr="008E088B">
        <w:rPr>
          <w:rFonts w:ascii="Book Antiqua" w:hAnsi="Book Antiqua" w:cstheme="majorBidi"/>
          <w:sz w:val="20"/>
          <w:szCs w:val="20"/>
          <w:lang w:val="en"/>
          <w:rPrChange w:id="2615" w:author="Donia Jendoubi" w:date="2019-05-21T18:26:00Z">
            <w:rPr>
              <w:rFonts w:asciiTheme="majorBidi" w:hAnsiTheme="majorBidi" w:cstheme="majorBidi"/>
              <w:sz w:val="20"/>
              <w:szCs w:val="20"/>
              <w:lang w:val="en"/>
            </w:rPr>
          </w:rPrChange>
        </w:rPr>
        <w:t xml:space="preserve"> Tunisia, the reduced OM decomposition rates </w:t>
      </w:r>
      <w:proofErr w:type="gramStart"/>
      <w:r w:rsidRPr="008E088B">
        <w:rPr>
          <w:rFonts w:ascii="Book Antiqua" w:hAnsi="Book Antiqua" w:cstheme="majorBidi"/>
          <w:sz w:val="20"/>
          <w:szCs w:val="20"/>
          <w:lang w:val="en"/>
          <w:rPrChange w:id="2616" w:author="Donia Jendoubi" w:date="2019-05-21T18:26:00Z">
            <w:rPr>
              <w:rFonts w:asciiTheme="majorBidi" w:hAnsiTheme="majorBidi" w:cstheme="majorBidi"/>
              <w:sz w:val="20"/>
              <w:szCs w:val="20"/>
              <w:lang w:val="en"/>
            </w:rPr>
          </w:rPrChange>
        </w:rPr>
        <w:t>as a result</w:t>
      </w:r>
      <w:proofErr w:type="gramEnd"/>
      <w:r w:rsidRPr="008E088B">
        <w:rPr>
          <w:rFonts w:ascii="Book Antiqua" w:hAnsi="Book Antiqua" w:cstheme="majorBidi"/>
          <w:sz w:val="20"/>
          <w:szCs w:val="20"/>
          <w:lang w:val="en"/>
          <w:rPrChange w:id="2617" w:author="Donia Jendoubi" w:date="2019-05-21T18:26:00Z">
            <w:rPr>
              <w:rFonts w:asciiTheme="majorBidi" w:hAnsiTheme="majorBidi" w:cstheme="majorBidi"/>
              <w:sz w:val="20"/>
              <w:szCs w:val="20"/>
              <w:lang w:val="en"/>
            </w:rPr>
          </w:rPrChange>
        </w:rPr>
        <w:t xml:space="preserve"> of intensive </w:t>
      </w:r>
      <w:r w:rsidR="00DB773C" w:rsidRPr="008E088B">
        <w:rPr>
          <w:rFonts w:ascii="Book Antiqua" w:hAnsi="Book Antiqua" w:cstheme="majorBidi"/>
          <w:sz w:val="20"/>
          <w:szCs w:val="20"/>
          <w:lang w:val="en"/>
          <w:rPrChange w:id="2618" w:author="Donia Jendoubi" w:date="2019-05-21T18:26:00Z">
            <w:rPr>
              <w:rFonts w:asciiTheme="majorBidi" w:hAnsiTheme="majorBidi" w:cstheme="majorBidi"/>
              <w:sz w:val="20"/>
              <w:szCs w:val="20"/>
              <w:lang w:val="en"/>
            </w:rPr>
          </w:rPrChange>
        </w:rPr>
        <w:t>agricultural</w:t>
      </w:r>
      <w:r w:rsidRPr="008E088B">
        <w:rPr>
          <w:rFonts w:ascii="Book Antiqua" w:hAnsi="Book Antiqua" w:cstheme="majorBidi"/>
          <w:sz w:val="20"/>
          <w:szCs w:val="20"/>
          <w:lang w:val="en"/>
          <w:rPrChange w:id="2619" w:author="Donia Jendoubi" w:date="2019-05-21T18:26:00Z">
            <w:rPr>
              <w:rFonts w:asciiTheme="majorBidi" w:hAnsiTheme="majorBidi" w:cstheme="majorBidi"/>
              <w:sz w:val="20"/>
              <w:szCs w:val="20"/>
              <w:lang w:val="en"/>
            </w:rPr>
          </w:rPrChange>
        </w:rPr>
        <w:t xml:space="preserve"> practices</w:t>
      </w:r>
      <w:ins w:id="2620" w:author="Donia Jendoubi" w:date="2019-05-20T19:20:00Z">
        <w:r w:rsidR="00EE48D7" w:rsidRPr="008E088B">
          <w:rPr>
            <w:rFonts w:ascii="Book Antiqua" w:hAnsi="Book Antiqua" w:cstheme="majorBidi"/>
            <w:sz w:val="20"/>
            <w:szCs w:val="20"/>
            <w:lang w:val="en"/>
            <w:rPrChange w:id="2621" w:author="Donia Jendoubi" w:date="2019-05-21T18:26:00Z">
              <w:rPr>
                <w:rFonts w:asciiTheme="majorBidi" w:hAnsiTheme="majorBidi" w:cstheme="majorBidi"/>
                <w:sz w:val="20"/>
                <w:szCs w:val="20"/>
                <w:lang w:val="en"/>
              </w:rPr>
            </w:rPrChange>
          </w:rPr>
          <w:t xml:space="preserve">; </w:t>
        </w:r>
      </w:ins>
      <w:del w:id="2622" w:author="Donia Jendoubi" w:date="2019-05-20T19:20:00Z">
        <w:r w:rsidRPr="008E088B" w:rsidDel="00EE48D7">
          <w:rPr>
            <w:rFonts w:ascii="Book Antiqua" w:hAnsi="Book Antiqua" w:cstheme="majorBidi"/>
            <w:sz w:val="20"/>
            <w:szCs w:val="20"/>
            <w:lang w:val="en"/>
            <w:rPrChange w:id="2623" w:author="Donia Jendoubi" w:date="2019-05-21T18:26:00Z">
              <w:rPr>
                <w:rFonts w:asciiTheme="majorBidi" w:hAnsiTheme="majorBidi" w:cstheme="majorBidi"/>
                <w:sz w:val="20"/>
                <w:szCs w:val="20"/>
                <w:lang w:val="en"/>
              </w:rPr>
            </w:rPrChange>
          </w:rPr>
          <w:delText xml:space="preserve"> (</w:delText>
        </w:r>
      </w:del>
      <w:r w:rsidRPr="008E088B">
        <w:rPr>
          <w:rFonts w:ascii="Book Antiqua" w:hAnsi="Book Antiqua" w:cstheme="majorBidi"/>
          <w:sz w:val="20"/>
          <w:szCs w:val="20"/>
          <w:lang w:val="en"/>
          <w:rPrChange w:id="2624" w:author="Donia Jendoubi" w:date="2019-05-21T18:26:00Z">
            <w:rPr>
              <w:rFonts w:asciiTheme="majorBidi" w:hAnsiTheme="majorBidi" w:cstheme="majorBidi"/>
              <w:sz w:val="20"/>
              <w:szCs w:val="20"/>
              <w:lang w:val="en"/>
            </w:rPr>
          </w:rPrChange>
        </w:rPr>
        <w:t xml:space="preserve">monoculture, tillage on steep slopes, </w:t>
      </w:r>
      <w:del w:id="2625" w:author="Donia Jendoubi" w:date="2019-05-20T19:07:00Z">
        <w:r w:rsidRPr="008E088B" w:rsidDel="00EE48D7">
          <w:rPr>
            <w:rFonts w:ascii="Book Antiqua" w:hAnsi="Book Antiqua" w:cstheme="majorBidi"/>
            <w:sz w:val="20"/>
            <w:szCs w:val="20"/>
            <w:lang w:val="en"/>
            <w:rPrChange w:id="2626" w:author="Donia Jendoubi" w:date="2019-05-21T18:26:00Z">
              <w:rPr>
                <w:rFonts w:asciiTheme="majorBidi" w:hAnsiTheme="majorBidi" w:cstheme="majorBidi"/>
                <w:sz w:val="20"/>
                <w:szCs w:val="20"/>
                <w:lang w:val="en"/>
              </w:rPr>
            </w:rPrChange>
          </w:rPr>
          <w:delText>tillage</w:delText>
        </w:r>
      </w:del>
      <w:ins w:id="2627" w:author="Donia Jendoubi" w:date="2019-05-20T19:07:00Z">
        <w:r w:rsidR="00EE48D7" w:rsidRPr="008E088B">
          <w:rPr>
            <w:rFonts w:ascii="Book Antiqua" w:hAnsi="Book Antiqua" w:cstheme="majorBidi"/>
            <w:sz w:val="20"/>
            <w:szCs w:val="20"/>
            <w:lang w:val="en"/>
            <w:rPrChange w:id="2628" w:author="Donia Jendoubi" w:date="2019-05-21T18:26:00Z">
              <w:rPr>
                <w:rFonts w:asciiTheme="majorBidi" w:hAnsiTheme="majorBidi" w:cstheme="majorBidi"/>
                <w:sz w:val="20"/>
                <w:szCs w:val="20"/>
                <w:lang w:val="en"/>
              </w:rPr>
            </w:rPrChange>
          </w:rPr>
          <w:t>and tillage</w:t>
        </w:r>
      </w:ins>
      <w:r w:rsidRPr="008E088B">
        <w:rPr>
          <w:rFonts w:ascii="Book Antiqua" w:hAnsi="Book Antiqua" w:cstheme="majorBidi"/>
          <w:sz w:val="20"/>
          <w:szCs w:val="20"/>
          <w:lang w:val="en"/>
          <w:rPrChange w:id="2629" w:author="Donia Jendoubi" w:date="2019-05-21T18:26:00Z">
            <w:rPr>
              <w:rFonts w:asciiTheme="majorBidi" w:hAnsiTheme="majorBidi" w:cstheme="majorBidi"/>
              <w:sz w:val="20"/>
              <w:szCs w:val="20"/>
              <w:lang w:val="en"/>
            </w:rPr>
          </w:rPrChange>
        </w:rPr>
        <w:t xml:space="preserve"> in wet seasons</w:t>
      </w:r>
      <w:ins w:id="2630" w:author="Donia Jendoubi" w:date="2019-05-20T19:20:00Z">
        <w:r w:rsidR="00EE48D7" w:rsidRPr="008E088B">
          <w:rPr>
            <w:rFonts w:ascii="Book Antiqua" w:hAnsi="Book Antiqua" w:cstheme="majorBidi"/>
            <w:sz w:val="20"/>
            <w:szCs w:val="20"/>
            <w:lang w:val="en"/>
            <w:rPrChange w:id="2631" w:author="Donia Jendoubi" w:date="2019-05-21T18:26:00Z">
              <w:rPr>
                <w:rFonts w:asciiTheme="majorBidi" w:hAnsiTheme="majorBidi" w:cstheme="majorBidi"/>
                <w:sz w:val="20"/>
                <w:szCs w:val="20"/>
                <w:lang w:val="en"/>
              </w:rPr>
            </w:rPrChange>
          </w:rPr>
          <w:t xml:space="preserve"> </w:t>
        </w:r>
      </w:ins>
      <w:del w:id="2632" w:author="Donia Jendoubi" w:date="2019-05-20T19:20:00Z">
        <w:r w:rsidRPr="008E088B" w:rsidDel="00EE48D7">
          <w:rPr>
            <w:rFonts w:ascii="Book Antiqua" w:hAnsi="Book Antiqua" w:cstheme="majorBidi"/>
            <w:sz w:val="20"/>
            <w:szCs w:val="20"/>
            <w:lang w:val="en"/>
            <w:rPrChange w:id="2633" w:author="Donia Jendoubi" w:date="2019-05-21T18:26:00Z">
              <w:rPr>
                <w:rFonts w:asciiTheme="majorBidi" w:hAnsiTheme="majorBidi" w:cstheme="majorBidi"/>
                <w:sz w:val="20"/>
                <w:szCs w:val="20"/>
                <w:lang w:val="en"/>
              </w:rPr>
            </w:rPrChange>
          </w:rPr>
          <w:delText xml:space="preserve">) </w:delText>
        </w:r>
      </w:del>
      <w:r w:rsidRPr="008E088B">
        <w:rPr>
          <w:rFonts w:ascii="Book Antiqua" w:hAnsi="Book Antiqua" w:cstheme="majorBidi"/>
          <w:sz w:val="20"/>
          <w:szCs w:val="20"/>
          <w:lang w:val="en"/>
          <w:rPrChange w:id="2634" w:author="Donia Jendoubi" w:date="2019-05-21T18:26:00Z">
            <w:rPr>
              <w:rFonts w:asciiTheme="majorBidi" w:hAnsiTheme="majorBidi" w:cstheme="majorBidi"/>
              <w:sz w:val="20"/>
              <w:szCs w:val="20"/>
              <w:lang w:val="en"/>
            </w:rPr>
          </w:rPrChange>
        </w:rPr>
        <w:t xml:space="preserve">in addition to other topographic factors may </w:t>
      </w:r>
      <w:r w:rsidR="00DB773C" w:rsidRPr="008E088B">
        <w:rPr>
          <w:rFonts w:ascii="Book Antiqua" w:hAnsi="Book Antiqua" w:cstheme="majorBidi"/>
          <w:sz w:val="20"/>
          <w:szCs w:val="20"/>
          <w:lang w:val="en"/>
          <w:rPrChange w:id="2635" w:author="Donia Jendoubi" w:date="2019-05-21T18:26:00Z">
            <w:rPr>
              <w:rFonts w:asciiTheme="majorBidi" w:hAnsiTheme="majorBidi" w:cstheme="majorBidi"/>
              <w:sz w:val="20"/>
              <w:szCs w:val="20"/>
              <w:lang w:val="en"/>
            </w:rPr>
          </w:rPrChange>
        </w:rPr>
        <w:t>lead</w:t>
      </w:r>
      <w:r w:rsidRPr="008E088B">
        <w:rPr>
          <w:rFonts w:ascii="Book Antiqua" w:hAnsi="Book Antiqua" w:cstheme="majorBidi"/>
          <w:sz w:val="20"/>
          <w:szCs w:val="20"/>
          <w:lang w:val="en"/>
          <w:rPrChange w:id="2636" w:author="Donia Jendoubi" w:date="2019-05-21T18:26:00Z">
            <w:rPr>
              <w:rFonts w:asciiTheme="majorBidi" w:hAnsiTheme="majorBidi" w:cstheme="majorBidi"/>
              <w:sz w:val="20"/>
              <w:szCs w:val="20"/>
              <w:lang w:val="en"/>
            </w:rPr>
          </w:rPrChange>
        </w:rPr>
        <w:t xml:space="preserve"> to the decrease </w:t>
      </w:r>
      <w:del w:id="2637" w:author="Donia Jendoubi" w:date="2019-05-21T10:52:00Z">
        <w:r w:rsidRPr="008E088B" w:rsidDel="00BC31B1">
          <w:rPr>
            <w:rFonts w:ascii="Book Antiqua" w:hAnsi="Book Antiqua" w:cstheme="majorBidi"/>
            <w:sz w:val="20"/>
            <w:szCs w:val="20"/>
            <w:lang w:val="en"/>
            <w:rPrChange w:id="2638" w:author="Donia Jendoubi" w:date="2019-05-21T18:26:00Z">
              <w:rPr>
                <w:rFonts w:asciiTheme="majorBidi" w:hAnsiTheme="majorBidi" w:cstheme="majorBidi"/>
                <w:sz w:val="20"/>
                <w:szCs w:val="20"/>
                <w:lang w:val="en"/>
              </w:rPr>
            </w:rPrChange>
          </w:rPr>
          <w:delText xml:space="preserve">in </w:delText>
        </w:r>
      </w:del>
      <w:ins w:id="2639" w:author="Donia Jendoubi" w:date="2019-05-21T10:52:00Z">
        <w:r w:rsidR="00BC31B1" w:rsidRPr="008E088B">
          <w:rPr>
            <w:rFonts w:ascii="Book Antiqua" w:hAnsi="Book Antiqua" w:cstheme="majorBidi"/>
            <w:sz w:val="20"/>
            <w:szCs w:val="20"/>
            <w:lang w:val="en"/>
            <w:rPrChange w:id="2640" w:author="Donia Jendoubi" w:date="2019-05-21T18:26:00Z">
              <w:rPr>
                <w:rFonts w:asciiTheme="majorBidi" w:hAnsiTheme="majorBidi" w:cstheme="majorBidi"/>
                <w:sz w:val="20"/>
                <w:szCs w:val="20"/>
                <w:lang w:val="en"/>
              </w:rPr>
            </w:rPrChange>
          </w:rPr>
          <w:t xml:space="preserve">of </w:t>
        </w:r>
      </w:ins>
      <w:r w:rsidRPr="008E088B">
        <w:rPr>
          <w:rFonts w:ascii="Book Antiqua" w:hAnsi="Book Antiqua" w:cstheme="majorBidi"/>
          <w:sz w:val="20"/>
          <w:szCs w:val="20"/>
          <w:lang w:val="en"/>
          <w:rPrChange w:id="2641" w:author="Donia Jendoubi" w:date="2019-05-21T18:26:00Z">
            <w:rPr>
              <w:rFonts w:asciiTheme="majorBidi" w:hAnsiTheme="majorBidi" w:cstheme="majorBidi"/>
              <w:sz w:val="20"/>
              <w:szCs w:val="20"/>
              <w:lang w:val="en"/>
            </w:rPr>
          </w:rPrChange>
        </w:rPr>
        <w:t>the SOC.</w:t>
      </w:r>
    </w:p>
    <w:p w:rsidR="00EE48D7" w:rsidRPr="008E088B" w:rsidDel="00EE48D7" w:rsidRDefault="00EE48D7">
      <w:pPr>
        <w:jc w:val="both"/>
        <w:rPr>
          <w:del w:id="2642" w:author="Donia Jendoubi" w:date="2019-05-20T19:08:00Z"/>
          <w:rFonts w:ascii="Book Antiqua" w:hAnsi="Book Antiqua" w:cstheme="majorBidi"/>
          <w:sz w:val="20"/>
          <w:szCs w:val="20"/>
          <w:lang w:val="en-GB"/>
          <w:rPrChange w:id="2643" w:author="Donia Jendoubi" w:date="2019-05-21T18:26:00Z">
            <w:rPr>
              <w:del w:id="2644" w:author="Donia Jendoubi" w:date="2019-05-20T19:08:00Z"/>
              <w:rFonts w:asciiTheme="majorBidi" w:hAnsiTheme="majorBidi" w:cstheme="majorBidi"/>
              <w:sz w:val="20"/>
              <w:szCs w:val="20"/>
              <w:lang w:val="en"/>
            </w:rPr>
          </w:rPrChange>
        </w:rPr>
      </w:pPr>
    </w:p>
    <w:p w:rsidR="004C682F" w:rsidRPr="008E088B" w:rsidRDefault="004C682F" w:rsidP="008E088B">
      <w:pPr>
        <w:jc w:val="both"/>
        <w:rPr>
          <w:rFonts w:ascii="Book Antiqua" w:hAnsi="Book Antiqua" w:cstheme="majorBidi"/>
          <w:sz w:val="20"/>
          <w:szCs w:val="20"/>
          <w:lang w:val="en"/>
          <w:rPrChange w:id="2645"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646" w:author="Donia Jendoubi" w:date="2019-05-21T18:26:00Z">
            <w:rPr>
              <w:rFonts w:asciiTheme="majorBidi" w:hAnsiTheme="majorBidi" w:cstheme="majorBidi"/>
              <w:sz w:val="20"/>
              <w:szCs w:val="20"/>
              <w:lang w:val="en"/>
            </w:rPr>
          </w:rPrChange>
        </w:rPr>
        <w:t xml:space="preserve">Changing annual field crops by </w:t>
      </w:r>
      <w:proofErr w:type="spellStart"/>
      <w:r w:rsidRPr="008E088B">
        <w:rPr>
          <w:rFonts w:ascii="Book Antiqua" w:hAnsi="Book Antiqua" w:cstheme="majorBidi"/>
          <w:sz w:val="20"/>
          <w:szCs w:val="20"/>
          <w:lang w:val="en"/>
          <w:rPrChange w:id="2647" w:author="Donia Jendoubi" w:date="2019-05-21T18:26:00Z">
            <w:rPr>
              <w:rFonts w:asciiTheme="majorBidi" w:hAnsiTheme="majorBidi" w:cstheme="majorBidi"/>
              <w:sz w:val="20"/>
              <w:szCs w:val="20"/>
              <w:lang w:val="en"/>
            </w:rPr>
          </w:rPrChange>
        </w:rPr>
        <w:t>interplanting</w:t>
      </w:r>
      <w:proofErr w:type="spellEnd"/>
      <w:r w:rsidRPr="008E088B">
        <w:rPr>
          <w:rFonts w:ascii="Book Antiqua" w:hAnsi="Book Antiqua" w:cstheme="majorBidi"/>
          <w:sz w:val="20"/>
          <w:szCs w:val="20"/>
          <w:lang w:val="en"/>
          <w:rPrChange w:id="2648" w:author="Donia Jendoubi" w:date="2019-05-21T18:26:00Z">
            <w:rPr>
              <w:rFonts w:asciiTheme="majorBidi" w:hAnsiTheme="majorBidi" w:cstheme="majorBidi"/>
              <w:sz w:val="20"/>
              <w:szCs w:val="20"/>
              <w:lang w:val="en"/>
            </w:rPr>
          </w:rPrChange>
        </w:rPr>
        <w:t xml:space="preserve"> them with permanent tree crops has lifted SOC of soils under previous annual field crops almost halfway to the level of forests (0.87%). Intercropping previously </w:t>
      </w:r>
      <w:proofErr w:type="spellStart"/>
      <w:r w:rsidRPr="008E088B">
        <w:rPr>
          <w:rFonts w:ascii="Book Antiqua" w:hAnsi="Book Antiqua" w:cstheme="majorBidi"/>
          <w:sz w:val="20"/>
          <w:szCs w:val="20"/>
          <w:lang w:val="en"/>
          <w:rPrChange w:id="2649" w:author="Donia Jendoubi" w:date="2019-05-21T18:26:00Z">
            <w:rPr>
              <w:rFonts w:asciiTheme="majorBidi" w:hAnsiTheme="majorBidi" w:cstheme="majorBidi"/>
              <w:sz w:val="20"/>
              <w:szCs w:val="20"/>
              <w:lang w:val="en"/>
            </w:rPr>
          </w:rPrChange>
        </w:rPr>
        <w:t>monocropped</w:t>
      </w:r>
      <w:proofErr w:type="spellEnd"/>
      <w:r w:rsidRPr="008E088B">
        <w:rPr>
          <w:rFonts w:ascii="Book Antiqua" w:hAnsi="Book Antiqua" w:cstheme="majorBidi"/>
          <w:sz w:val="20"/>
          <w:szCs w:val="20"/>
          <w:lang w:val="en"/>
          <w:rPrChange w:id="2650" w:author="Donia Jendoubi" w:date="2019-05-21T18:26:00Z">
            <w:rPr>
              <w:rFonts w:asciiTheme="majorBidi" w:hAnsiTheme="majorBidi" w:cstheme="majorBidi"/>
              <w:sz w:val="20"/>
              <w:szCs w:val="20"/>
              <w:lang w:val="en"/>
            </w:rPr>
          </w:rPrChange>
        </w:rPr>
        <w:t xml:space="preserve"> fields with tree crops (olive, almond, and pomegranate trees) between 1982 and 1985 significantly improved the SOC within 30-35 years. Creating agroforestry systems in this way </w:t>
      </w:r>
      <w:proofErr w:type="gramStart"/>
      <w:r w:rsidRPr="008E088B">
        <w:rPr>
          <w:rFonts w:ascii="Book Antiqua" w:hAnsi="Book Antiqua" w:cstheme="majorBidi"/>
          <w:sz w:val="20"/>
          <w:szCs w:val="20"/>
          <w:lang w:val="en"/>
          <w:rPrChange w:id="2651" w:author="Donia Jendoubi" w:date="2019-05-21T18:26:00Z">
            <w:rPr>
              <w:rFonts w:asciiTheme="majorBidi" w:hAnsiTheme="majorBidi" w:cstheme="majorBidi"/>
              <w:sz w:val="20"/>
              <w:szCs w:val="20"/>
              <w:lang w:val="en"/>
            </w:rPr>
          </w:rPrChange>
        </w:rPr>
        <w:t>is considered</w:t>
      </w:r>
      <w:proofErr w:type="gramEnd"/>
      <w:r w:rsidRPr="008E088B">
        <w:rPr>
          <w:rFonts w:ascii="Book Antiqua" w:hAnsi="Book Antiqua" w:cstheme="majorBidi"/>
          <w:sz w:val="20"/>
          <w:szCs w:val="20"/>
          <w:lang w:val="en"/>
          <w:rPrChange w:id="2652" w:author="Donia Jendoubi" w:date="2019-05-21T18:26:00Z">
            <w:rPr>
              <w:rFonts w:asciiTheme="majorBidi" w:hAnsiTheme="majorBidi" w:cstheme="majorBidi"/>
              <w:sz w:val="20"/>
              <w:szCs w:val="20"/>
              <w:lang w:val="en"/>
            </w:rPr>
          </w:rPrChange>
        </w:rPr>
        <w:t xml:space="preserve"> a good land management intervention in </w:t>
      </w:r>
      <w:del w:id="2653" w:author="Donia Jendoubi" w:date="2019-05-20T19:09:00Z">
        <w:r w:rsidRPr="008E088B" w:rsidDel="00EE48D7">
          <w:rPr>
            <w:rFonts w:ascii="Book Antiqua" w:hAnsi="Book Antiqua" w:cstheme="majorBidi"/>
            <w:sz w:val="20"/>
            <w:szCs w:val="20"/>
            <w:lang w:val="en"/>
            <w:rPrChange w:id="2654" w:author="Donia Jendoubi" w:date="2019-05-21T18:26:00Z">
              <w:rPr>
                <w:rFonts w:asciiTheme="majorBidi" w:hAnsiTheme="majorBidi" w:cstheme="majorBidi"/>
                <w:sz w:val="20"/>
                <w:szCs w:val="20"/>
                <w:lang w:val="en"/>
              </w:rPr>
            </w:rPrChange>
          </w:rPr>
          <w:delText>north-western</w:delText>
        </w:r>
      </w:del>
      <w:ins w:id="2655" w:author="Donia Jendoubi" w:date="2019-05-20T19:09:00Z">
        <w:r w:rsidR="00EE48D7" w:rsidRPr="008E088B">
          <w:rPr>
            <w:rFonts w:ascii="Book Antiqua" w:hAnsi="Book Antiqua" w:cstheme="majorBidi"/>
            <w:sz w:val="20"/>
            <w:szCs w:val="20"/>
            <w:lang w:val="en"/>
            <w:rPrChange w:id="2656" w:author="Donia Jendoubi" w:date="2019-05-21T18:26:00Z">
              <w:rPr>
                <w:rFonts w:asciiTheme="majorBidi" w:hAnsiTheme="majorBidi" w:cstheme="majorBidi"/>
                <w:sz w:val="20"/>
                <w:szCs w:val="20"/>
                <w:lang w:val="en"/>
              </w:rPr>
            </w:rPrChange>
          </w:rPr>
          <w:t>northwestern</w:t>
        </w:r>
      </w:ins>
      <w:r w:rsidRPr="008E088B">
        <w:rPr>
          <w:rFonts w:ascii="Book Antiqua" w:hAnsi="Book Antiqua" w:cstheme="majorBidi"/>
          <w:sz w:val="20"/>
          <w:szCs w:val="20"/>
          <w:lang w:val="en"/>
          <w:rPrChange w:id="2657" w:author="Donia Jendoubi" w:date="2019-05-21T18:26:00Z">
            <w:rPr>
              <w:rFonts w:asciiTheme="majorBidi" w:hAnsiTheme="majorBidi" w:cstheme="majorBidi"/>
              <w:sz w:val="20"/>
              <w:szCs w:val="20"/>
              <w:lang w:val="en"/>
            </w:rPr>
          </w:rPrChange>
        </w:rPr>
        <w:t xml:space="preserve"> Tunisia, as it reduced the area covered only by very old cereal monocultures and </w:t>
      </w:r>
      <w:del w:id="2658" w:author="Donia Jendoubi" w:date="2019-05-20T19:09:00Z">
        <w:r w:rsidRPr="008E088B" w:rsidDel="00EE48D7">
          <w:rPr>
            <w:rFonts w:ascii="Book Antiqua" w:hAnsi="Book Antiqua" w:cstheme="majorBidi"/>
            <w:sz w:val="20"/>
            <w:szCs w:val="20"/>
            <w:lang w:val="en"/>
            <w:rPrChange w:id="2659" w:author="Donia Jendoubi" w:date="2019-05-21T18:26:00Z">
              <w:rPr>
                <w:rFonts w:asciiTheme="majorBidi" w:hAnsiTheme="majorBidi" w:cstheme="majorBidi"/>
                <w:sz w:val="20"/>
                <w:szCs w:val="20"/>
                <w:lang w:val="en"/>
              </w:rPr>
            </w:rPrChange>
          </w:rPr>
          <w:delText>it also</w:delText>
        </w:r>
      </w:del>
      <w:ins w:id="2660" w:author="Donia Jendoubi" w:date="2019-05-20T19:09:00Z">
        <w:r w:rsidR="00EE48D7" w:rsidRPr="008E088B">
          <w:rPr>
            <w:rFonts w:ascii="Book Antiqua" w:hAnsi="Book Antiqua" w:cstheme="majorBidi"/>
            <w:sz w:val="20"/>
            <w:szCs w:val="20"/>
            <w:lang w:val="en"/>
            <w:rPrChange w:id="2661" w:author="Donia Jendoubi" w:date="2019-05-21T18:26:00Z">
              <w:rPr>
                <w:rFonts w:asciiTheme="majorBidi" w:hAnsiTheme="majorBidi" w:cstheme="majorBidi"/>
                <w:sz w:val="20"/>
                <w:szCs w:val="20"/>
                <w:lang w:val="en"/>
              </w:rPr>
            </w:rPrChange>
          </w:rPr>
          <w:t>it</w:t>
        </w:r>
      </w:ins>
      <w:r w:rsidRPr="008E088B">
        <w:rPr>
          <w:rFonts w:ascii="Book Antiqua" w:hAnsi="Book Antiqua" w:cstheme="majorBidi"/>
          <w:sz w:val="20"/>
          <w:szCs w:val="20"/>
          <w:lang w:val="en"/>
          <w:rPrChange w:id="2662" w:author="Donia Jendoubi" w:date="2019-05-21T18:26:00Z">
            <w:rPr>
              <w:rFonts w:asciiTheme="majorBidi" w:hAnsiTheme="majorBidi" w:cstheme="majorBidi"/>
              <w:sz w:val="20"/>
              <w:szCs w:val="20"/>
              <w:lang w:val="en"/>
            </w:rPr>
          </w:rPrChange>
        </w:rPr>
        <w:t xml:space="preserve"> reduced soil degradation</w:t>
      </w:r>
      <w:ins w:id="2663" w:author="Donia Jendoubi" w:date="2019-05-20T19:09:00Z">
        <w:r w:rsidR="00EE48D7" w:rsidRPr="008E088B">
          <w:rPr>
            <w:rFonts w:ascii="Book Antiqua" w:hAnsi="Book Antiqua" w:cstheme="majorBidi"/>
            <w:sz w:val="20"/>
            <w:szCs w:val="20"/>
            <w:lang w:val="en"/>
            <w:rPrChange w:id="2664" w:author="Donia Jendoubi" w:date="2019-05-21T18:26:00Z">
              <w:rPr>
                <w:rFonts w:asciiTheme="majorBidi" w:hAnsiTheme="majorBidi" w:cstheme="majorBidi"/>
                <w:sz w:val="20"/>
                <w:szCs w:val="20"/>
                <w:lang w:val="en"/>
              </w:rPr>
            </w:rPrChange>
          </w:rPr>
          <w:t xml:space="preserve"> as well</w:t>
        </w:r>
      </w:ins>
      <w:r w:rsidRPr="008E088B">
        <w:rPr>
          <w:rFonts w:ascii="Book Antiqua" w:hAnsi="Book Antiqua" w:cstheme="majorBidi"/>
          <w:sz w:val="20"/>
          <w:szCs w:val="20"/>
          <w:lang w:val="en"/>
          <w:rPrChange w:id="2665" w:author="Donia Jendoubi" w:date="2019-05-21T18:26:00Z">
            <w:rPr>
              <w:rFonts w:asciiTheme="majorBidi" w:hAnsiTheme="majorBidi" w:cstheme="majorBidi"/>
              <w:sz w:val="20"/>
              <w:szCs w:val="20"/>
              <w:lang w:val="en"/>
            </w:rPr>
          </w:rPrChange>
        </w:rPr>
        <w:t xml:space="preserve">. However, some farmers made no changes to their land management, as they did not perceive the advantages of the agroforestry system (Jendoubi and </w:t>
      </w:r>
      <w:proofErr w:type="spellStart"/>
      <w:r w:rsidRPr="008E088B">
        <w:rPr>
          <w:rFonts w:ascii="Book Antiqua" w:hAnsi="Book Antiqua" w:cstheme="majorBidi"/>
          <w:sz w:val="20"/>
          <w:szCs w:val="20"/>
          <w:lang w:val="en"/>
          <w:rPrChange w:id="2666" w:author="Donia Jendoubi" w:date="2019-05-21T18:26:00Z">
            <w:rPr>
              <w:rFonts w:asciiTheme="majorBidi" w:hAnsiTheme="majorBidi" w:cstheme="majorBidi"/>
              <w:sz w:val="20"/>
              <w:szCs w:val="20"/>
              <w:lang w:val="en"/>
            </w:rPr>
          </w:rPrChange>
        </w:rPr>
        <w:t>Khemiri</w:t>
      </w:r>
      <w:proofErr w:type="spellEnd"/>
      <w:r w:rsidRPr="008E088B">
        <w:rPr>
          <w:rFonts w:ascii="Book Antiqua" w:hAnsi="Book Antiqua" w:cstheme="majorBidi"/>
          <w:sz w:val="20"/>
          <w:szCs w:val="20"/>
          <w:lang w:val="en"/>
          <w:rPrChange w:id="2667" w:author="Donia Jendoubi" w:date="2019-05-21T18:26:00Z">
            <w:rPr>
              <w:rFonts w:asciiTheme="majorBidi" w:hAnsiTheme="majorBidi" w:cstheme="majorBidi"/>
              <w:sz w:val="20"/>
              <w:szCs w:val="20"/>
              <w:lang w:val="en"/>
            </w:rPr>
          </w:rPrChange>
        </w:rPr>
        <w:t xml:space="preserve">, 2018). Yet, agroforestry systems are </w:t>
      </w:r>
      <w:r w:rsidR="009D6BB0" w:rsidRPr="008E088B">
        <w:rPr>
          <w:rFonts w:ascii="Book Antiqua" w:hAnsi="Book Antiqua" w:cstheme="majorBidi"/>
          <w:sz w:val="20"/>
          <w:szCs w:val="20"/>
          <w:lang w:val="en"/>
          <w:rPrChange w:id="2668" w:author="Donia Jendoubi" w:date="2019-05-21T18:26:00Z">
            <w:rPr>
              <w:rFonts w:asciiTheme="majorBidi" w:hAnsiTheme="majorBidi" w:cstheme="majorBidi"/>
              <w:sz w:val="20"/>
              <w:szCs w:val="20"/>
              <w:lang w:val="en"/>
            </w:rPr>
          </w:rPrChange>
        </w:rPr>
        <w:t xml:space="preserve">globally </w:t>
      </w:r>
      <w:r w:rsidRPr="008E088B">
        <w:rPr>
          <w:rFonts w:ascii="Book Antiqua" w:hAnsi="Book Antiqua" w:cstheme="majorBidi"/>
          <w:sz w:val="20"/>
          <w:szCs w:val="20"/>
          <w:lang w:val="en"/>
          <w:rPrChange w:id="2669" w:author="Donia Jendoubi" w:date="2019-05-21T18:26:00Z">
            <w:rPr>
              <w:rFonts w:asciiTheme="majorBidi" w:hAnsiTheme="majorBidi" w:cstheme="majorBidi"/>
              <w:sz w:val="20"/>
              <w:szCs w:val="20"/>
              <w:lang w:val="en"/>
            </w:rPr>
          </w:rPrChange>
        </w:rPr>
        <w:t xml:space="preserve">recognized to have a high potential to sequester C, </w:t>
      </w:r>
      <w:r w:rsidR="009D6BB0" w:rsidRPr="008E088B">
        <w:rPr>
          <w:rFonts w:ascii="Book Antiqua" w:hAnsi="Book Antiqua" w:cstheme="majorBidi"/>
          <w:sz w:val="20"/>
          <w:szCs w:val="20"/>
          <w:lang w:val="en"/>
          <w:rPrChange w:id="2670" w:author="Donia Jendoubi" w:date="2019-05-21T18:26:00Z">
            <w:rPr>
              <w:rFonts w:asciiTheme="majorBidi" w:hAnsiTheme="majorBidi" w:cstheme="majorBidi"/>
              <w:sz w:val="20"/>
              <w:szCs w:val="20"/>
              <w:lang w:val="en"/>
            </w:rPr>
          </w:rPrChange>
        </w:rPr>
        <w:t>since</w:t>
      </w:r>
      <w:r w:rsidRPr="008E088B">
        <w:rPr>
          <w:rFonts w:ascii="Book Antiqua" w:hAnsi="Book Antiqua" w:cstheme="majorBidi"/>
          <w:sz w:val="20"/>
          <w:szCs w:val="20"/>
          <w:lang w:val="en"/>
          <w:rPrChange w:id="2671" w:author="Donia Jendoubi" w:date="2019-05-21T18:26:00Z">
            <w:rPr>
              <w:rFonts w:asciiTheme="majorBidi" w:hAnsiTheme="majorBidi" w:cstheme="majorBidi"/>
              <w:sz w:val="20"/>
              <w:szCs w:val="20"/>
              <w:lang w:val="en"/>
            </w:rPr>
          </w:rPrChange>
        </w:rPr>
        <w:t xml:space="preserve"> they are more </w:t>
      </w:r>
      <w:r w:rsidR="009D6BB0" w:rsidRPr="008E088B">
        <w:rPr>
          <w:rFonts w:ascii="Book Antiqua" w:hAnsi="Book Antiqua" w:cstheme="majorBidi"/>
          <w:sz w:val="20"/>
          <w:szCs w:val="20"/>
          <w:lang w:val="en"/>
          <w:rPrChange w:id="2672" w:author="Donia Jendoubi" w:date="2019-05-21T18:26:00Z">
            <w:rPr>
              <w:rFonts w:asciiTheme="majorBidi" w:hAnsiTheme="majorBidi" w:cstheme="majorBidi"/>
              <w:sz w:val="20"/>
              <w:szCs w:val="20"/>
              <w:lang w:val="en"/>
            </w:rPr>
          </w:rPrChange>
        </w:rPr>
        <w:t>accomplished</w:t>
      </w:r>
      <w:r w:rsidRPr="008E088B">
        <w:rPr>
          <w:rFonts w:ascii="Book Antiqua" w:hAnsi="Book Antiqua" w:cstheme="majorBidi"/>
          <w:sz w:val="20"/>
          <w:szCs w:val="20"/>
          <w:lang w:val="en"/>
          <w:rPrChange w:id="2673" w:author="Donia Jendoubi" w:date="2019-05-21T18:26:00Z">
            <w:rPr>
              <w:rFonts w:asciiTheme="majorBidi" w:hAnsiTheme="majorBidi" w:cstheme="majorBidi"/>
              <w:sz w:val="20"/>
              <w:szCs w:val="20"/>
              <w:lang w:val="en"/>
            </w:rPr>
          </w:rPrChange>
        </w:rPr>
        <w:t xml:space="preserve"> of capturing and utilizing resources </w:t>
      </w:r>
      <w:r w:rsidR="009D6BB0" w:rsidRPr="008E088B">
        <w:rPr>
          <w:rFonts w:ascii="Book Antiqua" w:hAnsi="Book Antiqua" w:cstheme="majorBidi"/>
          <w:sz w:val="20"/>
          <w:szCs w:val="20"/>
          <w:lang w:val="en"/>
          <w:rPrChange w:id="2674" w:author="Donia Jendoubi" w:date="2019-05-21T18:26:00Z">
            <w:rPr>
              <w:rFonts w:asciiTheme="majorBidi" w:hAnsiTheme="majorBidi" w:cstheme="majorBidi"/>
              <w:sz w:val="20"/>
              <w:szCs w:val="20"/>
              <w:lang w:val="en"/>
            </w:rPr>
          </w:rPrChange>
        </w:rPr>
        <w:t>compared to</w:t>
      </w:r>
      <w:r w:rsidRPr="008E088B">
        <w:rPr>
          <w:rFonts w:ascii="Book Antiqua" w:hAnsi="Book Antiqua" w:cstheme="majorBidi"/>
          <w:sz w:val="20"/>
          <w:szCs w:val="20"/>
          <w:lang w:val="en"/>
          <w:rPrChange w:id="2675" w:author="Donia Jendoubi" w:date="2019-05-21T18:26:00Z">
            <w:rPr>
              <w:rFonts w:asciiTheme="majorBidi" w:hAnsiTheme="majorBidi" w:cstheme="majorBidi"/>
              <w:sz w:val="20"/>
              <w:szCs w:val="20"/>
              <w:lang w:val="en"/>
            </w:rPr>
          </w:rPrChange>
        </w:rPr>
        <w:t xml:space="preserve"> </w:t>
      </w:r>
      <w:r w:rsidR="009D6BB0" w:rsidRPr="008E088B">
        <w:rPr>
          <w:rFonts w:ascii="Book Antiqua" w:hAnsi="Book Antiqua" w:cstheme="majorBidi"/>
          <w:sz w:val="20"/>
          <w:szCs w:val="20"/>
          <w:lang w:val="en"/>
          <w:rPrChange w:id="2676" w:author="Donia Jendoubi" w:date="2019-05-21T18:26:00Z">
            <w:rPr>
              <w:rFonts w:asciiTheme="majorBidi" w:hAnsiTheme="majorBidi" w:cstheme="majorBidi"/>
              <w:sz w:val="20"/>
              <w:szCs w:val="20"/>
              <w:lang w:val="en"/>
            </w:rPr>
          </w:rPrChange>
        </w:rPr>
        <w:t xml:space="preserve">grassland systems or </w:t>
      </w:r>
      <w:r w:rsidRPr="008E088B">
        <w:rPr>
          <w:rFonts w:ascii="Book Antiqua" w:hAnsi="Book Antiqua" w:cstheme="majorBidi"/>
          <w:sz w:val="20"/>
          <w:szCs w:val="20"/>
          <w:lang w:val="en"/>
          <w:rPrChange w:id="2677" w:author="Donia Jendoubi" w:date="2019-05-21T18:26:00Z">
            <w:rPr>
              <w:rFonts w:asciiTheme="majorBidi" w:hAnsiTheme="majorBidi" w:cstheme="majorBidi"/>
              <w:sz w:val="20"/>
              <w:szCs w:val="20"/>
              <w:lang w:val="en"/>
            </w:rPr>
          </w:rPrChange>
        </w:rPr>
        <w:t>single-species cropping (Nair et al., 2011).</w:t>
      </w:r>
    </w:p>
    <w:p w:rsidR="004C682F" w:rsidRPr="008E088B" w:rsidDel="007F316B" w:rsidRDefault="004C682F">
      <w:pPr>
        <w:jc w:val="both"/>
        <w:rPr>
          <w:del w:id="2678" w:author="Donia Jendoubi" w:date="2019-05-21T11:08:00Z"/>
          <w:rFonts w:ascii="Book Antiqua" w:hAnsi="Book Antiqua" w:cstheme="majorBidi"/>
          <w:sz w:val="20"/>
          <w:szCs w:val="20"/>
          <w:lang w:val="en"/>
          <w:rPrChange w:id="2679" w:author="Donia Jendoubi" w:date="2019-05-21T18:26:00Z">
            <w:rPr>
              <w:del w:id="2680" w:author="Donia Jendoubi" w:date="2019-05-21T11:08:00Z"/>
              <w:rFonts w:asciiTheme="majorBidi" w:hAnsiTheme="majorBidi" w:cstheme="majorBidi"/>
              <w:sz w:val="20"/>
              <w:szCs w:val="20"/>
              <w:lang w:val="en"/>
            </w:rPr>
          </w:rPrChange>
        </w:rPr>
      </w:pPr>
      <w:r w:rsidRPr="008E088B">
        <w:rPr>
          <w:rFonts w:ascii="Book Antiqua" w:hAnsi="Book Antiqua" w:cstheme="majorBidi"/>
          <w:sz w:val="20"/>
          <w:szCs w:val="20"/>
          <w:lang w:val="en"/>
          <w:rPrChange w:id="2681" w:author="Donia Jendoubi" w:date="2019-05-21T18:26:00Z">
            <w:rPr>
              <w:rFonts w:asciiTheme="majorBidi" w:hAnsiTheme="majorBidi" w:cstheme="majorBidi"/>
              <w:sz w:val="20"/>
              <w:szCs w:val="20"/>
              <w:lang w:val="en"/>
            </w:rPr>
          </w:rPrChange>
        </w:rPr>
        <w:t xml:space="preserve">Grazing lands, even though they </w:t>
      </w:r>
      <w:proofErr w:type="gramStart"/>
      <w:r w:rsidRPr="008E088B">
        <w:rPr>
          <w:rFonts w:ascii="Book Antiqua" w:hAnsi="Book Antiqua" w:cstheme="majorBidi"/>
          <w:sz w:val="20"/>
          <w:szCs w:val="20"/>
          <w:lang w:val="en"/>
          <w:rPrChange w:id="2682" w:author="Donia Jendoubi" w:date="2019-05-21T18:26:00Z">
            <w:rPr>
              <w:rFonts w:asciiTheme="majorBidi" w:hAnsiTheme="majorBidi" w:cstheme="majorBidi"/>
              <w:sz w:val="20"/>
              <w:szCs w:val="20"/>
              <w:lang w:val="en"/>
            </w:rPr>
          </w:rPrChange>
        </w:rPr>
        <w:t>are not tilled</w:t>
      </w:r>
      <w:proofErr w:type="gramEnd"/>
      <w:r w:rsidRPr="008E088B">
        <w:rPr>
          <w:rFonts w:ascii="Book Antiqua" w:hAnsi="Book Antiqua" w:cstheme="majorBidi"/>
          <w:sz w:val="20"/>
          <w:szCs w:val="20"/>
          <w:lang w:val="en"/>
          <w:rPrChange w:id="2683" w:author="Donia Jendoubi" w:date="2019-05-21T18:26:00Z">
            <w:rPr>
              <w:rFonts w:asciiTheme="majorBidi" w:hAnsiTheme="majorBidi" w:cstheme="majorBidi"/>
              <w:sz w:val="20"/>
              <w:szCs w:val="20"/>
              <w:lang w:val="en"/>
            </w:rPr>
          </w:rPrChange>
        </w:rPr>
        <w:t>, have a low level of SOC (0.74%), only slightly hi</w:t>
      </w:r>
      <w:r w:rsidR="001A1B5E" w:rsidRPr="008E088B">
        <w:rPr>
          <w:rFonts w:ascii="Book Antiqua" w:hAnsi="Book Antiqua" w:cstheme="majorBidi"/>
          <w:sz w:val="20"/>
          <w:szCs w:val="20"/>
          <w:lang w:val="en"/>
          <w:rPrChange w:id="2684" w:author="Donia Jendoubi" w:date="2019-05-21T18:26:00Z">
            <w:rPr>
              <w:rFonts w:asciiTheme="majorBidi" w:hAnsiTheme="majorBidi" w:cstheme="majorBidi"/>
              <w:sz w:val="20"/>
              <w:szCs w:val="20"/>
              <w:lang w:val="en"/>
            </w:rPr>
          </w:rPrChange>
        </w:rPr>
        <w:t>gher than annual crops (Figure 3</w:t>
      </w:r>
      <w:r w:rsidRPr="008E088B">
        <w:rPr>
          <w:rFonts w:ascii="Book Antiqua" w:hAnsi="Book Antiqua" w:cstheme="majorBidi"/>
          <w:sz w:val="20"/>
          <w:szCs w:val="20"/>
          <w:lang w:val="en"/>
          <w:rPrChange w:id="2685" w:author="Donia Jendoubi" w:date="2019-05-21T18:26:00Z">
            <w:rPr>
              <w:rFonts w:asciiTheme="majorBidi" w:hAnsiTheme="majorBidi" w:cstheme="majorBidi"/>
              <w:sz w:val="20"/>
              <w:szCs w:val="20"/>
              <w:lang w:val="en"/>
            </w:rPr>
          </w:rPrChange>
        </w:rPr>
        <w:t xml:space="preserve">). Continued </w:t>
      </w:r>
      <w:r w:rsidR="009D6BB0" w:rsidRPr="008E088B">
        <w:rPr>
          <w:rFonts w:ascii="Book Antiqua" w:hAnsi="Book Antiqua" w:cstheme="majorBidi"/>
          <w:sz w:val="20"/>
          <w:szCs w:val="20"/>
          <w:lang w:val="en"/>
          <w:rPrChange w:id="2686" w:author="Donia Jendoubi" w:date="2019-05-21T18:26:00Z">
            <w:rPr>
              <w:rFonts w:asciiTheme="majorBidi" w:hAnsiTheme="majorBidi" w:cstheme="majorBidi"/>
              <w:sz w:val="20"/>
              <w:szCs w:val="20"/>
              <w:lang w:val="en"/>
            </w:rPr>
          </w:rPrChange>
        </w:rPr>
        <w:t>overgrazing</w:t>
      </w:r>
      <w:r w:rsidRPr="008E088B">
        <w:rPr>
          <w:rFonts w:ascii="Book Antiqua" w:hAnsi="Book Antiqua" w:cstheme="majorBidi"/>
          <w:sz w:val="20"/>
          <w:szCs w:val="20"/>
          <w:lang w:val="en"/>
          <w:rPrChange w:id="2687" w:author="Donia Jendoubi" w:date="2019-05-21T18:26:00Z">
            <w:rPr>
              <w:rFonts w:asciiTheme="majorBidi" w:hAnsiTheme="majorBidi" w:cstheme="majorBidi"/>
              <w:sz w:val="20"/>
              <w:szCs w:val="20"/>
              <w:lang w:val="en"/>
            </w:rPr>
          </w:rPrChange>
        </w:rPr>
        <w:t xml:space="preserve"> and reduction of vegetation cover seem to degrade the soils and their SOC. A low SOC content </w:t>
      </w:r>
      <w:proofErr w:type="gramStart"/>
      <w:r w:rsidRPr="008E088B">
        <w:rPr>
          <w:rFonts w:ascii="Book Antiqua" w:hAnsi="Book Antiqua" w:cstheme="majorBidi"/>
          <w:sz w:val="20"/>
          <w:szCs w:val="20"/>
          <w:lang w:val="en"/>
          <w:rPrChange w:id="2688" w:author="Donia Jendoubi" w:date="2019-05-21T18:26:00Z">
            <w:rPr>
              <w:rFonts w:asciiTheme="majorBidi" w:hAnsiTheme="majorBidi" w:cstheme="majorBidi"/>
              <w:sz w:val="20"/>
              <w:szCs w:val="20"/>
              <w:lang w:val="en"/>
            </w:rPr>
          </w:rPrChange>
        </w:rPr>
        <w:t xml:space="preserve">can be </w:t>
      </w:r>
      <w:r w:rsidR="009D6BB0" w:rsidRPr="008E088B">
        <w:rPr>
          <w:rFonts w:ascii="Book Antiqua" w:hAnsi="Book Antiqua" w:cstheme="majorBidi"/>
          <w:sz w:val="20"/>
          <w:szCs w:val="20"/>
          <w:lang w:val="en"/>
          <w:rPrChange w:id="2689" w:author="Donia Jendoubi" w:date="2019-05-21T18:26:00Z">
            <w:rPr>
              <w:rFonts w:asciiTheme="majorBidi" w:hAnsiTheme="majorBidi" w:cstheme="majorBidi"/>
              <w:sz w:val="20"/>
              <w:szCs w:val="20"/>
              <w:lang w:val="en"/>
            </w:rPr>
          </w:rPrChange>
        </w:rPr>
        <w:t>clarified</w:t>
      </w:r>
      <w:proofErr w:type="gramEnd"/>
      <w:r w:rsidRPr="008E088B">
        <w:rPr>
          <w:rFonts w:ascii="Book Antiqua" w:hAnsi="Book Antiqua" w:cstheme="majorBidi"/>
          <w:sz w:val="20"/>
          <w:szCs w:val="20"/>
          <w:lang w:val="en"/>
          <w:rPrChange w:id="2690" w:author="Donia Jendoubi" w:date="2019-05-21T18:26:00Z">
            <w:rPr>
              <w:rFonts w:asciiTheme="majorBidi" w:hAnsiTheme="majorBidi" w:cstheme="majorBidi"/>
              <w:sz w:val="20"/>
              <w:szCs w:val="20"/>
              <w:lang w:val="en"/>
            </w:rPr>
          </w:rPrChange>
        </w:rPr>
        <w:t xml:space="preserve"> by a lack of appropriate grassland management. The open pasture without canopies and the weak grass-vegetation cover increase the vulnerability of this land use system to soil degradation and to SOC decline. </w:t>
      </w:r>
    </w:p>
    <w:p w:rsidR="00C011C8" w:rsidRPr="008E088B" w:rsidRDefault="004C682F" w:rsidP="00123DF7">
      <w:pPr>
        <w:jc w:val="both"/>
        <w:rPr>
          <w:rFonts w:ascii="Book Antiqua" w:hAnsi="Book Antiqua" w:cstheme="majorBidi"/>
          <w:sz w:val="20"/>
          <w:szCs w:val="20"/>
          <w:lang w:val="en"/>
          <w:rPrChange w:id="2691"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692" w:author="Donia Jendoubi" w:date="2019-05-21T18:26:00Z">
            <w:rPr>
              <w:rFonts w:asciiTheme="majorBidi" w:hAnsiTheme="majorBidi" w:cstheme="majorBidi"/>
              <w:sz w:val="20"/>
              <w:szCs w:val="20"/>
              <w:lang w:val="en"/>
            </w:rPr>
          </w:rPrChange>
        </w:rPr>
        <w:t xml:space="preserve">Various studies show that the way grazing land </w:t>
      </w:r>
      <w:proofErr w:type="gramStart"/>
      <w:r w:rsidRPr="008E088B">
        <w:rPr>
          <w:rFonts w:ascii="Book Antiqua" w:hAnsi="Book Antiqua" w:cstheme="majorBidi"/>
          <w:sz w:val="20"/>
          <w:szCs w:val="20"/>
          <w:lang w:val="en"/>
          <w:rPrChange w:id="2693" w:author="Donia Jendoubi" w:date="2019-05-21T18:26:00Z">
            <w:rPr>
              <w:rFonts w:asciiTheme="majorBidi" w:hAnsiTheme="majorBidi" w:cstheme="majorBidi"/>
              <w:sz w:val="20"/>
              <w:szCs w:val="20"/>
              <w:lang w:val="en"/>
            </w:rPr>
          </w:rPrChange>
        </w:rPr>
        <w:t>is managed</w:t>
      </w:r>
      <w:proofErr w:type="gramEnd"/>
      <w:r w:rsidRPr="008E088B">
        <w:rPr>
          <w:rFonts w:ascii="Book Antiqua" w:hAnsi="Book Antiqua" w:cstheme="majorBidi"/>
          <w:sz w:val="20"/>
          <w:szCs w:val="20"/>
          <w:lang w:val="en"/>
          <w:rPrChange w:id="2694" w:author="Donia Jendoubi" w:date="2019-05-21T18:26:00Z">
            <w:rPr>
              <w:rFonts w:asciiTheme="majorBidi" w:hAnsiTheme="majorBidi" w:cstheme="majorBidi"/>
              <w:sz w:val="20"/>
              <w:szCs w:val="20"/>
              <w:lang w:val="en"/>
            </w:rPr>
          </w:rPrChange>
        </w:rPr>
        <w:t xml:space="preserve"> affects SOC (Wu et al., 2003 and </w:t>
      </w:r>
      <w:proofErr w:type="spellStart"/>
      <w:r w:rsidRPr="008E088B">
        <w:rPr>
          <w:rFonts w:ascii="Book Antiqua" w:hAnsi="Book Antiqua" w:cstheme="majorBidi"/>
          <w:sz w:val="20"/>
          <w:szCs w:val="20"/>
          <w:lang w:val="en"/>
          <w:rPrChange w:id="2695" w:author="Donia Jendoubi" w:date="2019-05-21T18:26:00Z">
            <w:rPr>
              <w:rFonts w:asciiTheme="majorBidi" w:hAnsiTheme="majorBidi" w:cstheme="majorBidi"/>
              <w:sz w:val="20"/>
              <w:szCs w:val="20"/>
              <w:lang w:val="en"/>
            </w:rPr>
          </w:rPrChange>
        </w:rPr>
        <w:t>Soussana</w:t>
      </w:r>
      <w:proofErr w:type="spellEnd"/>
      <w:r w:rsidRPr="008E088B">
        <w:rPr>
          <w:rFonts w:ascii="Book Antiqua" w:hAnsi="Book Antiqua" w:cstheme="majorBidi"/>
          <w:sz w:val="20"/>
          <w:szCs w:val="20"/>
          <w:lang w:val="en"/>
          <w:rPrChange w:id="2696" w:author="Donia Jendoubi" w:date="2019-05-21T18:26:00Z">
            <w:rPr>
              <w:rFonts w:asciiTheme="majorBidi" w:hAnsiTheme="majorBidi" w:cstheme="majorBidi"/>
              <w:sz w:val="20"/>
              <w:szCs w:val="20"/>
              <w:lang w:val="en"/>
            </w:rPr>
          </w:rPrChange>
        </w:rPr>
        <w:t xml:space="preserve"> et al., 2004): overused grazing lands with less vegetation cover were more affected by soil erosion and soil exposure to wind and rain, leading to greater SOC loss. </w:t>
      </w:r>
      <w:del w:id="2697" w:author="Donia Jendoubi" w:date="2019-05-21T13:41:00Z">
        <w:r w:rsidRPr="008E088B" w:rsidDel="00385CCE">
          <w:rPr>
            <w:rFonts w:ascii="Book Antiqua" w:hAnsi="Book Antiqua" w:cstheme="majorBidi"/>
            <w:sz w:val="20"/>
            <w:szCs w:val="20"/>
            <w:lang w:val="en"/>
            <w:rPrChange w:id="2698" w:author="Donia Jendoubi" w:date="2019-05-21T18:26:00Z">
              <w:rPr>
                <w:rFonts w:asciiTheme="majorBidi" w:hAnsiTheme="majorBidi" w:cstheme="majorBidi"/>
                <w:sz w:val="20"/>
                <w:szCs w:val="20"/>
                <w:lang w:val="en"/>
              </w:rPr>
            </w:rPrChange>
          </w:rPr>
          <w:delText xml:space="preserve">However, there were no systematic investigations or sufficient measurements to support their statements. </w:delText>
        </w:r>
      </w:del>
      <w:r w:rsidRPr="008E088B">
        <w:rPr>
          <w:rFonts w:ascii="Book Antiqua" w:hAnsi="Book Antiqua" w:cstheme="majorBidi"/>
          <w:sz w:val="20"/>
          <w:szCs w:val="20"/>
          <w:lang w:val="en"/>
          <w:rPrChange w:id="2699" w:author="Donia Jendoubi" w:date="2019-05-21T18:26:00Z">
            <w:rPr>
              <w:rFonts w:asciiTheme="majorBidi" w:hAnsiTheme="majorBidi" w:cstheme="majorBidi"/>
              <w:sz w:val="20"/>
              <w:szCs w:val="20"/>
              <w:lang w:val="en"/>
            </w:rPr>
          </w:rPrChange>
        </w:rPr>
        <w:t xml:space="preserve">Notably, grassland management strongly affects SOC stocks, which </w:t>
      </w:r>
      <w:proofErr w:type="gramStart"/>
      <w:r w:rsidRPr="008E088B">
        <w:rPr>
          <w:rFonts w:ascii="Book Antiqua" w:hAnsi="Book Antiqua" w:cstheme="majorBidi"/>
          <w:sz w:val="20"/>
          <w:szCs w:val="20"/>
          <w:lang w:val="en"/>
          <w:rPrChange w:id="2700" w:author="Donia Jendoubi" w:date="2019-05-21T18:26:00Z">
            <w:rPr>
              <w:rFonts w:asciiTheme="majorBidi" w:hAnsiTheme="majorBidi" w:cstheme="majorBidi"/>
              <w:sz w:val="20"/>
              <w:szCs w:val="20"/>
              <w:lang w:val="en"/>
            </w:rPr>
          </w:rPrChange>
        </w:rPr>
        <w:t>are decreased</w:t>
      </w:r>
      <w:proofErr w:type="gramEnd"/>
      <w:r w:rsidRPr="008E088B">
        <w:rPr>
          <w:rFonts w:ascii="Book Antiqua" w:hAnsi="Book Antiqua" w:cstheme="majorBidi"/>
          <w:sz w:val="20"/>
          <w:szCs w:val="20"/>
          <w:lang w:val="en"/>
          <w:rPrChange w:id="2701" w:author="Donia Jendoubi" w:date="2019-05-21T18:26:00Z">
            <w:rPr>
              <w:rFonts w:asciiTheme="majorBidi" w:hAnsiTheme="majorBidi" w:cstheme="majorBidi"/>
              <w:sz w:val="20"/>
              <w:szCs w:val="20"/>
              <w:lang w:val="en"/>
            </w:rPr>
          </w:rPrChange>
        </w:rPr>
        <w:t xml:space="preserve"> as grazing intensities increase (Neff et al., 2005).</w:t>
      </w:r>
    </w:p>
    <w:p w:rsidR="00E01301" w:rsidRPr="008E088B" w:rsidRDefault="00E01301">
      <w:pPr>
        <w:autoSpaceDE w:val="0"/>
        <w:autoSpaceDN w:val="0"/>
        <w:adjustRightInd w:val="0"/>
        <w:spacing w:after="0"/>
        <w:jc w:val="both"/>
        <w:rPr>
          <w:ins w:id="2702" w:author="Donia Jendoubi" w:date="2019-05-21T12:11:00Z"/>
          <w:rFonts w:ascii="Book Antiqua" w:hAnsi="Book Antiqua" w:cstheme="majorBidi"/>
          <w:sz w:val="20"/>
          <w:szCs w:val="20"/>
          <w:lang w:val="en"/>
          <w:rPrChange w:id="2703" w:author="Donia Jendoubi" w:date="2019-05-21T18:26:00Z">
            <w:rPr>
              <w:ins w:id="2704" w:author="Donia Jendoubi" w:date="2019-05-21T12:11:00Z"/>
              <w:rFonts w:asciiTheme="majorBidi" w:hAnsiTheme="majorBidi" w:cstheme="majorBidi"/>
              <w:sz w:val="20"/>
              <w:szCs w:val="20"/>
              <w:lang w:val="en"/>
            </w:rPr>
          </w:rPrChange>
        </w:rPr>
      </w:pPr>
      <w:r w:rsidRPr="008E088B">
        <w:rPr>
          <w:rFonts w:ascii="Book Antiqua" w:hAnsi="Book Antiqua" w:cstheme="majorBidi"/>
          <w:sz w:val="20"/>
          <w:szCs w:val="20"/>
          <w:lang w:val="en"/>
          <w:rPrChange w:id="2705" w:author="Donia Jendoubi" w:date="2019-05-21T18:26:00Z">
            <w:rPr>
              <w:rFonts w:asciiTheme="majorBidi" w:hAnsiTheme="majorBidi" w:cstheme="majorBidi"/>
              <w:sz w:val="20"/>
              <w:szCs w:val="20"/>
              <w:lang w:val="en"/>
            </w:rPr>
          </w:rPrChange>
        </w:rPr>
        <w:t xml:space="preserve">The highest SOC amounts </w:t>
      </w:r>
      <w:proofErr w:type="gramStart"/>
      <w:r w:rsidRPr="008E088B">
        <w:rPr>
          <w:rFonts w:ascii="Book Antiqua" w:hAnsi="Book Antiqua" w:cstheme="majorBidi"/>
          <w:sz w:val="20"/>
          <w:szCs w:val="20"/>
          <w:lang w:val="en"/>
          <w:rPrChange w:id="2706" w:author="Donia Jendoubi" w:date="2019-05-21T18:26:00Z">
            <w:rPr>
              <w:rFonts w:asciiTheme="majorBidi" w:hAnsiTheme="majorBidi" w:cstheme="majorBidi"/>
              <w:sz w:val="20"/>
              <w:szCs w:val="20"/>
              <w:lang w:val="en"/>
            </w:rPr>
          </w:rPrChange>
        </w:rPr>
        <w:t>was found</w:t>
      </w:r>
      <w:proofErr w:type="gramEnd"/>
      <w:r w:rsidRPr="008E088B">
        <w:rPr>
          <w:rFonts w:ascii="Book Antiqua" w:hAnsi="Book Antiqua" w:cstheme="majorBidi"/>
          <w:sz w:val="20"/>
          <w:szCs w:val="20"/>
          <w:lang w:val="en"/>
          <w:rPrChange w:id="2707" w:author="Donia Jendoubi" w:date="2019-05-21T18:26:00Z">
            <w:rPr>
              <w:rFonts w:asciiTheme="majorBidi" w:hAnsiTheme="majorBidi" w:cstheme="majorBidi"/>
              <w:sz w:val="20"/>
              <w:szCs w:val="20"/>
              <w:lang w:val="en"/>
            </w:rPr>
          </w:rPrChange>
        </w:rPr>
        <w:t xml:space="preserve"> in the forests</w:t>
      </w:r>
      <w:ins w:id="2708" w:author="Donia Jendoubi" w:date="2019-05-20T19:10:00Z">
        <w:r w:rsidR="00EE48D7" w:rsidRPr="008E088B">
          <w:rPr>
            <w:rFonts w:ascii="Book Antiqua" w:hAnsi="Book Antiqua" w:cstheme="majorBidi"/>
            <w:sz w:val="20"/>
            <w:szCs w:val="20"/>
            <w:lang w:val="en"/>
            <w:rPrChange w:id="2709" w:author="Donia Jendoubi" w:date="2019-05-21T18:26:00Z">
              <w:rPr>
                <w:rFonts w:asciiTheme="majorBidi" w:hAnsiTheme="majorBidi" w:cstheme="majorBidi"/>
                <w:sz w:val="20"/>
                <w:szCs w:val="20"/>
                <w:lang w:val="en"/>
              </w:rPr>
            </w:rPrChange>
          </w:rPr>
          <w:t xml:space="preserve">. </w:t>
        </w:r>
        <w:r w:rsidR="00EE48D7" w:rsidRPr="008E088B">
          <w:rPr>
            <w:rFonts w:ascii="Book Antiqua" w:hAnsi="Book Antiqua" w:cstheme="majorBidi"/>
            <w:sz w:val="20"/>
            <w:szCs w:val="20"/>
            <w:lang w:val="en-GB"/>
            <w:rPrChange w:id="2710" w:author="Donia Jendoubi" w:date="2019-05-21T18:26:00Z">
              <w:rPr>
                <w:rFonts w:asciiTheme="majorBidi" w:hAnsiTheme="majorBidi" w:cstheme="majorBidi"/>
                <w:sz w:val="20"/>
                <w:szCs w:val="20"/>
                <w:lang w:val="en-GB"/>
              </w:rPr>
            </w:rPrChange>
          </w:rPr>
          <w:t xml:space="preserve">The explanation for this is that the forest has a dense cover that protects the soil from </w:t>
        </w:r>
        <w:proofErr w:type="gramStart"/>
        <w:r w:rsidR="00EE48D7" w:rsidRPr="008E088B">
          <w:rPr>
            <w:rFonts w:ascii="Book Antiqua" w:hAnsi="Book Antiqua" w:cstheme="majorBidi"/>
            <w:sz w:val="20"/>
            <w:szCs w:val="20"/>
            <w:lang w:val="en-GB"/>
            <w:rPrChange w:id="2711" w:author="Donia Jendoubi" w:date="2019-05-21T18:26:00Z">
              <w:rPr>
                <w:rFonts w:asciiTheme="majorBidi" w:hAnsiTheme="majorBidi" w:cstheme="majorBidi"/>
                <w:sz w:val="20"/>
                <w:szCs w:val="20"/>
                <w:lang w:val="en-GB"/>
              </w:rPr>
            </w:rPrChange>
          </w:rPr>
          <w:t>being exposed</w:t>
        </w:r>
        <w:proofErr w:type="gramEnd"/>
        <w:r w:rsidR="00EE48D7" w:rsidRPr="008E088B">
          <w:rPr>
            <w:rFonts w:ascii="Book Antiqua" w:hAnsi="Book Antiqua" w:cstheme="majorBidi"/>
            <w:sz w:val="20"/>
            <w:szCs w:val="20"/>
            <w:lang w:val="en-GB"/>
            <w:rPrChange w:id="2712" w:author="Donia Jendoubi" w:date="2019-05-21T18:26:00Z">
              <w:rPr>
                <w:rFonts w:asciiTheme="majorBidi" w:hAnsiTheme="majorBidi" w:cstheme="majorBidi"/>
                <w:sz w:val="20"/>
                <w:szCs w:val="20"/>
                <w:lang w:val="en-GB"/>
              </w:rPr>
            </w:rPrChange>
          </w:rPr>
          <w:t xml:space="preserve"> to any other factors such as erosion and the SOC cannot be affected. It </w:t>
        </w:r>
        <w:proofErr w:type="gramStart"/>
        <w:r w:rsidR="00EE48D7" w:rsidRPr="008E088B">
          <w:rPr>
            <w:rFonts w:ascii="Book Antiqua" w:hAnsi="Book Antiqua" w:cstheme="majorBidi"/>
            <w:sz w:val="20"/>
            <w:szCs w:val="20"/>
            <w:lang w:val="en-GB"/>
            <w:rPrChange w:id="2713" w:author="Donia Jendoubi" w:date="2019-05-21T18:26:00Z">
              <w:rPr>
                <w:rFonts w:asciiTheme="majorBidi" w:hAnsiTheme="majorBidi" w:cstheme="majorBidi"/>
                <w:sz w:val="20"/>
                <w:szCs w:val="20"/>
                <w:lang w:val="en-GB"/>
              </w:rPr>
            </w:rPrChange>
          </w:rPr>
          <w:t>can be assumed</w:t>
        </w:r>
        <w:proofErr w:type="gramEnd"/>
        <w:r w:rsidR="00EE48D7" w:rsidRPr="008E088B">
          <w:rPr>
            <w:rFonts w:ascii="Book Antiqua" w:hAnsi="Book Antiqua" w:cstheme="majorBidi"/>
            <w:sz w:val="20"/>
            <w:szCs w:val="20"/>
            <w:lang w:val="en-GB"/>
            <w:rPrChange w:id="2714" w:author="Donia Jendoubi" w:date="2019-05-21T18:26:00Z">
              <w:rPr>
                <w:rFonts w:asciiTheme="majorBidi" w:hAnsiTheme="majorBidi" w:cstheme="majorBidi"/>
                <w:sz w:val="20"/>
                <w:szCs w:val="20"/>
                <w:lang w:val="en-GB"/>
              </w:rPr>
            </w:rPrChange>
          </w:rPr>
          <w:t xml:space="preserve"> that the soil under forest has no degradation caused by soil erosion by water as obse</w:t>
        </w:r>
        <w:r w:rsidR="007F316B" w:rsidRPr="008E088B">
          <w:rPr>
            <w:rFonts w:ascii="Book Antiqua" w:hAnsi="Book Antiqua" w:cstheme="majorBidi"/>
            <w:sz w:val="20"/>
            <w:szCs w:val="20"/>
            <w:lang w:val="en-GB"/>
            <w:rPrChange w:id="2715" w:author="Donia Jendoubi" w:date="2019-05-21T18:26:00Z">
              <w:rPr>
                <w:rFonts w:asciiTheme="majorBidi" w:hAnsiTheme="majorBidi" w:cstheme="majorBidi"/>
                <w:sz w:val="20"/>
                <w:szCs w:val="20"/>
                <w:lang w:val="en-GB"/>
              </w:rPr>
            </w:rPrChange>
          </w:rPr>
          <w:t>rved in some surrounding fields</w:t>
        </w:r>
      </w:ins>
      <w:ins w:id="2716" w:author="Donia Jendoubi" w:date="2019-05-21T11:08:00Z">
        <w:r w:rsidR="007F316B" w:rsidRPr="008E088B">
          <w:rPr>
            <w:rFonts w:ascii="Book Antiqua" w:hAnsi="Book Antiqua" w:cstheme="majorBidi"/>
            <w:sz w:val="20"/>
            <w:szCs w:val="20"/>
            <w:lang w:val="en-GB"/>
            <w:rPrChange w:id="2717" w:author="Donia Jendoubi" w:date="2019-05-21T18:26:00Z">
              <w:rPr>
                <w:rFonts w:asciiTheme="majorBidi" w:hAnsiTheme="majorBidi" w:cstheme="majorBidi"/>
                <w:sz w:val="20"/>
                <w:szCs w:val="20"/>
                <w:lang w:val="en-GB"/>
              </w:rPr>
            </w:rPrChange>
          </w:rPr>
          <w:t xml:space="preserve">. </w:t>
        </w:r>
      </w:ins>
      <w:del w:id="2718" w:author="Donia Jendoubi" w:date="2019-05-20T19:10:00Z">
        <w:r w:rsidRPr="008E088B" w:rsidDel="00EE48D7">
          <w:rPr>
            <w:rFonts w:ascii="Book Antiqua" w:hAnsi="Book Antiqua" w:cstheme="majorBidi"/>
            <w:sz w:val="20"/>
            <w:szCs w:val="20"/>
            <w:lang w:val="en"/>
            <w:rPrChange w:id="2719" w:author="Donia Jendoubi" w:date="2019-05-21T18:26:00Z">
              <w:rPr>
                <w:rFonts w:asciiTheme="majorBidi" w:hAnsiTheme="majorBidi" w:cstheme="majorBidi"/>
                <w:sz w:val="20"/>
                <w:szCs w:val="20"/>
                <w:lang w:val="en"/>
              </w:rPr>
            </w:rPrChange>
          </w:rPr>
          <w:delText xml:space="preserve">, </w:delText>
        </w:r>
      </w:del>
      <w:r w:rsidRPr="008E088B">
        <w:rPr>
          <w:rFonts w:ascii="Book Antiqua" w:hAnsi="Book Antiqua" w:cstheme="majorBidi"/>
          <w:sz w:val="20"/>
          <w:szCs w:val="20"/>
          <w:lang w:val="en"/>
          <w:rPrChange w:id="2720" w:author="Donia Jendoubi" w:date="2019-05-21T18:26:00Z">
            <w:rPr>
              <w:rFonts w:asciiTheme="majorBidi" w:hAnsiTheme="majorBidi" w:cstheme="majorBidi"/>
              <w:sz w:val="20"/>
              <w:szCs w:val="20"/>
              <w:lang w:val="en"/>
            </w:rPr>
          </w:rPrChange>
        </w:rPr>
        <w:t>This finding was confirmed by many authors who showed that in Mediterranean areas, many forest soils are rich in OM; as a consequence, these soils supply a large quantity of carbon, which means that these soils are distinguished by high SOC (Lal, 2005 and FAO, 2010), which is highly related to the lower disturbance in the forests.</w:t>
      </w:r>
    </w:p>
    <w:p w:rsidR="000D22D9" w:rsidRPr="008E088B" w:rsidRDefault="000D22D9">
      <w:pPr>
        <w:autoSpaceDE w:val="0"/>
        <w:autoSpaceDN w:val="0"/>
        <w:adjustRightInd w:val="0"/>
        <w:spacing w:after="0"/>
        <w:jc w:val="both"/>
        <w:rPr>
          <w:ins w:id="2721" w:author="Donia Jendoubi" w:date="2019-05-21T13:52:00Z"/>
          <w:rFonts w:ascii="Book Antiqua" w:hAnsi="Book Antiqua" w:cstheme="majorBidi"/>
          <w:sz w:val="20"/>
          <w:szCs w:val="20"/>
          <w:lang w:val="en"/>
          <w:rPrChange w:id="2722" w:author="Donia Jendoubi" w:date="2019-05-21T18:26:00Z">
            <w:rPr>
              <w:ins w:id="2723" w:author="Donia Jendoubi" w:date="2019-05-21T13:52:00Z"/>
              <w:rFonts w:asciiTheme="majorBidi" w:hAnsiTheme="majorBidi" w:cstheme="majorBidi"/>
              <w:sz w:val="20"/>
              <w:szCs w:val="20"/>
              <w:lang w:val="en"/>
            </w:rPr>
          </w:rPrChange>
        </w:rPr>
      </w:pPr>
      <w:ins w:id="2724" w:author="Donia Jendoubi" w:date="2019-05-21T13:52:00Z">
        <w:r w:rsidRPr="008E088B">
          <w:rPr>
            <w:rFonts w:ascii="Book Antiqua" w:hAnsi="Book Antiqua" w:cstheme="majorBidi"/>
            <w:sz w:val="20"/>
            <w:szCs w:val="20"/>
            <w:lang w:val="en"/>
            <w:rPrChange w:id="2725" w:author="Donia Jendoubi" w:date="2019-05-21T18:26:00Z">
              <w:rPr>
                <w:rFonts w:asciiTheme="majorBidi" w:hAnsiTheme="majorBidi" w:cstheme="majorBidi"/>
                <w:sz w:val="20"/>
                <w:szCs w:val="20"/>
                <w:lang w:val="en"/>
              </w:rPr>
            </w:rPrChange>
          </w:rPr>
          <w:t>Mediterranean region is generally characterized by poor soils with low OM content (around 1%) due to their nature and the fact of being over used by agriculture, which means that these soils have low C inputs from plant residues, low canopied density, and are subjected to inappropriate management practices (</w:t>
        </w:r>
        <w:proofErr w:type="spellStart"/>
        <w:r w:rsidRPr="008E088B">
          <w:rPr>
            <w:rFonts w:ascii="Book Antiqua" w:hAnsi="Book Antiqua" w:cstheme="majorBidi"/>
            <w:sz w:val="20"/>
            <w:szCs w:val="20"/>
            <w:lang w:val="en"/>
            <w:rPrChange w:id="2726" w:author="Donia Jendoubi" w:date="2019-05-21T18:26:00Z">
              <w:rPr>
                <w:rFonts w:asciiTheme="majorBidi" w:hAnsiTheme="majorBidi" w:cstheme="majorBidi"/>
                <w:sz w:val="20"/>
                <w:szCs w:val="20"/>
                <w:lang w:val="en"/>
              </w:rPr>
            </w:rPrChange>
          </w:rPr>
          <w:t>Verheye</w:t>
        </w:r>
        <w:proofErr w:type="spellEnd"/>
        <w:r w:rsidRPr="008E088B">
          <w:rPr>
            <w:rFonts w:ascii="Book Antiqua" w:hAnsi="Book Antiqua" w:cstheme="majorBidi"/>
            <w:sz w:val="20"/>
            <w:szCs w:val="20"/>
            <w:lang w:val="en"/>
            <w:rPrChange w:id="2727" w:author="Donia Jendoubi" w:date="2019-05-21T18:26:00Z">
              <w:rPr>
                <w:rFonts w:asciiTheme="majorBidi" w:hAnsiTheme="majorBidi" w:cstheme="majorBidi"/>
                <w:sz w:val="20"/>
                <w:szCs w:val="20"/>
                <w:lang w:val="en"/>
              </w:rPr>
            </w:rPrChange>
          </w:rPr>
          <w:t xml:space="preserve"> and De la Rosa, 2005 and </w:t>
        </w:r>
        <w:proofErr w:type="spellStart"/>
        <w:r w:rsidRPr="008E088B">
          <w:rPr>
            <w:rFonts w:ascii="Book Antiqua" w:hAnsi="Book Antiqua" w:cstheme="majorBidi"/>
            <w:sz w:val="20"/>
            <w:szCs w:val="20"/>
            <w:lang w:val="en"/>
            <w:rPrChange w:id="2728" w:author="Donia Jendoubi" w:date="2019-05-21T18:26:00Z">
              <w:rPr>
                <w:rFonts w:asciiTheme="majorBidi" w:hAnsiTheme="majorBidi" w:cstheme="majorBidi"/>
                <w:sz w:val="20"/>
                <w:szCs w:val="20"/>
                <w:lang w:val="en"/>
              </w:rPr>
            </w:rPrChange>
          </w:rPr>
          <w:t>Cerdà</w:t>
        </w:r>
        <w:proofErr w:type="spellEnd"/>
        <w:r w:rsidRPr="008E088B">
          <w:rPr>
            <w:rFonts w:ascii="Book Antiqua" w:hAnsi="Book Antiqua" w:cstheme="majorBidi"/>
            <w:sz w:val="20"/>
            <w:szCs w:val="20"/>
            <w:lang w:val="en"/>
            <w:rPrChange w:id="2729" w:author="Donia Jendoubi" w:date="2019-05-21T18:26:00Z">
              <w:rPr>
                <w:rFonts w:asciiTheme="majorBidi" w:hAnsiTheme="majorBidi" w:cstheme="majorBidi"/>
                <w:sz w:val="20"/>
                <w:szCs w:val="20"/>
                <w:lang w:val="en"/>
              </w:rPr>
            </w:rPrChange>
          </w:rPr>
          <w:t xml:space="preserve"> et al., 2015). </w:t>
        </w:r>
      </w:ins>
    </w:p>
    <w:p w:rsidR="005D0C15" w:rsidRPr="008E088B" w:rsidRDefault="005D0C15">
      <w:pPr>
        <w:autoSpaceDE w:val="0"/>
        <w:autoSpaceDN w:val="0"/>
        <w:adjustRightInd w:val="0"/>
        <w:spacing w:after="0"/>
        <w:jc w:val="both"/>
        <w:rPr>
          <w:ins w:id="2730" w:author="Donia Jendoubi" w:date="2019-05-21T12:14:00Z"/>
          <w:rFonts w:ascii="Book Antiqua" w:hAnsi="Book Antiqua" w:cstheme="majorBidi"/>
          <w:sz w:val="20"/>
          <w:szCs w:val="20"/>
          <w:lang w:val="en"/>
          <w:rPrChange w:id="2731" w:author="Donia Jendoubi" w:date="2019-05-21T18:26:00Z">
            <w:rPr>
              <w:ins w:id="2732" w:author="Donia Jendoubi" w:date="2019-05-21T12:14:00Z"/>
              <w:rFonts w:asciiTheme="majorBidi" w:hAnsiTheme="majorBidi" w:cstheme="majorBidi"/>
              <w:sz w:val="20"/>
              <w:szCs w:val="20"/>
              <w:lang w:val="en"/>
            </w:rPr>
          </w:rPrChange>
        </w:rPr>
      </w:pPr>
      <w:moveToRangeStart w:id="2733" w:author="Donia Jendoubi" w:date="2019-05-21T12:11:00Z" w:name="move9333081"/>
      <w:r w:rsidRPr="008E088B">
        <w:rPr>
          <w:rFonts w:ascii="Book Antiqua" w:hAnsi="Book Antiqua" w:cstheme="majorBidi"/>
          <w:sz w:val="20"/>
          <w:szCs w:val="20"/>
          <w:lang w:val="en"/>
          <w:rPrChange w:id="2734" w:author="Donia Jendoubi" w:date="2019-05-21T18:26:00Z">
            <w:rPr>
              <w:rFonts w:asciiTheme="majorBidi" w:hAnsiTheme="majorBidi" w:cstheme="majorBidi"/>
              <w:sz w:val="20"/>
              <w:szCs w:val="20"/>
              <w:lang w:val="en"/>
            </w:rPr>
          </w:rPrChange>
        </w:rPr>
        <w:t xml:space="preserve">Land management </w:t>
      </w:r>
      <w:proofErr w:type="gramStart"/>
      <w:r w:rsidRPr="008E088B">
        <w:rPr>
          <w:rFonts w:ascii="Book Antiqua" w:hAnsi="Book Antiqua" w:cstheme="majorBidi"/>
          <w:sz w:val="20"/>
          <w:szCs w:val="20"/>
          <w:lang w:val="en"/>
          <w:rPrChange w:id="2735" w:author="Donia Jendoubi" w:date="2019-05-21T18:26:00Z">
            <w:rPr>
              <w:rFonts w:asciiTheme="majorBidi" w:hAnsiTheme="majorBidi" w:cstheme="majorBidi"/>
              <w:sz w:val="20"/>
              <w:szCs w:val="20"/>
              <w:lang w:val="en"/>
            </w:rPr>
          </w:rPrChange>
        </w:rPr>
        <w:t>is revealed</w:t>
      </w:r>
      <w:proofErr w:type="gramEnd"/>
      <w:r w:rsidRPr="008E088B">
        <w:rPr>
          <w:rFonts w:ascii="Book Antiqua" w:hAnsi="Book Antiqua" w:cstheme="majorBidi"/>
          <w:sz w:val="20"/>
          <w:szCs w:val="20"/>
          <w:lang w:val="en"/>
          <w:rPrChange w:id="2736" w:author="Donia Jendoubi" w:date="2019-05-21T18:26:00Z">
            <w:rPr>
              <w:rFonts w:asciiTheme="majorBidi" w:hAnsiTheme="majorBidi" w:cstheme="majorBidi"/>
              <w:sz w:val="20"/>
              <w:szCs w:val="20"/>
              <w:lang w:val="en"/>
            </w:rPr>
          </w:rPrChange>
        </w:rPr>
        <w:t xml:space="preserve"> as a key indicator affecting SOC distribution, influencing topsoil in particular (Ferreira et al., 2012). Especially in Mediterranean areas, land management is a significant factor given the limitations to SOC accumulation</w:t>
      </w:r>
      <w:ins w:id="2737" w:author="Donia Jendoubi" w:date="2019-05-21T12:11:00Z">
        <w:r w:rsidRPr="008E088B">
          <w:rPr>
            <w:rFonts w:ascii="Book Antiqua" w:hAnsi="Book Antiqua" w:cstheme="majorBidi"/>
            <w:sz w:val="20"/>
            <w:szCs w:val="20"/>
            <w:lang w:val="en"/>
            <w:rPrChange w:id="2738" w:author="Donia Jendoubi" w:date="2019-05-21T18:26:00Z">
              <w:rPr>
                <w:rFonts w:asciiTheme="majorBidi" w:hAnsiTheme="majorBidi" w:cstheme="majorBidi"/>
                <w:sz w:val="20"/>
                <w:szCs w:val="20"/>
                <w:lang w:val="en"/>
              </w:rPr>
            </w:rPrChange>
          </w:rPr>
          <w:t>.</w:t>
        </w:r>
      </w:ins>
      <w:del w:id="2739" w:author="Donia Jendoubi" w:date="2019-05-21T12:11:00Z">
        <w:r w:rsidRPr="008E088B" w:rsidDel="005D0C15">
          <w:rPr>
            <w:rFonts w:ascii="Book Antiqua" w:hAnsi="Book Antiqua" w:cstheme="majorBidi"/>
            <w:sz w:val="20"/>
            <w:szCs w:val="20"/>
            <w:lang w:val="en"/>
            <w:rPrChange w:id="2740" w:author="Donia Jendoubi" w:date="2019-05-21T18:26:00Z">
              <w:rPr>
                <w:rFonts w:asciiTheme="majorBidi" w:hAnsiTheme="majorBidi" w:cstheme="majorBidi"/>
                <w:sz w:val="20"/>
                <w:szCs w:val="20"/>
                <w:lang w:val="en"/>
              </w:rPr>
            </w:rPrChange>
          </w:rPr>
          <w:delText xml:space="preserve"> under various climatic and topographic conditions. </w:delText>
        </w:r>
      </w:del>
      <w:r w:rsidRPr="008E088B">
        <w:rPr>
          <w:rFonts w:ascii="Book Antiqua" w:hAnsi="Book Antiqua" w:cstheme="majorBidi"/>
          <w:sz w:val="20"/>
          <w:szCs w:val="20"/>
          <w:lang w:val="en"/>
          <w:rPrChange w:id="2741" w:author="Donia Jendoubi" w:date="2019-05-21T18:26:00Z">
            <w:rPr>
              <w:rFonts w:asciiTheme="majorBidi" w:hAnsiTheme="majorBidi" w:cstheme="majorBidi"/>
              <w:sz w:val="20"/>
              <w:szCs w:val="20"/>
              <w:lang w:val="en"/>
            </w:rPr>
          </w:rPrChange>
        </w:rPr>
        <w:t xml:space="preserve"> Moreover, high SOC reflect undisturbed soil and high soil quality as it is the case in the </w:t>
      </w:r>
      <w:proofErr w:type="gramStart"/>
      <w:r w:rsidRPr="008E088B">
        <w:rPr>
          <w:rFonts w:ascii="Book Antiqua" w:hAnsi="Book Antiqua" w:cstheme="majorBidi"/>
          <w:sz w:val="20"/>
          <w:szCs w:val="20"/>
          <w:lang w:val="en"/>
          <w:rPrChange w:id="2742" w:author="Donia Jendoubi" w:date="2019-05-21T18:26:00Z">
            <w:rPr>
              <w:rFonts w:asciiTheme="majorBidi" w:hAnsiTheme="majorBidi" w:cstheme="majorBidi"/>
              <w:sz w:val="20"/>
              <w:szCs w:val="20"/>
              <w:lang w:val="en"/>
            </w:rPr>
          </w:rPrChange>
        </w:rPr>
        <w:t>forest land</w:t>
      </w:r>
      <w:proofErr w:type="gramEnd"/>
      <w:r w:rsidRPr="008E088B">
        <w:rPr>
          <w:rFonts w:ascii="Book Antiqua" w:hAnsi="Book Antiqua" w:cstheme="majorBidi"/>
          <w:sz w:val="20"/>
          <w:szCs w:val="20"/>
          <w:lang w:val="en"/>
          <w:rPrChange w:id="2743" w:author="Donia Jendoubi" w:date="2019-05-21T18:26:00Z">
            <w:rPr>
              <w:rFonts w:asciiTheme="majorBidi" w:hAnsiTheme="majorBidi" w:cstheme="majorBidi"/>
              <w:sz w:val="20"/>
              <w:szCs w:val="20"/>
              <w:lang w:val="en"/>
            </w:rPr>
          </w:rPrChange>
        </w:rPr>
        <w:t xml:space="preserve"> use (Corral-</w:t>
      </w:r>
      <w:proofErr w:type="spellStart"/>
      <w:r w:rsidRPr="008E088B">
        <w:rPr>
          <w:rFonts w:ascii="Book Antiqua" w:hAnsi="Book Antiqua" w:cstheme="majorBidi"/>
          <w:sz w:val="20"/>
          <w:szCs w:val="20"/>
          <w:lang w:val="en"/>
          <w:rPrChange w:id="2744" w:author="Donia Jendoubi" w:date="2019-05-21T18:26:00Z">
            <w:rPr>
              <w:rFonts w:asciiTheme="majorBidi" w:hAnsiTheme="majorBidi" w:cstheme="majorBidi"/>
              <w:sz w:val="20"/>
              <w:szCs w:val="20"/>
              <w:lang w:val="en"/>
            </w:rPr>
          </w:rPrChange>
        </w:rPr>
        <w:t>Fernández</w:t>
      </w:r>
      <w:proofErr w:type="spellEnd"/>
      <w:r w:rsidRPr="008E088B">
        <w:rPr>
          <w:rFonts w:ascii="Book Antiqua" w:hAnsi="Book Antiqua" w:cstheme="majorBidi"/>
          <w:sz w:val="20"/>
          <w:szCs w:val="20"/>
          <w:lang w:val="en"/>
          <w:rPrChange w:id="2745" w:author="Donia Jendoubi" w:date="2019-05-21T18:26:00Z">
            <w:rPr>
              <w:rFonts w:asciiTheme="majorBidi" w:hAnsiTheme="majorBidi" w:cstheme="majorBidi"/>
              <w:sz w:val="20"/>
              <w:szCs w:val="20"/>
              <w:lang w:val="en"/>
            </w:rPr>
          </w:rPrChange>
        </w:rPr>
        <w:t xml:space="preserve"> et al., 2013).</w:t>
      </w:r>
      <w:moveToRangeEnd w:id="2733"/>
    </w:p>
    <w:p w:rsidR="007F316B" w:rsidRPr="008E088B" w:rsidRDefault="005D0C15">
      <w:pPr>
        <w:autoSpaceDE w:val="0"/>
        <w:autoSpaceDN w:val="0"/>
        <w:adjustRightInd w:val="0"/>
        <w:spacing w:after="0"/>
        <w:jc w:val="both"/>
        <w:rPr>
          <w:rFonts w:ascii="Book Antiqua" w:hAnsi="Book Antiqua" w:cstheme="majorBidi"/>
          <w:sz w:val="20"/>
          <w:szCs w:val="20"/>
          <w:lang w:val="en"/>
          <w:rPrChange w:id="2746" w:author="Donia Jendoubi" w:date="2019-05-21T18:26:00Z">
            <w:rPr>
              <w:rFonts w:asciiTheme="majorBidi" w:hAnsiTheme="majorBidi" w:cstheme="majorBidi"/>
              <w:sz w:val="20"/>
              <w:szCs w:val="20"/>
              <w:lang w:val="en"/>
            </w:rPr>
          </w:rPrChange>
        </w:rPr>
      </w:pPr>
      <w:moveToRangeStart w:id="2747" w:author="Donia Jendoubi" w:date="2019-05-21T12:14:00Z" w:name="move9333304"/>
      <w:del w:id="2748" w:author="Donia Jendoubi" w:date="2019-05-21T13:52:00Z">
        <w:r w:rsidRPr="008E088B" w:rsidDel="000D22D9">
          <w:rPr>
            <w:rFonts w:ascii="Book Antiqua" w:hAnsi="Book Antiqua" w:cstheme="majorBidi"/>
            <w:sz w:val="20"/>
            <w:szCs w:val="20"/>
            <w:lang w:val="en"/>
            <w:rPrChange w:id="2749" w:author="Donia Jendoubi" w:date="2019-05-21T18:26:00Z">
              <w:rPr>
                <w:rFonts w:asciiTheme="majorBidi" w:hAnsiTheme="majorBidi" w:cstheme="majorBidi"/>
                <w:sz w:val="20"/>
                <w:szCs w:val="20"/>
                <w:lang w:val="en"/>
              </w:rPr>
            </w:rPrChange>
          </w:rPr>
          <w:delText>However, Mediterranean region is generally characterized by poor soils with low OM content (around 1%) due to their nature and the fact of being over used by agriculture, which means that these soils have low C inputs from plant residues, low canopied density, and are subjected to inappropriate management practices (Verheye and De la Rosa, 2005 and Cerdà et al., 2015).</w:delText>
        </w:r>
      </w:del>
      <w:moveToRangeEnd w:id="2747"/>
      <w:ins w:id="2750" w:author="Donia Jendoubi" w:date="2019-05-21T11:09:00Z">
        <w:r w:rsidR="007F316B" w:rsidRPr="008E088B">
          <w:rPr>
            <w:rFonts w:ascii="Book Antiqua" w:hAnsi="Book Antiqua" w:cstheme="majorBidi"/>
            <w:sz w:val="20"/>
            <w:szCs w:val="20"/>
            <w:lang w:val="en"/>
            <w:rPrChange w:id="2751" w:author="Donia Jendoubi" w:date="2019-05-21T18:26:00Z">
              <w:rPr>
                <w:rFonts w:asciiTheme="majorBidi" w:hAnsiTheme="majorBidi" w:cstheme="majorBidi"/>
                <w:sz w:val="20"/>
                <w:szCs w:val="20"/>
                <w:lang w:val="en"/>
              </w:rPr>
            </w:rPrChange>
          </w:rPr>
          <w:t xml:space="preserve">Interpretations </w:t>
        </w:r>
      </w:ins>
      <w:ins w:id="2752" w:author="Donia Jendoubi" w:date="2019-05-21T11:12:00Z">
        <w:r w:rsidR="007F316B" w:rsidRPr="008E088B">
          <w:rPr>
            <w:rFonts w:ascii="Book Antiqua" w:hAnsi="Book Antiqua" w:cstheme="majorBidi"/>
            <w:sz w:val="20"/>
            <w:szCs w:val="20"/>
            <w:lang w:val="en"/>
            <w:rPrChange w:id="2753" w:author="Donia Jendoubi" w:date="2019-05-21T18:26:00Z">
              <w:rPr>
                <w:rFonts w:asciiTheme="majorBidi" w:hAnsiTheme="majorBidi" w:cstheme="majorBidi"/>
                <w:sz w:val="20"/>
                <w:szCs w:val="20"/>
                <w:lang w:val="en"/>
              </w:rPr>
            </w:rPrChange>
          </w:rPr>
          <w:t>emphasize that</w:t>
        </w:r>
      </w:ins>
      <w:ins w:id="2754" w:author="Donia Jendoubi" w:date="2019-05-21T11:13:00Z">
        <w:r w:rsidR="007F316B" w:rsidRPr="008E088B">
          <w:rPr>
            <w:rFonts w:ascii="Book Antiqua" w:hAnsi="Book Antiqua" w:cstheme="majorBidi"/>
            <w:sz w:val="20"/>
            <w:szCs w:val="20"/>
            <w:lang w:val="en"/>
            <w:rPrChange w:id="2755" w:author="Donia Jendoubi" w:date="2019-05-21T18:26:00Z">
              <w:rPr>
                <w:rFonts w:asciiTheme="majorBidi" w:hAnsiTheme="majorBidi" w:cstheme="majorBidi"/>
                <w:sz w:val="20"/>
                <w:szCs w:val="20"/>
                <w:lang w:val="en"/>
              </w:rPr>
            </w:rPrChange>
          </w:rPr>
          <w:t xml:space="preserve"> the impacts of land use on SOC </w:t>
        </w:r>
      </w:ins>
      <w:ins w:id="2756" w:author="Donia Jendoubi" w:date="2019-05-21T11:14:00Z">
        <w:r w:rsidR="00C559F0" w:rsidRPr="008E088B">
          <w:rPr>
            <w:rFonts w:ascii="Book Antiqua" w:hAnsi="Book Antiqua" w:cstheme="majorBidi"/>
            <w:sz w:val="20"/>
            <w:szCs w:val="20"/>
            <w:lang w:val="en"/>
            <w:rPrChange w:id="2757" w:author="Donia Jendoubi" w:date="2019-05-21T18:26:00Z">
              <w:rPr>
                <w:rFonts w:asciiTheme="majorBidi" w:hAnsiTheme="majorBidi" w:cstheme="majorBidi"/>
                <w:sz w:val="20"/>
                <w:szCs w:val="20"/>
                <w:lang w:val="en"/>
              </w:rPr>
            </w:rPrChange>
          </w:rPr>
          <w:t xml:space="preserve">variation </w:t>
        </w:r>
      </w:ins>
      <w:ins w:id="2758" w:author="Donia Jendoubi" w:date="2019-05-21T11:13:00Z">
        <w:r w:rsidR="007F316B" w:rsidRPr="008E088B">
          <w:rPr>
            <w:rFonts w:ascii="Book Antiqua" w:hAnsi="Book Antiqua" w:cstheme="majorBidi"/>
            <w:sz w:val="20"/>
            <w:szCs w:val="20"/>
            <w:lang w:val="en"/>
            <w:rPrChange w:id="2759" w:author="Donia Jendoubi" w:date="2019-05-21T18:26:00Z">
              <w:rPr>
                <w:rFonts w:asciiTheme="majorBidi" w:hAnsiTheme="majorBidi" w:cstheme="majorBidi"/>
                <w:sz w:val="20"/>
                <w:szCs w:val="20"/>
                <w:lang w:val="en"/>
              </w:rPr>
            </w:rPrChange>
          </w:rPr>
          <w:t xml:space="preserve">is highly related to land </w:t>
        </w:r>
      </w:ins>
      <w:ins w:id="2760" w:author="Donia Jendoubi" w:date="2019-05-21T11:14:00Z">
        <w:r w:rsidR="007F316B" w:rsidRPr="008E088B">
          <w:rPr>
            <w:rFonts w:ascii="Book Antiqua" w:hAnsi="Book Antiqua" w:cstheme="majorBidi"/>
            <w:sz w:val="20"/>
            <w:szCs w:val="20"/>
            <w:lang w:val="en"/>
            <w:rPrChange w:id="2761" w:author="Donia Jendoubi" w:date="2019-05-21T18:26:00Z">
              <w:rPr>
                <w:rFonts w:asciiTheme="majorBidi" w:hAnsiTheme="majorBidi" w:cstheme="majorBidi"/>
                <w:sz w:val="20"/>
                <w:szCs w:val="20"/>
                <w:lang w:val="en"/>
              </w:rPr>
            </w:rPrChange>
          </w:rPr>
          <w:t>management</w:t>
        </w:r>
      </w:ins>
      <w:ins w:id="2762" w:author="Donia Jendoubi" w:date="2019-05-21T11:13:00Z">
        <w:r w:rsidR="007F316B" w:rsidRPr="008E088B">
          <w:rPr>
            <w:rFonts w:ascii="Book Antiqua" w:hAnsi="Book Antiqua" w:cstheme="majorBidi"/>
            <w:sz w:val="20"/>
            <w:szCs w:val="20"/>
            <w:lang w:val="en"/>
            <w:rPrChange w:id="2763" w:author="Donia Jendoubi" w:date="2019-05-21T18:26:00Z">
              <w:rPr>
                <w:rFonts w:asciiTheme="majorBidi" w:hAnsiTheme="majorBidi" w:cstheme="majorBidi"/>
                <w:sz w:val="20"/>
                <w:szCs w:val="20"/>
                <w:lang w:val="en"/>
              </w:rPr>
            </w:rPrChange>
          </w:rPr>
          <w:t xml:space="preserve"> prac</w:t>
        </w:r>
      </w:ins>
      <w:ins w:id="2764" w:author="Donia Jendoubi" w:date="2019-05-21T11:14:00Z">
        <w:r w:rsidR="007F316B" w:rsidRPr="008E088B">
          <w:rPr>
            <w:rFonts w:ascii="Book Antiqua" w:hAnsi="Book Antiqua" w:cstheme="majorBidi"/>
            <w:sz w:val="20"/>
            <w:szCs w:val="20"/>
            <w:lang w:val="en"/>
            <w:rPrChange w:id="2765" w:author="Donia Jendoubi" w:date="2019-05-21T18:26:00Z">
              <w:rPr>
                <w:rFonts w:asciiTheme="majorBidi" w:hAnsiTheme="majorBidi" w:cstheme="majorBidi"/>
                <w:sz w:val="20"/>
                <w:szCs w:val="20"/>
                <w:lang w:val="en"/>
              </w:rPr>
            </w:rPrChange>
          </w:rPr>
          <w:t>t</w:t>
        </w:r>
      </w:ins>
      <w:ins w:id="2766" w:author="Donia Jendoubi" w:date="2019-05-21T11:13:00Z">
        <w:r w:rsidR="007F316B" w:rsidRPr="008E088B">
          <w:rPr>
            <w:rFonts w:ascii="Book Antiqua" w:hAnsi="Book Antiqua" w:cstheme="majorBidi"/>
            <w:sz w:val="20"/>
            <w:szCs w:val="20"/>
            <w:lang w:val="en"/>
            <w:rPrChange w:id="2767" w:author="Donia Jendoubi" w:date="2019-05-21T18:26:00Z">
              <w:rPr>
                <w:rFonts w:asciiTheme="majorBidi" w:hAnsiTheme="majorBidi" w:cstheme="majorBidi"/>
                <w:sz w:val="20"/>
                <w:szCs w:val="20"/>
                <w:lang w:val="en"/>
              </w:rPr>
            </w:rPrChange>
          </w:rPr>
          <w:t>ices</w:t>
        </w:r>
      </w:ins>
      <w:ins w:id="2768" w:author="Donia Jendoubi" w:date="2019-05-21T11:22:00Z">
        <w:r w:rsidR="00C559F0" w:rsidRPr="008E088B">
          <w:rPr>
            <w:rFonts w:ascii="Book Antiqua" w:hAnsi="Book Antiqua" w:cstheme="majorBidi"/>
            <w:sz w:val="20"/>
            <w:szCs w:val="20"/>
            <w:lang w:val="en"/>
            <w:rPrChange w:id="2769" w:author="Donia Jendoubi" w:date="2019-05-21T18:26:00Z">
              <w:rPr>
                <w:rFonts w:asciiTheme="majorBidi" w:hAnsiTheme="majorBidi" w:cstheme="majorBidi"/>
                <w:sz w:val="20"/>
                <w:szCs w:val="20"/>
                <w:lang w:val="en"/>
              </w:rPr>
            </w:rPrChange>
          </w:rPr>
          <w:t>.</w:t>
        </w:r>
      </w:ins>
      <w:ins w:id="2770" w:author="Donia Jendoubi" w:date="2019-05-21T11:14:00Z">
        <w:r w:rsidR="007F316B" w:rsidRPr="008E088B">
          <w:rPr>
            <w:rFonts w:ascii="Book Antiqua" w:hAnsi="Book Antiqua" w:cstheme="majorBidi"/>
            <w:sz w:val="20"/>
            <w:szCs w:val="20"/>
            <w:lang w:val="en"/>
            <w:rPrChange w:id="2771" w:author="Donia Jendoubi" w:date="2019-05-21T18:26:00Z">
              <w:rPr>
                <w:rFonts w:asciiTheme="majorBidi" w:hAnsiTheme="majorBidi" w:cstheme="majorBidi"/>
                <w:sz w:val="20"/>
                <w:szCs w:val="20"/>
                <w:lang w:val="en"/>
              </w:rPr>
            </w:rPrChange>
          </w:rPr>
          <w:t xml:space="preserve"> </w:t>
        </w:r>
      </w:ins>
      <w:ins w:id="2772" w:author="Donia Jendoubi" w:date="2019-05-21T11:22:00Z">
        <w:r w:rsidR="00C559F0" w:rsidRPr="008E088B">
          <w:rPr>
            <w:rFonts w:ascii="Book Antiqua" w:hAnsi="Book Antiqua" w:cstheme="majorBidi"/>
            <w:sz w:val="20"/>
            <w:szCs w:val="20"/>
            <w:lang w:val="en"/>
            <w:rPrChange w:id="2773" w:author="Donia Jendoubi" w:date="2019-05-21T18:26:00Z">
              <w:rPr>
                <w:rFonts w:asciiTheme="majorBidi" w:hAnsiTheme="majorBidi" w:cstheme="majorBidi"/>
                <w:sz w:val="20"/>
                <w:szCs w:val="20"/>
                <w:lang w:val="en"/>
              </w:rPr>
            </w:rPrChange>
          </w:rPr>
          <w:t>Findings</w:t>
        </w:r>
      </w:ins>
      <w:ins w:id="2774" w:author="Donia Jendoubi" w:date="2019-05-21T11:14:00Z">
        <w:r w:rsidR="007F316B" w:rsidRPr="008E088B">
          <w:rPr>
            <w:rFonts w:ascii="Book Antiqua" w:hAnsi="Book Antiqua" w:cstheme="majorBidi"/>
            <w:sz w:val="20"/>
            <w:szCs w:val="20"/>
            <w:lang w:val="en"/>
            <w:rPrChange w:id="2775" w:author="Donia Jendoubi" w:date="2019-05-21T18:26:00Z">
              <w:rPr>
                <w:rFonts w:asciiTheme="majorBidi" w:hAnsiTheme="majorBidi" w:cstheme="majorBidi"/>
                <w:sz w:val="20"/>
                <w:szCs w:val="20"/>
                <w:lang w:val="en"/>
              </w:rPr>
            </w:rPrChange>
          </w:rPr>
          <w:t xml:space="preserve"> </w:t>
        </w:r>
        <w:r w:rsidR="00C559F0" w:rsidRPr="008E088B">
          <w:rPr>
            <w:rFonts w:ascii="Book Antiqua" w:hAnsi="Book Antiqua" w:cstheme="majorBidi"/>
            <w:sz w:val="20"/>
            <w:szCs w:val="20"/>
            <w:lang w:val="en"/>
            <w:rPrChange w:id="2776" w:author="Donia Jendoubi" w:date="2019-05-21T18:26:00Z">
              <w:rPr>
                <w:rFonts w:asciiTheme="majorBidi" w:hAnsiTheme="majorBidi" w:cstheme="majorBidi"/>
                <w:sz w:val="20"/>
                <w:szCs w:val="20"/>
                <w:lang w:val="en"/>
              </w:rPr>
            </w:rPrChange>
          </w:rPr>
          <w:t xml:space="preserve">highlight the </w:t>
        </w:r>
      </w:ins>
      <w:ins w:id="2777" w:author="Donia Jendoubi" w:date="2019-05-21T11:16:00Z">
        <w:r w:rsidR="00C559F0" w:rsidRPr="008E088B">
          <w:rPr>
            <w:rFonts w:ascii="Book Antiqua" w:hAnsi="Book Antiqua" w:cstheme="majorBidi"/>
            <w:sz w:val="20"/>
            <w:szCs w:val="20"/>
            <w:lang w:val="en"/>
            <w:rPrChange w:id="2778" w:author="Donia Jendoubi" w:date="2019-05-21T18:26:00Z">
              <w:rPr>
                <w:rFonts w:asciiTheme="majorBidi" w:hAnsiTheme="majorBidi" w:cstheme="majorBidi"/>
                <w:sz w:val="20"/>
                <w:szCs w:val="20"/>
                <w:lang w:val="en"/>
              </w:rPr>
            </w:rPrChange>
          </w:rPr>
          <w:t xml:space="preserve">contribution of the overuse and the monoculture on the </w:t>
        </w:r>
        <w:r w:rsidR="00C559F0" w:rsidRPr="008E088B">
          <w:rPr>
            <w:rFonts w:ascii="Book Antiqua" w:hAnsi="Book Antiqua" w:cstheme="majorBidi"/>
            <w:sz w:val="20"/>
            <w:szCs w:val="20"/>
            <w:lang w:val="en"/>
            <w:rPrChange w:id="2779" w:author="Donia Jendoubi" w:date="2019-05-21T18:26:00Z">
              <w:rPr>
                <w:rFonts w:asciiTheme="majorBidi" w:hAnsiTheme="majorBidi" w:cstheme="majorBidi"/>
                <w:sz w:val="20"/>
                <w:szCs w:val="20"/>
                <w:lang w:val="en"/>
              </w:rPr>
            </w:rPrChange>
          </w:rPr>
          <w:lastRenderedPageBreak/>
          <w:t xml:space="preserve">SOC decline under field crops land use system. </w:t>
        </w:r>
      </w:ins>
      <w:ins w:id="2780" w:author="Donia Jendoubi" w:date="2019-05-21T11:17:00Z">
        <w:r w:rsidR="00C559F0" w:rsidRPr="008E088B">
          <w:rPr>
            <w:rFonts w:ascii="Book Antiqua" w:hAnsi="Book Antiqua" w:cstheme="majorBidi"/>
            <w:sz w:val="20"/>
            <w:szCs w:val="20"/>
            <w:lang w:val="en"/>
            <w:rPrChange w:id="2781" w:author="Donia Jendoubi" w:date="2019-05-21T18:26:00Z">
              <w:rPr>
                <w:rFonts w:ascii="Segoe UI" w:hAnsi="Segoe UI" w:cs="Segoe UI"/>
                <w:color w:val="000000"/>
                <w:sz w:val="21"/>
                <w:szCs w:val="21"/>
                <w:lang w:val="en-GB"/>
              </w:rPr>
            </w:rPrChange>
          </w:rPr>
          <w:t xml:space="preserve">In the same land where field crops were, it </w:t>
        </w:r>
        <w:proofErr w:type="gramStart"/>
        <w:r w:rsidR="00C559F0" w:rsidRPr="008E088B">
          <w:rPr>
            <w:rFonts w:ascii="Book Antiqua" w:hAnsi="Book Antiqua" w:cstheme="majorBidi"/>
            <w:sz w:val="20"/>
            <w:szCs w:val="20"/>
            <w:lang w:val="en"/>
            <w:rPrChange w:id="2782" w:author="Donia Jendoubi" w:date="2019-05-21T18:26:00Z">
              <w:rPr>
                <w:rFonts w:ascii="Segoe UI" w:hAnsi="Segoe UI" w:cs="Segoe UI"/>
                <w:color w:val="000000"/>
                <w:sz w:val="21"/>
                <w:szCs w:val="21"/>
                <w:lang w:val="en-GB"/>
              </w:rPr>
            </w:rPrChange>
          </w:rPr>
          <w:t>is actually inter-planted</w:t>
        </w:r>
        <w:proofErr w:type="gramEnd"/>
        <w:r w:rsidR="00C559F0" w:rsidRPr="008E088B">
          <w:rPr>
            <w:rFonts w:ascii="Book Antiqua" w:hAnsi="Book Antiqua" w:cstheme="majorBidi"/>
            <w:sz w:val="20"/>
            <w:szCs w:val="20"/>
            <w:lang w:val="en"/>
            <w:rPrChange w:id="2783" w:author="Donia Jendoubi" w:date="2019-05-21T18:26:00Z">
              <w:rPr>
                <w:rFonts w:ascii="Segoe UI" w:hAnsi="Segoe UI" w:cs="Segoe UI"/>
                <w:color w:val="000000"/>
                <w:sz w:val="21"/>
                <w:szCs w:val="21"/>
                <w:lang w:val="en-GB"/>
              </w:rPr>
            </w:rPrChange>
          </w:rPr>
          <w:t xml:space="preserve"> with permanent crops, the contents of SOC has been improved.</w:t>
        </w:r>
      </w:ins>
      <w:ins w:id="2784" w:author="Donia Jendoubi" w:date="2019-05-21T11:18:00Z">
        <w:r w:rsidR="00C559F0" w:rsidRPr="008E088B">
          <w:rPr>
            <w:rFonts w:ascii="Book Antiqua" w:hAnsi="Book Antiqua" w:cstheme="majorBidi"/>
            <w:sz w:val="20"/>
            <w:szCs w:val="20"/>
            <w:lang w:val="en"/>
            <w:rPrChange w:id="2785" w:author="Donia Jendoubi" w:date="2019-05-21T18:26:00Z">
              <w:rPr>
                <w:rFonts w:asciiTheme="majorBidi" w:hAnsiTheme="majorBidi" w:cstheme="majorBidi"/>
                <w:sz w:val="20"/>
                <w:szCs w:val="20"/>
                <w:lang w:val="en"/>
              </w:rPr>
            </w:rPrChange>
          </w:rPr>
          <w:t xml:space="preserve"> Overgrazing and bad management of grazing lands has leaded to the SOC decreases. </w:t>
        </w:r>
      </w:ins>
      <w:ins w:id="2786" w:author="Donia Jendoubi" w:date="2019-05-21T11:19:00Z">
        <w:r w:rsidR="00C559F0" w:rsidRPr="008E088B">
          <w:rPr>
            <w:rFonts w:ascii="Book Antiqua" w:hAnsi="Book Antiqua" w:cstheme="majorBidi"/>
            <w:sz w:val="20"/>
            <w:szCs w:val="20"/>
            <w:lang w:val="en"/>
            <w:rPrChange w:id="2787" w:author="Donia Jendoubi" w:date="2019-05-21T18:26:00Z">
              <w:rPr>
                <w:rFonts w:asciiTheme="majorBidi" w:hAnsiTheme="majorBidi" w:cstheme="majorBidi"/>
                <w:sz w:val="20"/>
                <w:szCs w:val="20"/>
                <w:lang w:val="en"/>
              </w:rPr>
            </w:rPrChange>
          </w:rPr>
          <w:t>Finally</w:t>
        </w:r>
        <w:r w:rsidR="00C559F0" w:rsidRPr="008E088B">
          <w:rPr>
            <w:rFonts w:ascii="Book Antiqua" w:hAnsi="Book Antiqua" w:cstheme="majorBidi"/>
            <w:sz w:val="20"/>
            <w:szCs w:val="20"/>
            <w:lang w:val="en"/>
            <w:rPrChange w:id="2788" w:author="Donia Jendoubi" w:date="2019-05-21T18:26:00Z">
              <w:rPr>
                <w:rFonts w:ascii="Segoe UI" w:hAnsi="Segoe UI" w:cs="Segoe UI"/>
                <w:color w:val="000000"/>
                <w:sz w:val="21"/>
                <w:szCs w:val="21"/>
                <w:lang w:val="en-GB"/>
              </w:rPr>
            </w:rPrChange>
          </w:rPr>
          <w:t xml:space="preserve"> </w:t>
        </w:r>
        <w:r w:rsidR="00C559F0" w:rsidRPr="008E088B">
          <w:rPr>
            <w:rFonts w:ascii="Book Antiqua" w:hAnsi="Book Antiqua" w:cstheme="majorBidi"/>
            <w:sz w:val="20"/>
            <w:szCs w:val="20"/>
            <w:lang w:val="en"/>
            <w:rPrChange w:id="2789" w:author="Donia Jendoubi" w:date="2019-05-21T18:26:00Z">
              <w:rPr>
                <w:rFonts w:asciiTheme="majorBidi" w:hAnsiTheme="majorBidi" w:cstheme="majorBidi"/>
                <w:sz w:val="20"/>
                <w:szCs w:val="20"/>
                <w:lang w:val="en"/>
              </w:rPr>
            </w:rPrChange>
          </w:rPr>
          <w:t xml:space="preserve">the </w:t>
        </w:r>
        <w:r w:rsidR="00C559F0" w:rsidRPr="008E088B">
          <w:rPr>
            <w:rFonts w:ascii="Book Antiqua" w:hAnsi="Book Antiqua" w:cstheme="majorBidi"/>
            <w:sz w:val="20"/>
            <w:szCs w:val="20"/>
            <w:lang w:val="en"/>
            <w:rPrChange w:id="2790" w:author="Donia Jendoubi" w:date="2019-05-21T18:26:00Z">
              <w:rPr>
                <w:rFonts w:ascii="Segoe UI" w:hAnsi="Segoe UI" w:cs="Segoe UI"/>
                <w:color w:val="000000"/>
                <w:sz w:val="21"/>
                <w:szCs w:val="21"/>
                <w:lang w:val="en-GB"/>
              </w:rPr>
            </w:rPrChange>
          </w:rPr>
          <w:t>forests</w:t>
        </w:r>
        <w:r w:rsidR="00C559F0" w:rsidRPr="008E088B">
          <w:rPr>
            <w:rFonts w:ascii="Book Antiqua" w:hAnsi="Book Antiqua" w:cstheme="majorBidi"/>
            <w:sz w:val="20"/>
            <w:szCs w:val="20"/>
            <w:lang w:val="en"/>
            <w:rPrChange w:id="2791" w:author="Donia Jendoubi" w:date="2019-05-21T18:26:00Z">
              <w:rPr>
                <w:rFonts w:asciiTheme="majorBidi" w:hAnsiTheme="majorBidi" w:cstheme="majorBidi"/>
                <w:sz w:val="20"/>
                <w:szCs w:val="20"/>
                <w:lang w:val="en"/>
              </w:rPr>
            </w:rPrChange>
          </w:rPr>
          <w:t xml:space="preserve"> land use</w:t>
        </w:r>
        <w:r w:rsidR="00C559F0" w:rsidRPr="008E088B">
          <w:rPr>
            <w:rFonts w:ascii="Book Antiqua" w:hAnsi="Book Antiqua" w:cstheme="majorBidi"/>
            <w:sz w:val="20"/>
            <w:szCs w:val="20"/>
            <w:lang w:val="en"/>
            <w:rPrChange w:id="2792" w:author="Donia Jendoubi" w:date="2019-05-21T18:26:00Z">
              <w:rPr>
                <w:rFonts w:ascii="Segoe UI" w:hAnsi="Segoe UI" w:cs="Segoe UI"/>
                <w:color w:val="000000"/>
                <w:sz w:val="21"/>
                <w:szCs w:val="21"/>
                <w:lang w:val="en-GB"/>
              </w:rPr>
            </w:rPrChange>
          </w:rPr>
          <w:t>, has the highest SOC contents</w:t>
        </w:r>
      </w:ins>
      <w:ins w:id="2793" w:author="Donia Jendoubi" w:date="2019-05-21T11:20:00Z">
        <w:r w:rsidR="00C559F0" w:rsidRPr="008E088B">
          <w:rPr>
            <w:rFonts w:ascii="Book Antiqua" w:hAnsi="Book Antiqua" w:cstheme="majorBidi"/>
            <w:sz w:val="20"/>
            <w:szCs w:val="20"/>
            <w:lang w:val="en"/>
            <w:rPrChange w:id="2794" w:author="Donia Jendoubi" w:date="2019-05-21T18:26:00Z">
              <w:rPr>
                <w:rFonts w:asciiTheme="majorBidi" w:hAnsiTheme="majorBidi" w:cstheme="majorBidi"/>
                <w:sz w:val="20"/>
                <w:szCs w:val="20"/>
                <w:lang w:val="en"/>
              </w:rPr>
            </w:rPrChange>
          </w:rPr>
          <w:t xml:space="preserve">, as it </w:t>
        </w:r>
        <w:proofErr w:type="gramStart"/>
        <w:r w:rsidR="00C559F0" w:rsidRPr="008E088B">
          <w:rPr>
            <w:rFonts w:ascii="Book Antiqua" w:hAnsi="Book Antiqua" w:cstheme="majorBidi"/>
            <w:sz w:val="20"/>
            <w:szCs w:val="20"/>
            <w:lang w:val="en"/>
            <w:rPrChange w:id="2795" w:author="Donia Jendoubi" w:date="2019-05-21T18:26:00Z">
              <w:rPr>
                <w:rFonts w:asciiTheme="majorBidi" w:hAnsiTheme="majorBidi" w:cstheme="majorBidi"/>
                <w:sz w:val="20"/>
                <w:szCs w:val="20"/>
                <w:lang w:val="en"/>
              </w:rPr>
            </w:rPrChange>
          </w:rPr>
          <w:t>is protected</w:t>
        </w:r>
        <w:proofErr w:type="gramEnd"/>
        <w:r w:rsidR="00C559F0" w:rsidRPr="008E088B">
          <w:rPr>
            <w:rFonts w:ascii="Book Antiqua" w:hAnsi="Book Antiqua" w:cstheme="majorBidi"/>
            <w:sz w:val="20"/>
            <w:szCs w:val="20"/>
            <w:lang w:val="en"/>
            <w:rPrChange w:id="2796" w:author="Donia Jendoubi" w:date="2019-05-21T18:26:00Z">
              <w:rPr>
                <w:rFonts w:asciiTheme="majorBidi" w:hAnsiTheme="majorBidi" w:cstheme="majorBidi"/>
                <w:sz w:val="20"/>
                <w:szCs w:val="20"/>
                <w:lang w:val="en"/>
              </w:rPr>
            </w:rPrChange>
          </w:rPr>
          <w:t xml:space="preserve"> </w:t>
        </w:r>
      </w:ins>
      <w:ins w:id="2797" w:author="Donia Jendoubi" w:date="2019-05-21T11:22:00Z">
        <w:r w:rsidR="00C559F0" w:rsidRPr="008E088B">
          <w:rPr>
            <w:rFonts w:ascii="Book Antiqua" w:hAnsi="Book Antiqua" w:cstheme="majorBidi"/>
            <w:sz w:val="20"/>
            <w:szCs w:val="20"/>
            <w:lang w:val="en"/>
            <w:rPrChange w:id="2798" w:author="Donia Jendoubi" w:date="2019-05-21T18:26:00Z">
              <w:rPr>
                <w:rFonts w:asciiTheme="majorBidi" w:hAnsiTheme="majorBidi" w:cstheme="majorBidi"/>
                <w:sz w:val="20"/>
                <w:szCs w:val="20"/>
                <w:lang w:val="en"/>
              </w:rPr>
            </w:rPrChange>
          </w:rPr>
          <w:t xml:space="preserve">by forest regulation </w:t>
        </w:r>
      </w:ins>
      <w:ins w:id="2799" w:author="Donia Jendoubi" w:date="2019-05-21T11:20:00Z">
        <w:r w:rsidR="00C559F0" w:rsidRPr="008E088B">
          <w:rPr>
            <w:rFonts w:ascii="Book Antiqua" w:hAnsi="Book Antiqua" w:cstheme="majorBidi"/>
            <w:sz w:val="20"/>
            <w:szCs w:val="20"/>
            <w:lang w:val="en"/>
            <w:rPrChange w:id="2800" w:author="Donia Jendoubi" w:date="2019-05-21T18:26:00Z">
              <w:rPr>
                <w:rFonts w:asciiTheme="majorBidi" w:hAnsiTheme="majorBidi" w:cstheme="majorBidi"/>
                <w:sz w:val="20"/>
                <w:szCs w:val="20"/>
                <w:lang w:val="en"/>
              </w:rPr>
            </w:rPrChange>
          </w:rPr>
          <w:t xml:space="preserve">and </w:t>
        </w:r>
      </w:ins>
      <w:ins w:id="2801" w:author="Donia Jendoubi" w:date="2019-05-21T11:22:00Z">
        <w:r w:rsidR="00C559F0" w:rsidRPr="008E088B">
          <w:rPr>
            <w:rFonts w:ascii="Book Antiqua" w:hAnsi="Book Antiqua" w:cstheme="majorBidi"/>
            <w:sz w:val="20"/>
            <w:szCs w:val="20"/>
            <w:lang w:val="en"/>
            <w:rPrChange w:id="2802" w:author="Donia Jendoubi" w:date="2019-05-21T18:26:00Z">
              <w:rPr>
                <w:rFonts w:asciiTheme="majorBidi" w:hAnsiTheme="majorBidi" w:cstheme="majorBidi"/>
                <w:sz w:val="20"/>
                <w:szCs w:val="20"/>
                <w:lang w:val="en"/>
              </w:rPr>
            </w:rPrChange>
          </w:rPr>
          <w:t>less disturbed.</w:t>
        </w:r>
      </w:ins>
    </w:p>
    <w:p w:rsidR="000D22D9" w:rsidRPr="008E088B" w:rsidRDefault="004C682F">
      <w:pPr>
        <w:autoSpaceDE w:val="0"/>
        <w:autoSpaceDN w:val="0"/>
        <w:adjustRightInd w:val="0"/>
        <w:spacing w:after="0"/>
        <w:jc w:val="both"/>
        <w:rPr>
          <w:ins w:id="2803" w:author="Donia Jendoubi" w:date="2019-05-21T13:53:00Z"/>
          <w:rFonts w:ascii="Book Antiqua" w:hAnsi="Book Antiqua" w:cstheme="majorBidi"/>
          <w:sz w:val="20"/>
          <w:szCs w:val="20"/>
          <w:lang w:val="en"/>
          <w:rPrChange w:id="2804" w:author="Donia Jendoubi" w:date="2019-05-21T18:26:00Z">
            <w:rPr>
              <w:ins w:id="2805" w:author="Donia Jendoubi" w:date="2019-05-21T13:53:00Z"/>
              <w:rFonts w:asciiTheme="majorBidi" w:hAnsiTheme="majorBidi" w:cstheme="majorBidi"/>
              <w:sz w:val="20"/>
              <w:szCs w:val="20"/>
              <w:highlight w:val="lightGray"/>
              <w:lang w:val="en"/>
            </w:rPr>
          </w:rPrChange>
        </w:rPr>
        <w:pPrChange w:id="2806" w:author="Donia Jendoubi" w:date="2019-05-21T18:26:00Z">
          <w:pPr>
            <w:autoSpaceDE w:val="0"/>
            <w:autoSpaceDN w:val="0"/>
            <w:adjustRightInd w:val="0"/>
            <w:spacing w:after="0"/>
          </w:pPr>
        </w:pPrChange>
      </w:pPr>
      <w:del w:id="2807" w:author="Donia Jendoubi" w:date="2019-05-22T11:04:00Z">
        <w:r w:rsidRPr="008E088B" w:rsidDel="008A46FE">
          <w:rPr>
            <w:rFonts w:ascii="Book Antiqua" w:hAnsi="Book Antiqua" w:cstheme="majorBidi"/>
            <w:sz w:val="20"/>
            <w:szCs w:val="20"/>
            <w:lang w:val="en"/>
            <w:rPrChange w:id="2808" w:author="Donia Jendoubi" w:date="2019-05-21T18:26:00Z">
              <w:rPr>
                <w:rFonts w:asciiTheme="majorBidi" w:hAnsiTheme="majorBidi" w:cstheme="majorBidi"/>
                <w:sz w:val="20"/>
                <w:szCs w:val="20"/>
                <w:lang w:val="en"/>
              </w:rPr>
            </w:rPrChange>
          </w:rPr>
          <w:delText xml:space="preserve">While assessing the results of the impact of </w:delText>
        </w:r>
      </w:del>
      <w:del w:id="2809" w:author="Donia Jendoubi" w:date="2019-05-21T11:43:00Z">
        <w:r w:rsidRPr="008E088B" w:rsidDel="00E41A8D">
          <w:rPr>
            <w:rFonts w:ascii="Book Antiqua" w:hAnsi="Book Antiqua" w:cstheme="majorBidi"/>
            <w:sz w:val="20"/>
            <w:szCs w:val="20"/>
            <w:lang w:val="en"/>
            <w:rPrChange w:id="2810" w:author="Donia Jendoubi" w:date="2019-05-21T18:26:00Z">
              <w:rPr>
                <w:rFonts w:asciiTheme="majorBidi" w:hAnsiTheme="majorBidi" w:cstheme="majorBidi"/>
                <w:sz w:val="20"/>
                <w:szCs w:val="20"/>
                <w:lang w:val="en"/>
              </w:rPr>
            </w:rPrChange>
          </w:rPr>
          <w:delText xml:space="preserve">slope and </w:delText>
        </w:r>
      </w:del>
      <w:del w:id="2811" w:author="Donia Jendoubi" w:date="2019-05-22T11:04:00Z">
        <w:r w:rsidRPr="008E088B" w:rsidDel="008A46FE">
          <w:rPr>
            <w:rFonts w:ascii="Book Antiqua" w:hAnsi="Book Antiqua" w:cstheme="majorBidi"/>
            <w:sz w:val="20"/>
            <w:szCs w:val="20"/>
            <w:lang w:val="en"/>
            <w:rPrChange w:id="2812" w:author="Donia Jendoubi" w:date="2019-05-21T18:26:00Z">
              <w:rPr>
                <w:rFonts w:asciiTheme="majorBidi" w:hAnsiTheme="majorBidi" w:cstheme="majorBidi"/>
                <w:sz w:val="20"/>
                <w:szCs w:val="20"/>
                <w:lang w:val="en"/>
              </w:rPr>
            </w:rPrChange>
          </w:rPr>
          <w:delText xml:space="preserve">aspects on SOC variation, the south-facing terrain has the lowest SOC contents compared to the north-facing terrain, which is explained by its exposition to the highest solar radiation and especially the highest temperature during the vegetation period and the long hot summers. This implies high evaporation and a high </w:delText>
        </w:r>
      </w:del>
      <w:del w:id="2813" w:author="Donia Jendoubi" w:date="2019-05-20T13:57:00Z">
        <w:r w:rsidRPr="008E088B" w:rsidDel="00EC4A68">
          <w:rPr>
            <w:rFonts w:ascii="Book Antiqua" w:hAnsi="Book Antiqua" w:cstheme="majorBidi"/>
            <w:sz w:val="20"/>
            <w:szCs w:val="20"/>
            <w:lang w:val="en"/>
            <w:rPrChange w:id="2814" w:author="Donia Jendoubi" w:date="2019-05-21T18:26:00Z">
              <w:rPr>
                <w:rFonts w:asciiTheme="majorBidi" w:hAnsiTheme="majorBidi" w:cstheme="majorBidi"/>
                <w:sz w:val="20"/>
                <w:szCs w:val="20"/>
                <w:lang w:val="en"/>
              </w:rPr>
            </w:rPrChange>
          </w:rPr>
          <w:delText>burndown</w:delText>
        </w:r>
      </w:del>
      <w:del w:id="2815" w:author="Donia Jendoubi" w:date="2019-05-22T11:04:00Z">
        <w:r w:rsidRPr="008E088B" w:rsidDel="008A46FE">
          <w:rPr>
            <w:rFonts w:ascii="Book Antiqua" w:hAnsi="Book Antiqua" w:cstheme="majorBidi"/>
            <w:sz w:val="20"/>
            <w:szCs w:val="20"/>
            <w:lang w:val="en"/>
            <w:rPrChange w:id="2816" w:author="Donia Jendoubi" w:date="2019-05-21T18:26:00Z">
              <w:rPr>
                <w:rFonts w:asciiTheme="majorBidi" w:hAnsiTheme="majorBidi" w:cstheme="majorBidi"/>
                <w:sz w:val="20"/>
                <w:szCs w:val="20"/>
                <w:lang w:val="en"/>
              </w:rPr>
            </w:rPrChange>
          </w:rPr>
          <w:delText xml:space="preserve"> of OM due to high temperature, less moisture in the soils, and consequently a slow-down of the decomposition of OM. </w:delText>
        </w:r>
      </w:del>
      <w:ins w:id="2817" w:author="Donia Jendoubi" w:date="2019-05-21T13:54:00Z">
        <w:r w:rsidR="000D22D9" w:rsidRPr="008E088B">
          <w:rPr>
            <w:rFonts w:ascii="Book Antiqua" w:hAnsi="Book Antiqua" w:cstheme="majorBidi"/>
            <w:sz w:val="20"/>
            <w:szCs w:val="20"/>
            <w:lang w:val="en"/>
            <w:rPrChange w:id="2818" w:author="Donia Jendoubi" w:date="2019-05-21T18:26:00Z">
              <w:rPr>
                <w:rFonts w:asciiTheme="majorBidi" w:hAnsiTheme="majorBidi" w:cstheme="majorBidi"/>
                <w:sz w:val="20"/>
                <w:szCs w:val="20"/>
                <w:highlight w:val="lightGray"/>
                <w:lang w:val="en"/>
              </w:rPr>
            </w:rPrChange>
          </w:rPr>
          <w:t xml:space="preserve">A propos the impact of the slope on the SOC variation, </w:t>
        </w:r>
      </w:ins>
      <w:ins w:id="2819" w:author="Donia Jendoubi" w:date="2019-05-21T13:55:00Z">
        <w:r w:rsidR="000D22D9" w:rsidRPr="008E088B">
          <w:rPr>
            <w:rFonts w:ascii="Book Antiqua" w:hAnsi="Book Antiqua" w:cstheme="majorBidi"/>
            <w:sz w:val="20"/>
            <w:szCs w:val="20"/>
            <w:lang w:val="en"/>
            <w:rPrChange w:id="2820" w:author="Donia Jendoubi" w:date="2019-05-21T18:26:00Z">
              <w:rPr>
                <w:rFonts w:asciiTheme="majorBidi" w:hAnsiTheme="majorBidi" w:cstheme="majorBidi"/>
                <w:sz w:val="20"/>
                <w:szCs w:val="20"/>
                <w:highlight w:val="lightGray"/>
                <w:lang w:val="en"/>
              </w:rPr>
            </w:rPrChange>
          </w:rPr>
          <w:t xml:space="preserve">which our results revealed that the higher the slope, the </w:t>
        </w:r>
      </w:ins>
      <w:ins w:id="2821" w:author="Donia Jendoubi" w:date="2019-05-21T13:56:00Z">
        <w:r w:rsidR="000D22D9" w:rsidRPr="008E088B">
          <w:rPr>
            <w:rFonts w:ascii="Book Antiqua" w:hAnsi="Book Antiqua" w:cstheme="majorBidi"/>
            <w:sz w:val="20"/>
            <w:szCs w:val="20"/>
            <w:lang w:val="en"/>
            <w:rPrChange w:id="2822" w:author="Donia Jendoubi" w:date="2019-05-21T18:26:00Z">
              <w:rPr>
                <w:rFonts w:asciiTheme="majorBidi" w:hAnsiTheme="majorBidi" w:cstheme="majorBidi"/>
                <w:sz w:val="20"/>
                <w:szCs w:val="20"/>
                <w:highlight w:val="lightGray"/>
                <w:lang w:val="en"/>
              </w:rPr>
            </w:rPrChange>
          </w:rPr>
          <w:t>lower</w:t>
        </w:r>
      </w:ins>
      <w:ins w:id="2823" w:author="Donia Jendoubi" w:date="2019-05-21T13:55:00Z">
        <w:r w:rsidR="000D22D9" w:rsidRPr="008E088B">
          <w:rPr>
            <w:rFonts w:ascii="Book Antiqua" w:hAnsi="Book Antiqua" w:cstheme="majorBidi"/>
            <w:sz w:val="20"/>
            <w:szCs w:val="20"/>
            <w:lang w:val="en"/>
            <w:rPrChange w:id="2824" w:author="Donia Jendoubi" w:date="2019-05-21T18:26:00Z">
              <w:rPr>
                <w:rFonts w:asciiTheme="majorBidi" w:hAnsiTheme="majorBidi" w:cstheme="majorBidi"/>
                <w:sz w:val="20"/>
                <w:szCs w:val="20"/>
                <w:highlight w:val="lightGray"/>
                <w:lang w:val="en"/>
              </w:rPr>
            </w:rPrChange>
          </w:rPr>
          <w:t xml:space="preserve"> SOC content. </w:t>
        </w:r>
      </w:ins>
      <w:ins w:id="2825" w:author="Donia Jendoubi" w:date="2019-05-21T13:56:00Z">
        <w:r w:rsidR="000D22D9" w:rsidRPr="008E088B">
          <w:rPr>
            <w:rFonts w:ascii="Book Antiqua" w:hAnsi="Book Antiqua" w:cstheme="majorBidi"/>
            <w:sz w:val="20"/>
            <w:szCs w:val="20"/>
            <w:lang w:val="en"/>
            <w:rPrChange w:id="2826" w:author="Donia Jendoubi" w:date="2019-05-21T18:26:00Z">
              <w:rPr>
                <w:rFonts w:asciiTheme="majorBidi" w:hAnsiTheme="majorBidi" w:cstheme="majorBidi"/>
                <w:sz w:val="20"/>
                <w:szCs w:val="20"/>
                <w:highlight w:val="lightGray"/>
                <w:lang w:val="en"/>
              </w:rPr>
            </w:rPrChange>
          </w:rPr>
          <w:t>A</w:t>
        </w:r>
      </w:ins>
      <w:ins w:id="2827" w:author="Donia Jendoubi" w:date="2019-05-21T13:53:00Z">
        <w:r w:rsidR="000D22D9" w:rsidRPr="008E088B">
          <w:rPr>
            <w:rFonts w:ascii="Book Antiqua" w:hAnsi="Book Antiqua" w:cstheme="majorBidi"/>
            <w:sz w:val="20"/>
            <w:szCs w:val="20"/>
            <w:lang w:val="en"/>
            <w:rPrChange w:id="2828" w:author="Donia Jendoubi" w:date="2019-05-21T18:26:00Z">
              <w:rPr>
                <w:rFonts w:asciiTheme="majorBidi" w:hAnsiTheme="majorBidi" w:cstheme="majorBidi"/>
                <w:sz w:val="20"/>
                <w:szCs w:val="20"/>
                <w:highlight w:val="lightGray"/>
                <w:lang w:val="en"/>
              </w:rPr>
            </w:rPrChange>
          </w:rPr>
          <w:t>ccording to (Irvin, 1996), specified that generally, with increasing slope, the OM lixiviation is reduced, mineral  weathered, clay are translocated, and horizon are differentiated.</w:t>
        </w:r>
      </w:ins>
    </w:p>
    <w:p w:rsidR="00C011C8" w:rsidRPr="008E088B" w:rsidRDefault="000D22D9" w:rsidP="008E088B">
      <w:pPr>
        <w:autoSpaceDE w:val="0"/>
        <w:autoSpaceDN w:val="0"/>
        <w:adjustRightInd w:val="0"/>
        <w:spacing w:after="0"/>
        <w:jc w:val="both"/>
        <w:rPr>
          <w:rFonts w:ascii="Book Antiqua" w:hAnsi="Book Antiqua" w:cstheme="majorBidi"/>
          <w:sz w:val="20"/>
          <w:szCs w:val="20"/>
          <w:lang w:val="en"/>
          <w:rPrChange w:id="2829" w:author="Donia Jendoubi" w:date="2019-05-21T18:26:00Z">
            <w:rPr>
              <w:rFonts w:asciiTheme="majorBidi" w:hAnsiTheme="majorBidi" w:cstheme="majorBidi"/>
              <w:sz w:val="20"/>
              <w:szCs w:val="20"/>
              <w:lang w:val="en"/>
            </w:rPr>
          </w:rPrChange>
        </w:rPr>
      </w:pPr>
      <w:ins w:id="2830" w:author="Donia Jendoubi" w:date="2019-05-21T13:53:00Z">
        <w:r w:rsidRPr="008E088B">
          <w:rPr>
            <w:rFonts w:ascii="Book Antiqua" w:hAnsi="Book Antiqua" w:cstheme="majorBidi"/>
            <w:sz w:val="20"/>
            <w:szCs w:val="20"/>
            <w:lang w:val="en"/>
            <w:rPrChange w:id="2831" w:author="Donia Jendoubi" w:date="2019-05-21T18:26:00Z">
              <w:rPr>
                <w:rFonts w:asciiTheme="majorBidi" w:hAnsiTheme="majorBidi" w:cstheme="majorBidi"/>
                <w:sz w:val="20"/>
                <w:szCs w:val="20"/>
                <w:highlight w:val="lightGray"/>
                <w:lang w:val="en"/>
              </w:rPr>
            </w:rPrChange>
          </w:rPr>
          <w:t xml:space="preserve">Moreover, topographic position has a significant impacts on soil temperature, soil erosion, runoff, drainage, and soil depth – and hence soil formation. Different soil properties encountered along topographic units (slope and aspect) will affect the litter production and decomposition, which will definitely have effects on SOC content. The accumulation of SOC variation on hillslopes </w:t>
        </w:r>
        <w:proofErr w:type="gramStart"/>
        <w:r w:rsidRPr="008E088B">
          <w:rPr>
            <w:rFonts w:ascii="Book Antiqua" w:hAnsi="Book Antiqua" w:cstheme="majorBidi"/>
            <w:sz w:val="20"/>
            <w:szCs w:val="20"/>
            <w:lang w:val="en"/>
            <w:rPrChange w:id="2832" w:author="Donia Jendoubi" w:date="2019-05-21T18:26:00Z">
              <w:rPr>
                <w:rFonts w:asciiTheme="majorBidi" w:hAnsiTheme="majorBidi" w:cstheme="majorBidi"/>
                <w:sz w:val="20"/>
                <w:szCs w:val="20"/>
                <w:highlight w:val="lightGray"/>
                <w:lang w:val="en"/>
              </w:rPr>
            </w:rPrChange>
          </w:rPr>
          <w:t>is explained</w:t>
        </w:r>
        <w:proofErr w:type="gramEnd"/>
        <w:r w:rsidRPr="008E088B">
          <w:rPr>
            <w:rFonts w:ascii="Book Antiqua" w:hAnsi="Book Antiqua" w:cstheme="majorBidi"/>
            <w:sz w:val="20"/>
            <w:szCs w:val="20"/>
            <w:lang w:val="en"/>
            <w:rPrChange w:id="2833" w:author="Donia Jendoubi" w:date="2019-05-21T18:26:00Z">
              <w:rPr>
                <w:rFonts w:asciiTheme="majorBidi" w:hAnsiTheme="majorBidi" w:cstheme="majorBidi"/>
                <w:sz w:val="20"/>
                <w:szCs w:val="20"/>
                <w:highlight w:val="lightGray"/>
                <w:lang w:val="en"/>
              </w:rPr>
            </w:rPrChange>
          </w:rPr>
          <w:t xml:space="preserve"> by the decomposition rates of OM and litter input differences (</w:t>
        </w:r>
        <w:proofErr w:type="spellStart"/>
        <w:r w:rsidRPr="008E088B">
          <w:rPr>
            <w:rFonts w:ascii="Book Antiqua" w:hAnsi="Book Antiqua" w:cstheme="majorBidi"/>
            <w:sz w:val="20"/>
            <w:szCs w:val="20"/>
            <w:lang w:val="en"/>
            <w:rPrChange w:id="2834" w:author="Donia Jendoubi" w:date="2019-05-21T18:26:00Z">
              <w:rPr>
                <w:rFonts w:asciiTheme="majorBidi" w:hAnsiTheme="majorBidi" w:cstheme="majorBidi"/>
                <w:sz w:val="20"/>
                <w:szCs w:val="20"/>
                <w:highlight w:val="lightGray"/>
                <w:lang w:val="en"/>
              </w:rPr>
            </w:rPrChange>
          </w:rPr>
          <w:t>Yimer</w:t>
        </w:r>
        <w:proofErr w:type="spellEnd"/>
        <w:r w:rsidRPr="008E088B">
          <w:rPr>
            <w:rFonts w:ascii="Book Antiqua" w:hAnsi="Book Antiqua" w:cstheme="majorBidi"/>
            <w:sz w:val="20"/>
            <w:szCs w:val="20"/>
            <w:lang w:val="en"/>
            <w:rPrChange w:id="2835" w:author="Donia Jendoubi" w:date="2019-05-21T18:26:00Z">
              <w:rPr>
                <w:rFonts w:asciiTheme="majorBidi" w:hAnsiTheme="majorBidi" w:cstheme="majorBidi"/>
                <w:sz w:val="20"/>
                <w:szCs w:val="20"/>
                <w:highlight w:val="lightGray"/>
                <w:lang w:val="en"/>
              </w:rPr>
            </w:rPrChange>
          </w:rPr>
          <w:t xml:space="preserve"> et al., 2006).</w:t>
        </w:r>
      </w:ins>
    </w:p>
    <w:p w:rsidR="008A46FE" w:rsidRPr="00B07099" w:rsidRDefault="008A46FE" w:rsidP="008A46FE">
      <w:pPr>
        <w:autoSpaceDE w:val="0"/>
        <w:autoSpaceDN w:val="0"/>
        <w:adjustRightInd w:val="0"/>
        <w:spacing w:after="0"/>
        <w:jc w:val="both"/>
        <w:rPr>
          <w:ins w:id="2836" w:author="Donia Jendoubi" w:date="2019-05-22T11:04:00Z"/>
          <w:rFonts w:ascii="Book Antiqua" w:hAnsi="Book Antiqua" w:cstheme="majorBidi"/>
          <w:sz w:val="20"/>
          <w:szCs w:val="20"/>
          <w:lang w:val="en"/>
        </w:rPr>
      </w:pPr>
      <w:ins w:id="2837" w:author="Donia Jendoubi" w:date="2019-05-22T11:04:00Z">
        <w:r w:rsidRPr="00B07099">
          <w:rPr>
            <w:rFonts w:ascii="Book Antiqua" w:hAnsi="Book Antiqua" w:cstheme="majorBidi"/>
            <w:sz w:val="20"/>
            <w:szCs w:val="20"/>
            <w:lang w:val="en"/>
          </w:rPr>
          <w:t xml:space="preserve">While assessing the results of the impact of aspects on SOC variation, the south-facing terrain has the lowest SOC contents compared to the north-facing terrain, which </w:t>
        </w:r>
        <w:proofErr w:type="gramStart"/>
        <w:r w:rsidRPr="00B07099">
          <w:rPr>
            <w:rFonts w:ascii="Book Antiqua" w:hAnsi="Book Antiqua" w:cstheme="majorBidi"/>
            <w:sz w:val="20"/>
            <w:szCs w:val="20"/>
            <w:lang w:val="en"/>
          </w:rPr>
          <w:t>is explained</w:t>
        </w:r>
        <w:proofErr w:type="gramEnd"/>
        <w:r w:rsidRPr="00B07099">
          <w:rPr>
            <w:rFonts w:ascii="Book Antiqua" w:hAnsi="Book Antiqua" w:cstheme="majorBidi"/>
            <w:sz w:val="20"/>
            <w:szCs w:val="20"/>
            <w:lang w:val="en"/>
          </w:rPr>
          <w:t xml:space="preserve"> by its exposition to the highest solar radiation and especially the highest temperature during the vegetation period and the long hot summers. This implies high evaporation and a high burn down of OM due to high temperature, less moisture in the soils, and consequently a slow-down of the decomposition of OM. </w:t>
        </w:r>
      </w:ins>
    </w:p>
    <w:p w:rsidR="004E2122" w:rsidRPr="008E088B" w:rsidRDefault="004E2122" w:rsidP="00123DF7">
      <w:pPr>
        <w:autoSpaceDE w:val="0"/>
        <w:autoSpaceDN w:val="0"/>
        <w:adjustRightInd w:val="0"/>
        <w:spacing w:after="0"/>
        <w:jc w:val="both"/>
        <w:rPr>
          <w:rFonts w:ascii="Book Antiqua" w:hAnsi="Book Antiqua" w:cstheme="majorBidi"/>
          <w:sz w:val="20"/>
          <w:szCs w:val="20"/>
          <w:lang w:val="en"/>
          <w:rPrChange w:id="2838"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839" w:author="Donia Jendoubi" w:date="2019-05-21T18:26:00Z">
            <w:rPr>
              <w:rFonts w:asciiTheme="majorBidi" w:hAnsiTheme="majorBidi" w:cstheme="majorBidi"/>
              <w:sz w:val="20"/>
              <w:szCs w:val="20"/>
              <w:lang w:val="en"/>
            </w:rPr>
          </w:rPrChange>
        </w:rPr>
        <w:t xml:space="preserve">In addition, regarding our findings, the impact of </w:t>
      </w:r>
      <w:ins w:id="2840" w:author="Donia Jendoubi" w:date="2019-05-21T11:43:00Z">
        <w:r w:rsidR="00E41A8D" w:rsidRPr="008E088B">
          <w:rPr>
            <w:rFonts w:ascii="Book Antiqua" w:hAnsi="Book Antiqua" w:cstheme="majorBidi"/>
            <w:sz w:val="20"/>
            <w:szCs w:val="20"/>
            <w:lang w:val="en"/>
            <w:rPrChange w:id="2841" w:author="Donia Jendoubi" w:date="2019-05-21T18:26:00Z">
              <w:rPr>
                <w:rFonts w:asciiTheme="majorBidi" w:hAnsiTheme="majorBidi" w:cstheme="majorBidi"/>
                <w:sz w:val="20"/>
                <w:szCs w:val="20"/>
                <w:lang w:val="en"/>
              </w:rPr>
            </w:rPrChange>
          </w:rPr>
          <w:t xml:space="preserve">both </w:t>
        </w:r>
      </w:ins>
      <w:r w:rsidRPr="008E088B">
        <w:rPr>
          <w:rFonts w:ascii="Book Antiqua" w:hAnsi="Book Antiqua" w:cstheme="majorBidi"/>
          <w:sz w:val="20"/>
          <w:szCs w:val="20"/>
          <w:lang w:val="en"/>
          <w:rPrChange w:id="2842" w:author="Donia Jendoubi" w:date="2019-05-21T18:26:00Z">
            <w:rPr>
              <w:rFonts w:asciiTheme="majorBidi" w:hAnsiTheme="majorBidi" w:cstheme="majorBidi"/>
              <w:sz w:val="20"/>
              <w:szCs w:val="20"/>
              <w:lang w:val="en"/>
            </w:rPr>
          </w:rPrChange>
        </w:rPr>
        <w:t>slope and aspect on SOC content was very distinct, as indicated statistically by a significant effect on SOC content</w:t>
      </w:r>
      <w:ins w:id="2843" w:author="Donia Jendoubi" w:date="2019-05-21T11:43:00Z">
        <w:r w:rsidR="00E41A8D" w:rsidRPr="008E088B">
          <w:rPr>
            <w:rFonts w:ascii="Book Antiqua" w:hAnsi="Book Antiqua" w:cstheme="majorBidi"/>
            <w:sz w:val="20"/>
            <w:szCs w:val="20"/>
            <w:lang w:val="en"/>
            <w:rPrChange w:id="2844" w:author="Donia Jendoubi" w:date="2019-05-21T18:26:00Z">
              <w:rPr>
                <w:rFonts w:asciiTheme="majorBidi" w:hAnsiTheme="majorBidi" w:cstheme="majorBidi"/>
                <w:sz w:val="20"/>
                <w:szCs w:val="20"/>
                <w:lang w:val="en"/>
              </w:rPr>
            </w:rPrChange>
          </w:rPr>
          <w:t>s</w:t>
        </w:r>
      </w:ins>
      <w:r w:rsidRPr="008E088B">
        <w:rPr>
          <w:rFonts w:ascii="Book Antiqua" w:hAnsi="Book Antiqua" w:cstheme="majorBidi"/>
          <w:sz w:val="20"/>
          <w:szCs w:val="20"/>
          <w:lang w:val="en"/>
          <w:rPrChange w:id="2845" w:author="Donia Jendoubi" w:date="2019-05-21T18:26:00Z">
            <w:rPr>
              <w:rFonts w:asciiTheme="majorBidi" w:hAnsiTheme="majorBidi" w:cstheme="majorBidi"/>
              <w:sz w:val="20"/>
              <w:szCs w:val="20"/>
              <w:lang w:val="en"/>
            </w:rPr>
          </w:rPrChange>
        </w:rPr>
        <w:t xml:space="preserve"> in the </w:t>
      </w:r>
      <w:ins w:id="2846" w:author="Donia Jendoubi" w:date="2019-05-21T16:59:00Z">
        <w:r w:rsidR="00EC7135" w:rsidRPr="008E088B">
          <w:rPr>
            <w:rFonts w:ascii="Book Antiqua" w:hAnsi="Book Antiqua" w:cstheme="majorBidi"/>
            <w:sz w:val="20"/>
            <w:szCs w:val="20"/>
            <w:lang w:val="en"/>
            <w:rPrChange w:id="2847" w:author="Donia Jendoubi" w:date="2019-05-21T18:26:00Z">
              <w:rPr>
                <w:rFonts w:asciiTheme="majorBidi" w:hAnsiTheme="majorBidi" w:cstheme="majorBidi"/>
                <w:sz w:val="20"/>
                <w:szCs w:val="20"/>
                <w:lang w:val="en"/>
              </w:rPr>
            </w:rPrChange>
          </w:rPr>
          <w:t>M</w:t>
        </w:r>
      </w:ins>
      <w:r w:rsidRPr="008E088B">
        <w:rPr>
          <w:rFonts w:ascii="Book Antiqua" w:hAnsi="Book Antiqua" w:cstheme="majorBidi"/>
          <w:sz w:val="20"/>
          <w:szCs w:val="20"/>
          <w:lang w:val="en"/>
          <w:rPrChange w:id="2848" w:author="Donia Jendoubi" w:date="2019-05-21T18:26:00Z">
            <w:rPr>
              <w:rFonts w:asciiTheme="majorBidi" w:hAnsiTheme="majorBidi" w:cstheme="majorBidi"/>
              <w:sz w:val="20"/>
              <w:szCs w:val="20"/>
              <w:lang w:val="en"/>
            </w:rPr>
          </w:rPrChange>
        </w:rPr>
        <w:t xml:space="preserve">ANOVA. The issue is that steep and south-facing slopes are more sensitive to degradation than other areas, explained by the fact that steepness increases runoff and soil erosion, and southern exposure increases evapotranspiration and temperatures, thus decreasing the availability of nutrients, water and SOC to plants. Apart from differences in land use management, SOC variation </w:t>
      </w:r>
      <w:proofErr w:type="gramStart"/>
      <w:r w:rsidRPr="008E088B">
        <w:rPr>
          <w:rFonts w:ascii="Book Antiqua" w:hAnsi="Book Antiqua" w:cstheme="majorBidi"/>
          <w:sz w:val="20"/>
          <w:szCs w:val="20"/>
          <w:lang w:val="en"/>
          <w:rPrChange w:id="2849" w:author="Donia Jendoubi" w:date="2019-05-21T18:26:00Z">
            <w:rPr>
              <w:rFonts w:asciiTheme="majorBidi" w:hAnsiTheme="majorBidi" w:cstheme="majorBidi"/>
              <w:sz w:val="20"/>
              <w:szCs w:val="20"/>
              <w:lang w:val="en"/>
            </w:rPr>
          </w:rPrChange>
        </w:rPr>
        <w:t>is mainly affected</w:t>
      </w:r>
      <w:proofErr w:type="gramEnd"/>
      <w:r w:rsidRPr="008E088B">
        <w:rPr>
          <w:rFonts w:ascii="Book Antiqua" w:hAnsi="Book Antiqua" w:cstheme="majorBidi"/>
          <w:sz w:val="20"/>
          <w:szCs w:val="20"/>
          <w:lang w:val="en"/>
          <w:rPrChange w:id="2850" w:author="Donia Jendoubi" w:date="2019-05-21T18:26:00Z">
            <w:rPr>
              <w:rFonts w:asciiTheme="majorBidi" w:hAnsiTheme="majorBidi" w:cstheme="majorBidi"/>
              <w:sz w:val="20"/>
              <w:szCs w:val="20"/>
              <w:lang w:val="en"/>
            </w:rPr>
          </w:rPrChange>
        </w:rPr>
        <w:t xml:space="preserve"> by environmental factors on soil along </w:t>
      </w:r>
      <w:ins w:id="2851" w:author="Donia Jendoubi" w:date="2019-05-11T17:13:00Z">
        <w:r w:rsidR="00461FA6" w:rsidRPr="008E088B">
          <w:rPr>
            <w:rFonts w:ascii="Book Antiqua" w:hAnsi="Book Antiqua" w:cstheme="majorBidi"/>
            <w:sz w:val="20"/>
            <w:szCs w:val="20"/>
            <w:lang w:val="en"/>
            <w:rPrChange w:id="2852" w:author="Donia Jendoubi" w:date="2019-05-21T18:26:00Z">
              <w:rPr>
                <w:rFonts w:asciiTheme="majorBidi" w:hAnsiTheme="majorBidi" w:cstheme="majorBidi"/>
                <w:sz w:val="20"/>
                <w:szCs w:val="20"/>
                <w:lang w:val="en"/>
              </w:rPr>
            </w:rPrChange>
          </w:rPr>
          <w:t>topographic units (slope and aspect)</w:t>
        </w:r>
      </w:ins>
      <w:del w:id="2853" w:author="Unknown">
        <w:r w:rsidRPr="008E088B" w:rsidDel="00461FA6">
          <w:rPr>
            <w:rFonts w:ascii="Book Antiqua" w:hAnsi="Book Antiqua" w:cstheme="majorBidi"/>
            <w:sz w:val="20"/>
            <w:szCs w:val="20"/>
            <w:lang w:val="en"/>
            <w:rPrChange w:id="2854" w:author="Donia Jendoubi" w:date="2019-05-21T18:26:00Z">
              <w:rPr>
                <w:rFonts w:asciiTheme="majorBidi" w:hAnsiTheme="majorBidi" w:cstheme="majorBidi"/>
                <w:sz w:val="20"/>
                <w:szCs w:val="20"/>
                <w:lang w:val="en"/>
              </w:rPr>
            </w:rPrChange>
          </w:rPr>
          <w:delText>l</w:delText>
        </w:r>
      </w:del>
      <w:del w:id="2855" w:author="Donia Jendoubi" w:date="2019-05-11T17:13:00Z">
        <w:r w:rsidRPr="008E088B" w:rsidDel="00461FA6">
          <w:rPr>
            <w:rFonts w:ascii="Book Antiqua" w:hAnsi="Book Antiqua" w:cstheme="majorBidi"/>
            <w:sz w:val="20"/>
            <w:szCs w:val="20"/>
            <w:lang w:val="en"/>
            <w:rPrChange w:id="2856" w:author="Donia Jendoubi" w:date="2019-05-21T18:26:00Z">
              <w:rPr>
                <w:rFonts w:asciiTheme="majorBidi" w:hAnsiTheme="majorBidi" w:cstheme="majorBidi"/>
                <w:sz w:val="20"/>
                <w:szCs w:val="20"/>
                <w:lang w:val="en"/>
              </w:rPr>
            </w:rPrChange>
          </w:rPr>
          <w:delText>andscape forms</w:delText>
        </w:r>
      </w:del>
      <w:r w:rsidRPr="008E088B">
        <w:rPr>
          <w:rFonts w:ascii="Book Antiqua" w:hAnsi="Book Antiqua" w:cstheme="majorBidi"/>
          <w:sz w:val="20"/>
          <w:szCs w:val="20"/>
          <w:lang w:val="en"/>
          <w:rPrChange w:id="2857" w:author="Donia Jendoubi" w:date="2019-05-21T18:26:00Z">
            <w:rPr>
              <w:rFonts w:asciiTheme="majorBidi" w:hAnsiTheme="majorBidi" w:cstheme="majorBidi"/>
              <w:sz w:val="20"/>
              <w:szCs w:val="20"/>
              <w:lang w:val="en"/>
            </w:rPr>
          </w:rPrChange>
        </w:rPr>
        <w:t xml:space="preserve">. </w:t>
      </w:r>
    </w:p>
    <w:p w:rsidR="004C682F" w:rsidRPr="008E088B" w:rsidDel="00EE48D7" w:rsidRDefault="004C682F">
      <w:pPr>
        <w:autoSpaceDE w:val="0"/>
        <w:autoSpaceDN w:val="0"/>
        <w:adjustRightInd w:val="0"/>
        <w:spacing w:after="0"/>
        <w:jc w:val="both"/>
        <w:rPr>
          <w:del w:id="2858" w:author="Donia Jendoubi" w:date="2019-05-20T19:12:00Z"/>
          <w:rFonts w:ascii="Book Antiqua" w:hAnsi="Book Antiqua" w:cstheme="majorBidi"/>
          <w:sz w:val="20"/>
          <w:szCs w:val="20"/>
          <w:lang w:val="en"/>
          <w:rPrChange w:id="2859" w:author="Donia Jendoubi" w:date="2019-05-21T18:26:00Z">
            <w:rPr>
              <w:del w:id="2860" w:author="Donia Jendoubi" w:date="2019-05-20T19:12:00Z"/>
              <w:rFonts w:asciiTheme="majorBidi" w:hAnsiTheme="majorBidi" w:cstheme="majorBidi"/>
              <w:sz w:val="20"/>
              <w:szCs w:val="20"/>
              <w:lang w:val="en"/>
            </w:rPr>
          </w:rPrChange>
        </w:rPr>
      </w:pPr>
      <w:r w:rsidRPr="008E088B">
        <w:rPr>
          <w:rFonts w:ascii="Book Antiqua" w:hAnsi="Book Antiqua" w:cstheme="majorBidi"/>
          <w:sz w:val="20"/>
          <w:szCs w:val="20"/>
          <w:lang w:val="en"/>
          <w:rPrChange w:id="2861" w:author="Donia Jendoubi" w:date="2019-05-21T18:26:00Z">
            <w:rPr>
              <w:rFonts w:asciiTheme="majorBidi" w:hAnsiTheme="majorBidi" w:cstheme="majorBidi"/>
              <w:sz w:val="20"/>
              <w:szCs w:val="20"/>
              <w:lang w:val="en"/>
            </w:rPr>
          </w:rPrChange>
        </w:rPr>
        <w:t xml:space="preserve">The literature links temperature and moisture to OM decomposition in soils </w:t>
      </w:r>
      <w:r w:rsidRPr="008E088B">
        <w:rPr>
          <w:rFonts w:ascii="Book Antiqua" w:hAnsi="Book Antiqua" w:cstheme="majorBidi"/>
          <w:sz w:val="20"/>
          <w:szCs w:val="20"/>
          <w:lang w:val="en"/>
          <w:rPrChange w:id="2862" w:author="Donia Jendoubi" w:date="2019-05-21T18:26:00Z">
            <w:rPr>
              <w:rFonts w:asciiTheme="majorBidi" w:hAnsiTheme="majorBidi" w:cstheme="majorBidi"/>
              <w:sz w:val="20"/>
              <w:szCs w:val="20"/>
              <w:lang w:val="en"/>
            </w:rPr>
          </w:rPrChange>
        </w:rPr>
        <w:fldChar w:fldCharType="begin">
          <w:fldData xml:space="preserve">PEVuZE5vdGU+PENpdGU+PEF1dGhvcj5HYXJjw61hIFJ1aXo8L0F1dGhvcj48WWVhcj4yMDEyPC9Z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</w:fldData>
        </w:fldChar>
      </w:r>
      <w:r w:rsidRPr="008E088B">
        <w:rPr>
          <w:rFonts w:ascii="Book Antiqua" w:hAnsi="Book Antiqua" w:cstheme="majorBidi"/>
          <w:sz w:val="20"/>
          <w:szCs w:val="20"/>
          <w:lang w:val="en"/>
          <w:rPrChange w:id="2863" w:author="Donia Jendoubi" w:date="2019-05-21T18:26:00Z">
            <w:rPr>
              <w:rFonts w:asciiTheme="majorBidi" w:hAnsiTheme="majorBidi" w:cstheme="majorBidi"/>
              <w:sz w:val="20"/>
              <w:szCs w:val="20"/>
              <w:lang w:val="en"/>
            </w:rPr>
          </w:rPrChange>
        </w:rPr>
        <w:instrText xml:space="preserve"> ADDIN EN.CITE </w:instrText>
      </w:r>
      <w:r w:rsidRPr="008E088B">
        <w:rPr>
          <w:rFonts w:ascii="Book Antiqua" w:hAnsi="Book Antiqua" w:cstheme="majorBidi"/>
          <w:sz w:val="20"/>
          <w:szCs w:val="20"/>
          <w:lang w:val="en"/>
          <w:rPrChange w:id="2864" w:author="Donia Jendoubi" w:date="2019-05-21T18:26:00Z">
            <w:rPr>
              <w:rFonts w:asciiTheme="majorBidi" w:hAnsiTheme="majorBidi" w:cstheme="majorBidi"/>
              <w:sz w:val="20"/>
              <w:szCs w:val="20"/>
              <w:lang w:val="en"/>
            </w:rPr>
          </w:rPrChange>
        </w:rPr>
        <w:fldChar w:fldCharType="begin">
          <w:fldData xml:space="preserve">PEVuZE5vdGU+PENpdGU+PEF1dGhvcj5HYXJjw61hIFJ1aXo8L0F1dGhvcj48WWVhcj4yMDEyPC9Z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</w:fldData>
        </w:fldChar>
      </w:r>
      <w:r w:rsidRPr="008E088B">
        <w:rPr>
          <w:rFonts w:ascii="Book Antiqua" w:hAnsi="Book Antiqua" w:cstheme="majorBidi"/>
          <w:sz w:val="20"/>
          <w:szCs w:val="20"/>
          <w:lang w:val="en"/>
          <w:rPrChange w:id="2865" w:author="Donia Jendoubi" w:date="2019-05-21T18:26:00Z">
            <w:rPr>
              <w:rFonts w:asciiTheme="majorBidi" w:hAnsiTheme="majorBidi" w:cstheme="majorBidi"/>
              <w:sz w:val="20"/>
              <w:szCs w:val="20"/>
              <w:lang w:val="en"/>
            </w:rPr>
          </w:rPrChange>
        </w:rPr>
        <w:instrText xml:space="preserve"> ADDIN EN.CITE.DATA </w:instrText>
      </w:r>
      <w:r w:rsidRPr="008E088B">
        <w:rPr>
          <w:rFonts w:ascii="Book Antiqua" w:hAnsi="Book Antiqua" w:cstheme="majorBidi"/>
          <w:sz w:val="20"/>
          <w:szCs w:val="20"/>
          <w:lang w:val="en"/>
          <w:rPrChange w:id="2866" w:author="Donia Jendoubi" w:date="2019-05-21T18:26:00Z">
            <w:rPr>
              <w:rFonts w:ascii="Book Antiqua" w:hAnsi="Book Antiqua" w:cstheme="majorBidi"/>
              <w:sz w:val="20"/>
              <w:szCs w:val="20"/>
              <w:lang w:val="en"/>
            </w:rPr>
          </w:rPrChange>
        </w:rPr>
      </w:r>
      <w:r w:rsidRPr="008E088B">
        <w:rPr>
          <w:rFonts w:ascii="Book Antiqua" w:hAnsi="Book Antiqua" w:cstheme="majorBidi"/>
          <w:sz w:val="20"/>
          <w:szCs w:val="20"/>
          <w:lang w:val="en"/>
          <w:rPrChange w:id="2867"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2868" w:author="Donia Jendoubi" w:date="2019-05-21T18:26:00Z">
            <w:rPr>
              <w:rFonts w:ascii="Book Antiqua" w:hAnsi="Book Antiqua" w:cstheme="majorBidi"/>
              <w:sz w:val="20"/>
              <w:szCs w:val="20"/>
              <w:lang w:val="en"/>
            </w:rPr>
          </w:rPrChange>
        </w:rPr>
      </w:r>
      <w:r w:rsidRPr="008E088B">
        <w:rPr>
          <w:rFonts w:ascii="Book Antiqua" w:hAnsi="Book Antiqua" w:cstheme="majorBidi"/>
          <w:sz w:val="20"/>
          <w:szCs w:val="20"/>
          <w:lang w:val="en"/>
          <w:rPrChange w:id="2869"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2870" w:author="Donia Jendoubi" w:date="2019-05-21T18:26:00Z">
            <w:rPr>
              <w:rFonts w:asciiTheme="majorBidi" w:hAnsiTheme="majorBidi" w:cstheme="majorBidi"/>
              <w:sz w:val="20"/>
              <w:szCs w:val="20"/>
              <w:lang w:val="en"/>
            </w:rPr>
          </w:rPrChange>
        </w:rPr>
        <w:t>(García Ruiz et al., 2012 and Griffiths et al., 2009)</w:t>
      </w:r>
      <w:r w:rsidRPr="008E088B">
        <w:rPr>
          <w:rFonts w:ascii="Book Antiqua" w:hAnsi="Book Antiqua" w:cstheme="majorBidi"/>
          <w:sz w:val="20"/>
          <w:szCs w:val="20"/>
          <w:lang w:val="en"/>
          <w:rPrChange w:id="2871"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2872"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2873"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2874" w:author="Donia Jendoubi" w:date="2019-05-21T18:26:00Z">
            <w:rPr>
              <w:rFonts w:asciiTheme="majorBidi" w:hAnsiTheme="majorBidi" w:cstheme="majorBidi"/>
              <w:sz w:val="20"/>
              <w:szCs w:val="20"/>
              <w:lang w:val="en"/>
            </w:rPr>
          </w:rPrChange>
        </w:rPr>
        <w:t>(Perry, Oren, &amp; Hart, 1994)</w:t>
      </w:r>
      <w:r w:rsidRPr="008E088B">
        <w:rPr>
          <w:rFonts w:ascii="Book Antiqua" w:hAnsi="Book Antiqua" w:cstheme="majorBidi"/>
          <w:sz w:val="20"/>
          <w:szCs w:val="20"/>
          <w:lang w:val="en"/>
          <w:rPrChange w:id="2875"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2876" w:author="Donia Jendoubi" w:date="2019-05-21T18:26:00Z">
            <w:rPr>
              <w:rFonts w:asciiTheme="majorBidi" w:hAnsiTheme="majorBidi" w:cstheme="majorBidi"/>
              <w:sz w:val="20"/>
              <w:szCs w:val="20"/>
              <w:lang w:val="en"/>
            </w:rPr>
          </w:rPrChange>
        </w:rPr>
        <w:t xml:space="preserve">. </w:t>
      </w:r>
    </w:p>
    <w:p w:rsidR="007922E7" w:rsidRPr="008E088B" w:rsidRDefault="004C682F" w:rsidP="00123DF7">
      <w:pPr>
        <w:autoSpaceDE w:val="0"/>
        <w:autoSpaceDN w:val="0"/>
        <w:adjustRightInd w:val="0"/>
        <w:spacing w:after="0"/>
        <w:jc w:val="both"/>
        <w:rPr>
          <w:rFonts w:ascii="Book Antiqua" w:hAnsi="Book Antiqua" w:cstheme="majorBidi"/>
          <w:sz w:val="20"/>
          <w:szCs w:val="20"/>
          <w:lang w:val="en"/>
          <w:rPrChange w:id="2877"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878" w:author="Donia Jendoubi" w:date="2019-05-21T18:26:00Z">
            <w:rPr>
              <w:rFonts w:asciiTheme="majorBidi" w:hAnsiTheme="majorBidi" w:cstheme="majorBidi"/>
              <w:sz w:val="20"/>
              <w:szCs w:val="20"/>
              <w:lang w:val="en"/>
            </w:rPr>
          </w:rPrChange>
        </w:rPr>
        <w:t>As shown by (Garcia</w:t>
      </w:r>
      <w:r w:rsidRPr="008E088B">
        <w:rPr>
          <w:rFonts w:ascii="Times New Roman" w:hAnsi="Times New Roman" w:cs="Times New Roman"/>
          <w:sz w:val="20"/>
          <w:szCs w:val="20"/>
          <w:lang w:val="en"/>
          <w:rPrChange w:id="2879" w:author="Donia Jendoubi" w:date="2019-05-21T18:26:00Z">
            <w:rPr>
              <w:rFonts w:asciiTheme="majorBidi" w:hAnsiTheme="majorBidi" w:cstheme="majorBidi"/>
              <w:sz w:val="20"/>
              <w:szCs w:val="20"/>
              <w:lang w:val="en"/>
            </w:rPr>
          </w:rPrChange>
        </w:rPr>
        <w:t>‐</w:t>
      </w:r>
      <w:proofErr w:type="spellStart"/>
      <w:r w:rsidRPr="008E088B">
        <w:rPr>
          <w:rFonts w:ascii="Book Antiqua" w:hAnsi="Book Antiqua" w:cstheme="majorBidi"/>
          <w:sz w:val="20"/>
          <w:szCs w:val="20"/>
          <w:lang w:val="en"/>
          <w:rPrChange w:id="2880" w:author="Donia Jendoubi" w:date="2019-05-21T18:26:00Z">
            <w:rPr>
              <w:rFonts w:asciiTheme="majorBidi" w:hAnsiTheme="majorBidi" w:cstheme="majorBidi"/>
              <w:sz w:val="20"/>
              <w:szCs w:val="20"/>
              <w:lang w:val="en"/>
            </w:rPr>
          </w:rPrChange>
        </w:rPr>
        <w:t>Pausas</w:t>
      </w:r>
      <w:proofErr w:type="spellEnd"/>
      <w:r w:rsidRPr="008E088B">
        <w:rPr>
          <w:rFonts w:ascii="Book Antiqua" w:hAnsi="Book Antiqua" w:cstheme="majorBidi"/>
          <w:sz w:val="20"/>
          <w:szCs w:val="20"/>
          <w:lang w:val="en"/>
          <w:rPrChange w:id="2881" w:author="Donia Jendoubi" w:date="2019-05-21T18:26:00Z">
            <w:rPr>
              <w:rFonts w:asciiTheme="majorBidi" w:hAnsiTheme="majorBidi" w:cstheme="majorBidi"/>
              <w:sz w:val="20"/>
              <w:szCs w:val="20"/>
              <w:lang w:val="en"/>
            </w:rPr>
          </w:rPrChange>
        </w:rPr>
        <w:t xml:space="preserve">, 2007), </w:t>
      </w:r>
      <w:ins w:id="2882" w:author="Donia Jendoubi" w:date="2019-05-21T11:44:00Z">
        <w:r w:rsidR="00E41A8D" w:rsidRPr="008E088B">
          <w:rPr>
            <w:rFonts w:ascii="Book Antiqua" w:hAnsi="Book Antiqua" w:cstheme="majorBidi"/>
            <w:sz w:val="20"/>
            <w:szCs w:val="20"/>
            <w:lang w:val="en"/>
            <w:rPrChange w:id="2883" w:author="Donia Jendoubi" w:date="2019-05-21T18:26:00Z">
              <w:rPr>
                <w:rFonts w:asciiTheme="majorBidi" w:hAnsiTheme="majorBidi" w:cstheme="majorBidi"/>
                <w:sz w:val="20"/>
                <w:szCs w:val="20"/>
                <w:lang w:val="en"/>
              </w:rPr>
            </w:rPrChange>
          </w:rPr>
          <w:t>i</w:t>
        </w:r>
      </w:ins>
      <w:del w:id="2884" w:author="Donia Jendoubi" w:date="2019-05-21T11:44:00Z">
        <w:r w:rsidR="007922E7" w:rsidRPr="008E088B" w:rsidDel="00E41A8D">
          <w:rPr>
            <w:rFonts w:ascii="Book Antiqua" w:hAnsi="Book Antiqua" w:cstheme="majorBidi"/>
            <w:sz w:val="20"/>
            <w:szCs w:val="20"/>
            <w:lang w:val="en"/>
            <w:rPrChange w:id="2885" w:author="Donia Jendoubi" w:date="2019-05-21T18:26:00Z">
              <w:rPr>
                <w:rFonts w:asciiTheme="majorBidi" w:hAnsiTheme="majorBidi" w:cstheme="majorBidi"/>
                <w:sz w:val="20"/>
                <w:szCs w:val="20"/>
                <w:lang w:val="en"/>
              </w:rPr>
            </w:rPrChange>
          </w:rPr>
          <w:delText>I</w:delText>
        </w:r>
      </w:del>
      <w:r w:rsidR="007922E7" w:rsidRPr="008E088B">
        <w:rPr>
          <w:rFonts w:ascii="Book Antiqua" w:hAnsi="Book Antiqua" w:cstheme="majorBidi"/>
          <w:sz w:val="20"/>
          <w:szCs w:val="20"/>
          <w:lang w:val="en"/>
          <w:rPrChange w:id="2886" w:author="Donia Jendoubi" w:date="2019-05-21T18:26:00Z">
            <w:rPr>
              <w:rFonts w:asciiTheme="majorBidi" w:hAnsiTheme="majorBidi" w:cstheme="majorBidi"/>
              <w:sz w:val="20"/>
              <w:szCs w:val="20"/>
              <w:lang w:val="en"/>
            </w:rPr>
          </w:rPrChange>
        </w:rPr>
        <w:t xml:space="preserve">n the Mediterranean area, the shaded areas such as northern faced or the colder southern areas, sustain regularly high moisture </w:t>
      </w:r>
      <w:ins w:id="2887" w:author="Donia Jendoubi" w:date="2019-05-11T15:23:00Z">
        <w:r w:rsidR="00F5212C" w:rsidRPr="008E088B">
          <w:rPr>
            <w:rFonts w:ascii="Book Antiqua" w:hAnsi="Book Antiqua" w:cstheme="majorBidi"/>
            <w:sz w:val="20"/>
            <w:szCs w:val="20"/>
            <w:lang w:val="en"/>
            <w:rPrChange w:id="2888" w:author="Donia Jendoubi" w:date="2019-05-21T18:26:00Z">
              <w:rPr>
                <w:rFonts w:asciiTheme="majorBidi" w:hAnsiTheme="majorBidi" w:cstheme="majorBidi"/>
                <w:sz w:val="20"/>
                <w:szCs w:val="20"/>
                <w:lang w:val="en"/>
              </w:rPr>
            </w:rPrChange>
          </w:rPr>
          <w:t>contents</w:t>
        </w:r>
      </w:ins>
      <w:del w:id="2889" w:author="Donia Jendoubi" w:date="2019-05-11T15:23:00Z">
        <w:r w:rsidR="007922E7" w:rsidRPr="008E088B" w:rsidDel="00F5212C">
          <w:rPr>
            <w:rFonts w:ascii="Book Antiqua" w:hAnsi="Book Antiqua" w:cstheme="majorBidi"/>
            <w:sz w:val="20"/>
            <w:szCs w:val="20"/>
            <w:lang w:val="en"/>
            <w:rPrChange w:id="2890" w:author="Donia Jendoubi" w:date="2019-05-21T18:26:00Z">
              <w:rPr>
                <w:rFonts w:asciiTheme="majorBidi" w:hAnsiTheme="majorBidi" w:cstheme="majorBidi"/>
                <w:sz w:val="20"/>
                <w:szCs w:val="20"/>
                <w:lang w:val="en"/>
              </w:rPr>
            </w:rPrChange>
          </w:rPr>
          <w:delText>levels</w:delText>
        </w:r>
      </w:del>
      <w:r w:rsidR="007922E7" w:rsidRPr="008E088B">
        <w:rPr>
          <w:rFonts w:ascii="Book Antiqua" w:hAnsi="Book Antiqua" w:cstheme="majorBidi"/>
          <w:sz w:val="20"/>
          <w:szCs w:val="20"/>
          <w:lang w:val="en"/>
          <w:rPrChange w:id="2891" w:author="Donia Jendoubi" w:date="2019-05-21T18:26:00Z">
            <w:rPr>
              <w:rFonts w:asciiTheme="majorBidi" w:hAnsiTheme="majorBidi" w:cstheme="majorBidi"/>
              <w:sz w:val="20"/>
              <w:szCs w:val="20"/>
              <w:lang w:val="en"/>
            </w:rPr>
          </w:rPrChange>
        </w:rPr>
        <w:t xml:space="preserve"> longer and consequently become more fertile and productive, in contrary to the southern faced areas that are exposed to high radiation and thus occasional water deficits. </w:t>
      </w:r>
    </w:p>
    <w:p w:rsidR="004E2122" w:rsidRPr="008E088B" w:rsidDel="00E82777" w:rsidRDefault="004C682F">
      <w:pPr>
        <w:autoSpaceDE w:val="0"/>
        <w:autoSpaceDN w:val="0"/>
        <w:adjustRightInd w:val="0"/>
        <w:spacing w:after="0"/>
        <w:jc w:val="both"/>
        <w:rPr>
          <w:del w:id="2892" w:author="Donia Jendoubi" w:date="2019-05-21T11:53:00Z"/>
          <w:rFonts w:ascii="Book Antiqua" w:hAnsi="Book Antiqua" w:cstheme="majorBidi"/>
          <w:sz w:val="20"/>
          <w:szCs w:val="20"/>
          <w:lang w:val="en"/>
          <w:rPrChange w:id="2893" w:author="Donia Jendoubi" w:date="2019-05-21T18:26:00Z">
            <w:rPr>
              <w:del w:id="2894" w:author="Donia Jendoubi" w:date="2019-05-21T11:53:00Z"/>
              <w:rFonts w:asciiTheme="majorBidi" w:hAnsiTheme="majorBidi" w:cstheme="majorBidi"/>
              <w:sz w:val="20"/>
              <w:szCs w:val="20"/>
              <w:lang w:val="en"/>
            </w:rPr>
          </w:rPrChange>
        </w:rPr>
      </w:pPr>
      <w:r w:rsidRPr="008E088B">
        <w:rPr>
          <w:rFonts w:ascii="Book Antiqua" w:hAnsi="Book Antiqua" w:cstheme="majorBidi"/>
          <w:sz w:val="20"/>
          <w:szCs w:val="20"/>
          <w:lang w:val="en"/>
          <w:rPrChange w:id="2895" w:author="Donia Jendoubi" w:date="2019-05-21T18:26:00Z">
            <w:rPr>
              <w:rFonts w:asciiTheme="majorBidi" w:hAnsiTheme="majorBidi" w:cstheme="majorBidi"/>
              <w:sz w:val="20"/>
              <w:szCs w:val="20"/>
              <w:lang w:val="en"/>
            </w:rPr>
          </w:rPrChange>
        </w:rPr>
        <w:t xml:space="preserve">With regard to steepness and aspect, the higher the slope and the more exposed to the south, the more affected by erosion and different climatic conditions, the lower the SOC content </w:t>
      </w:r>
      <w:r w:rsidRPr="008E088B">
        <w:rPr>
          <w:rFonts w:ascii="Book Antiqua" w:hAnsi="Book Antiqua" w:cstheme="majorBidi"/>
          <w:sz w:val="20"/>
          <w:szCs w:val="20"/>
          <w:lang w:val="en"/>
          <w:rPrChange w:id="2896"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2897" w:author="Donia Jendoubi" w:date="2019-05-21T18:26:00Z">
            <w:rPr>
              <w:rFonts w:asciiTheme="majorBidi" w:hAnsiTheme="majorBidi" w:cstheme="majorBidi"/>
              <w:sz w:val="20"/>
              <w:szCs w:val="20"/>
              <w:lang w:val="en"/>
            </w:rPr>
          </w:rPrChange>
        </w:rPr>
        <w:instrText xml:space="preserve"> ADDIN EN.CITE &lt;EndNote&gt;&lt;Cite&gt;&lt;Author&gt;Riva&lt;/Author&gt;&lt;Year&gt;2017&lt;/Year&gt;&lt;RecNum&gt;219&lt;/RecNum&gt;&lt;DisplayText&gt;(Riva, Daliakopoulos, Eckert, Hodel, &amp;amp; Liniger, 2017)&lt;/DisplayText&gt;&lt;record&gt;&lt;rec-number&gt;219&lt;/rec-number&gt;&lt;foreign-keys&gt;&lt;key app="EN" db-id="sstevav21redwreppryvzv2dse02drr0wpws" timestamp="1545305508"&gt;219&lt;/key&gt;&lt;/foreign-keys&gt;&lt;ref-type name="Journal Article"&gt;17&lt;/ref-type&gt;&lt;contributors&gt;&lt;authors&gt;&lt;author&gt;Riva, Matteo Jucker&lt;/author&gt;&lt;author&gt;Daliakopoulos, Ioannis N&lt;/author&gt;&lt;author&gt;Eckert, Sandra&lt;/author&gt;&lt;author&gt;Hodel, Elias&lt;/author&gt;&lt;author&gt;Liniger, Hanspeter&lt;/author&gt;&lt;/authors&gt;&lt;/contributors&gt;&lt;titles&gt;&lt;title&gt;Assessment of land degradation in Mediterranean forests and grazing lands using a landscape unit approach and the normalized difference vegetation index&lt;/title&gt;&lt;secondary-title&gt;Applied geography&lt;/secondary-title&gt;&lt;/titles&gt;&lt;periodical&gt;&lt;full-title&gt;Applied Geography&lt;/full-title&gt;&lt;/periodical&gt;&lt;pages&gt;8-21&lt;/pages&gt;&lt;volume&gt;86&lt;/volume&gt;&lt;dates&gt;&lt;year&gt;2017&lt;/year&gt;&lt;/dates&gt;&lt;isbn&gt;0143-6228&lt;/isbn&gt;&lt;urls&gt;&lt;/urls&gt;&lt;/record&gt;&lt;/Cite&gt;&lt;/EndNote&gt;</w:instrText>
      </w:r>
      <w:r w:rsidRPr="008E088B">
        <w:rPr>
          <w:rFonts w:ascii="Book Antiqua" w:hAnsi="Book Antiqua" w:cstheme="majorBidi"/>
          <w:sz w:val="20"/>
          <w:szCs w:val="20"/>
          <w:lang w:val="en"/>
          <w:rPrChange w:id="2898"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2899" w:author="Donia Jendoubi" w:date="2019-05-21T18:26:00Z">
            <w:rPr>
              <w:rFonts w:asciiTheme="majorBidi" w:hAnsiTheme="majorBidi" w:cstheme="majorBidi"/>
              <w:sz w:val="20"/>
              <w:szCs w:val="20"/>
              <w:lang w:val="en"/>
            </w:rPr>
          </w:rPrChange>
        </w:rPr>
        <w:t>(Yimer et al., 2007 and Yimer et al., 2006)</w:t>
      </w:r>
      <w:r w:rsidRPr="008E088B">
        <w:rPr>
          <w:rFonts w:ascii="Book Antiqua" w:hAnsi="Book Antiqua" w:cstheme="majorBidi"/>
          <w:sz w:val="20"/>
          <w:szCs w:val="20"/>
          <w:lang w:val="en"/>
          <w:rPrChange w:id="2900" w:author="Donia Jendoubi" w:date="2019-05-21T18:26:00Z">
            <w:rPr>
              <w:rFonts w:asciiTheme="majorBidi" w:hAnsiTheme="majorBidi" w:cstheme="majorBidi"/>
              <w:sz w:val="20"/>
              <w:szCs w:val="20"/>
              <w:lang w:val="en"/>
            </w:rPr>
          </w:rPrChange>
        </w:rPr>
        <w:fldChar w:fldCharType="end"/>
      </w:r>
      <w:r w:rsidR="005E2111" w:rsidRPr="008E088B">
        <w:rPr>
          <w:rFonts w:ascii="Book Antiqua" w:hAnsi="Book Antiqua" w:cstheme="majorBidi"/>
          <w:sz w:val="20"/>
          <w:szCs w:val="20"/>
          <w:lang w:val="en"/>
          <w:rPrChange w:id="2901"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2902" w:author="Donia Jendoubi" w:date="2019-05-21T18:26:00Z">
            <w:rPr>
              <w:rFonts w:asciiTheme="majorBidi" w:hAnsiTheme="majorBidi" w:cstheme="majorBidi"/>
              <w:sz w:val="20"/>
              <w:szCs w:val="20"/>
              <w:lang w:val="en"/>
            </w:rPr>
          </w:rPrChange>
        </w:rPr>
        <w:t xml:space="preserve"> </w:t>
      </w:r>
      <w:r w:rsidR="005E2111" w:rsidRPr="008E088B">
        <w:rPr>
          <w:rFonts w:ascii="Book Antiqua" w:hAnsi="Book Antiqua" w:cstheme="majorBidi"/>
          <w:sz w:val="20"/>
          <w:szCs w:val="20"/>
          <w:lang w:val="en"/>
          <w:rPrChange w:id="2903" w:author="Donia Jendoubi" w:date="2019-05-21T18:26:00Z">
            <w:rPr>
              <w:rFonts w:asciiTheme="majorBidi" w:hAnsiTheme="majorBidi" w:cstheme="majorBidi"/>
              <w:sz w:val="20"/>
              <w:szCs w:val="20"/>
              <w:lang w:val="en"/>
            </w:rPr>
          </w:rPrChange>
        </w:rPr>
        <w:t xml:space="preserve">Different topographic positions </w:t>
      </w:r>
      <w:proofErr w:type="gramStart"/>
      <w:r w:rsidR="005E2111" w:rsidRPr="008E088B">
        <w:rPr>
          <w:rFonts w:ascii="Book Antiqua" w:hAnsi="Book Antiqua" w:cstheme="majorBidi"/>
          <w:sz w:val="20"/>
          <w:szCs w:val="20"/>
          <w:lang w:val="en"/>
          <w:rPrChange w:id="2904" w:author="Donia Jendoubi" w:date="2019-05-21T18:26:00Z">
            <w:rPr>
              <w:rFonts w:asciiTheme="majorBidi" w:hAnsiTheme="majorBidi" w:cstheme="majorBidi"/>
              <w:sz w:val="20"/>
              <w:szCs w:val="20"/>
              <w:lang w:val="en"/>
            </w:rPr>
          </w:rPrChange>
        </w:rPr>
        <w:t>are considered</w:t>
      </w:r>
      <w:proofErr w:type="gramEnd"/>
      <w:r w:rsidR="005E2111" w:rsidRPr="008E088B">
        <w:rPr>
          <w:rFonts w:ascii="Book Antiqua" w:hAnsi="Book Antiqua" w:cstheme="majorBidi"/>
          <w:sz w:val="20"/>
          <w:szCs w:val="20"/>
          <w:lang w:val="en"/>
          <w:rPrChange w:id="2905" w:author="Donia Jendoubi" w:date="2019-05-21T18:26:00Z">
            <w:rPr>
              <w:rFonts w:asciiTheme="majorBidi" w:hAnsiTheme="majorBidi" w:cstheme="majorBidi"/>
              <w:sz w:val="20"/>
              <w:szCs w:val="20"/>
              <w:lang w:val="en"/>
            </w:rPr>
          </w:rPrChange>
        </w:rPr>
        <w:t xml:space="preserve"> to have different microclimatic and vegetation community types and thus significant variations in SOC. Topography (slope and aspect) thus plays a crucial role in relation to temp</w:t>
      </w:r>
      <w:r w:rsidR="004E2122" w:rsidRPr="008E088B">
        <w:rPr>
          <w:rFonts w:ascii="Book Antiqua" w:hAnsi="Book Antiqua" w:cstheme="majorBidi"/>
          <w:sz w:val="20"/>
          <w:szCs w:val="20"/>
          <w:lang w:val="en"/>
          <w:rPrChange w:id="2906" w:author="Donia Jendoubi" w:date="2019-05-21T18:26:00Z">
            <w:rPr>
              <w:rFonts w:asciiTheme="majorBidi" w:hAnsiTheme="majorBidi" w:cstheme="majorBidi"/>
              <w:sz w:val="20"/>
              <w:szCs w:val="20"/>
              <w:lang w:val="en"/>
            </w:rPr>
          </w:rPrChange>
        </w:rPr>
        <w:t>erature and moisture regimes.</w:t>
      </w:r>
      <w:ins w:id="2907" w:author="Donia Jendoubi" w:date="2019-05-21T11:53:00Z">
        <w:r w:rsidR="00E82777" w:rsidRPr="008E088B">
          <w:rPr>
            <w:rFonts w:ascii="Book Antiqua" w:hAnsi="Book Antiqua" w:cstheme="majorBidi"/>
            <w:sz w:val="20"/>
            <w:szCs w:val="20"/>
            <w:lang w:val="en"/>
            <w:rPrChange w:id="2908" w:author="Donia Jendoubi" w:date="2019-05-21T18:26:00Z">
              <w:rPr>
                <w:rFonts w:asciiTheme="majorBidi" w:hAnsiTheme="majorBidi" w:cstheme="majorBidi"/>
                <w:sz w:val="20"/>
                <w:szCs w:val="20"/>
                <w:lang w:val="en"/>
              </w:rPr>
            </w:rPrChange>
          </w:rPr>
          <w:t xml:space="preserve"> </w:t>
        </w:r>
      </w:ins>
    </w:p>
    <w:p w:rsidR="00856ACB" w:rsidRPr="008E088B" w:rsidRDefault="005E2111" w:rsidP="00950ED1">
      <w:pPr>
        <w:autoSpaceDE w:val="0"/>
        <w:autoSpaceDN w:val="0"/>
        <w:adjustRightInd w:val="0"/>
        <w:spacing w:after="0"/>
        <w:jc w:val="both"/>
        <w:rPr>
          <w:ins w:id="2909" w:author="Donia Jendoubi" w:date="2019-05-21T12:29:00Z"/>
          <w:rFonts w:ascii="Book Antiqua" w:hAnsi="Book Antiqua" w:cstheme="majorBidi"/>
          <w:sz w:val="20"/>
          <w:szCs w:val="20"/>
          <w:lang w:val="en"/>
          <w:rPrChange w:id="2910" w:author="Donia Jendoubi" w:date="2019-05-21T18:26:00Z">
            <w:rPr>
              <w:ins w:id="2911" w:author="Donia Jendoubi" w:date="2019-05-21T12:29:00Z"/>
              <w:rFonts w:asciiTheme="majorBidi" w:hAnsiTheme="majorBidi" w:cstheme="majorBidi"/>
              <w:sz w:val="20"/>
              <w:szCs w:val="20"/>
              <w:lang w:val="en"/>
            </w:rPr>
          </w:rPrChange>
        </w:rPr>
      </w:pPr>
      <w:r w:rsidRPr="008E088B">
        <w:rPr>
          <w:rFonts w:ascii="Book Antiqua" w:hAnsi="Book Antiqua" w:cstheme="majorBidi"/>
          <w:sz w:val="20"/>
          <w:szCs w:val="20"/>
          <w:lang w:val="en"/>
          <w:rPrChange w:id="2912" w:author="Donia Jendoubi" w:date="2019-05-21T18:26:00Z">
            <w:rPr>
              <w:rFonts w:asciiTheme="majorBidi" w:hAnsiTheme="majorBidi" w:cstheme="majorBidi"/>
              <w:sz w:val="20"/>
              <w:szCs w:val="20"/>
              <w:lang w:val="en"/>
            </w:rPr>
          </w:rPrChange>
        </w:rPr>
        <w:t xml:space="preserve">The temperature is highly influenced by the solar radiation, which has a role on soil chemical and biological processes and vegetation distribution (Bale et al., 1998). Hence, the temperature of the soil plays a key role in </w:t>
      </w:r>
      <w:r w:rsidRPr="008E088B">
        <w:rPr>
          <w:rFonts w:ascii="Book Antiqua" w:hAnsi="Book Antiqua" w:cstheme="majorBidi"/>
          <w:sz w:val="20"/>
          <w:szCs w:val="20"/>
          <w:lang w:val="en"/>
          <w:rPrChange w:id="2913" w:author="Donia Jendoubi" w:date="2019-05-21T18:26:00Z">
            <w:rPr>
              <w:rFonts w:asciiTheme="majorBidi" w:hAnsiTheme="majorBidi" w:cstheme="majorBidi"/>
              <w:sz w:val="20"/>
              <w:szCs w:val="20"/>
              <w:lang w:val="en"/>
            </w:rPr>
          </w:rPrChange>
        </w:rPr>
        <w:lastRenderedPageBreak/>
        <w:t xml:space="preserve">monitoring the biomass decomposition rate, and thus affect the SOC distribution, either delaying or accelerating its decomposition (Scowcroft et al., 2008). </w:t>
      </w:r>
    </w:p>
    <w:p w:rsidR="001E2594" w:rsidRPr="008E088B" w:rsidDel="000D22D9" w:rsidRDefault="001E2594">
      <w:pPr>
        <w:autoSpaceDE w:val="0"/>
        <w:autoSpaceDN w:val="0"/>
        <w:adjustRightInd w:val="0"/>
        <w:spacing w:after="0"/>
        <w:jc w:val="both"/>
        <w:rPr>
          <w:del w:id="2914" w:author="Donia Jendoubi" w:date="2019-05-21T13:53:00Z"/>
          <w:rFonts w:ascii="Book Antiqua" w:hAnsi="Book Antiqua" w:cstheme="majorBidi"/>
          <w:sz w:val="20"/>
          <w:szCs w:val="20"/>
          <w:lang w:val="en"/>
          <w:rPrChange w:id="2915" w:author="Donia Jendoubi" w:date="2019-05-21T18:26:00Z">
            <w:rPr>
              <w:del w:id="2916" w:author="Donia Jendoubi" w:date="2019-05-21T13:53:00Z"/>
              <w:rFonts w:asciiTheme="majorBidi" w:hAnsiTheme="majorBidi" w:cstheme="majorBidi"/>
              <w:sz w:val="20"/>
              <w:szCs w:val="20"/>
              <w:lang w:val="en"/>
            </w:rPr>
          </w:rPrChange>
        </w:rPr>
        <w:pPrChange w:id="2917" w:author="Donia Jendoubi" w:date="2019-05-21T18:26:00Z">
          <w:pPr>
            <w:autoSpaceDE w:val="0"/>
            <w:autoSpaceDN w:val="0"/>
            <w:adjustRightInd w:val="0"/>
            <w:spacing w:after="0"/>
          </w:pPr>
        </w:pPrChange>
      </w:pPr>
    </w:p>
    <w:p w:rsidR="001E2594" w:rsidRPr="008E088B" w:rsidRDefault="00401E25" w:rsidP="00950ED1">
      <w:pPr>
        <w:autoSpaceDE w:val="0"/>
        <w:autoSpaceDN w:val="0"/>
        <w:adjustRightInd w:val="0"/>
        <w:spacing w:after="0" w:line="240" w:lineRule="auto"/>
        <w:jc w:val="both"/>
        <w:rPr>
          <w:ins w:id="2918" w:author="Donia Jendoubi" w:date="2019-05-21T12:27:00Z"/>
          <w:rFonts w:ascii="Book Antiqua" w:hAnsi="Book Antiqua" w:cstheme="majorBidi"/>
          <w:sz w:val="20"/>
          <w:szCs w:val="20"/>
          <w:lang w:val="en"/>
          <w:rPrChange w:id="2919" w:author="Donia Jendoubi" w:date="2019-05-21T18:26:00Z">
            <w:rPr>
              <w:ins w:id="2920" w:author="Donia Jendoubi" w:date="2019-05-21T12:27:00Z"/>
              <w:rFonts w:asciiTheme="majorBidi" w:hAnsiTheme="majorBidi" w:cstheme="majorBidi"/>
              <w:sz w:val="20"/>
              <w:szCs w:val="20"/>
              <w:lang w:val="en"/>
            </w:rPr>
          </w:rPrChange>
        </w:rPr>
      </w:pPr>
      <w:r w:rsidRPr="008E088B">
        <w:rPr>
          <w:rFonts w:ascii="Book Antiqua" w:hAnsi="Book Antiqua" w:cstheme="majorBidi"/>
          <w:sz w:val="20"/>
          <w:szCs w:val="20"/>
          <w:lang w:val="en"/>
          <w:rPrChange w:id="2921" w:author="Donia Jendoubi" w:date="2019-05-21T18:26:00Z">
            <w:rPr>
              <w:rFonts w:asciiTheme="majorBidi" w:hAnsiTheme="majorBidi" w:cstheme="majorBidi"/>
              <w:sz w:val="20"/>
              <w:szCs w:val="20"/>
              <w:lang w:val="en"/>
            </w:rPr>
          </w:rPrChange>
        </w:rPr>
        <w:t xml:space="preserve">From the results assessing the impact of slope combined with land use, we can </w:t>
      </w:r>
      <w:r w:rsidR="00E01301" w:rsidRPr="008E088B">
        <w:rPr>
          <w:rFonts w:ascii="Book Antiqua" w:hAnsi="Book Antiqua" w:cstheme="majorBidi"/>
          <w:sz w:val="20"/>
          <w:szCs w:val="20"/>
          <w:lang w:val="en"/>
          <w:rPrChange w:id="2922" w:author="Donia Jendoubi" w:date="2019-05-21T18:26:00Z">
            <w:rPr>
              <w:rFonts w:asciiTheme="majorBidi" w:hAnsiTheme="majorBidi" w:cstheme="majorBidi"/>
              <w:sz w:val="20"/>
              <w:szCs w:val="20"/>
              <w:lang w:val="en"/>
            </w:rPr>
          </w:rPrChange>
        </w:rPr>
        <w:t xml:space="preserve">see </w:t>
      </w:r>
      <w:r w:rsidRPr="008E088B">
        <w:rPr>
          <w:rFonts w:ascii="Book Antiqua" w:hAnsi="Book Antiqua" w:cstheme="majorBidi"/>
          <w:sz w:val="20"/>
          <w:szCs w:val="20"/>
          <w:lang w:val="en"/>
          <w:rPrChange w:id="2923" w:author="Donia Jendoubi" w:date="2019-05-21T18:26:00Z">
            <w:rPr>
              <w:rFonts w:asciiTheme="majorBidi" w:hAnsiTheme="majorBidi" w:cstheme="majorBidi"/>
              <w:sz w:val="20"/>
              <w:szCs w:val="20"/>
              <w:lang w:val="en"/>
            </w:rPr>
          </w:rPrChange>
        </w:rPr>
        <w:t xml:space="preserve">that the highest SOC contents </w:t>
      </w:r>
      <w:proofErr w:type="gramStart"/>
      <w:r w:rsidRPr="008E088B">
        <w:rPr>
          <w:rFonts w:ascii="Book Antiqua" w:hAnsi="Book Antiqua" w:cstheme="majorBidi"/>
          <w:sz w:val="20"/>
          <w:szCs w:val="20"/>
          <w:lang w:val="en"/>
          <w:rPrChange w:id="2924" w:author="Donia Jendoubi" w:date="2019-05-21T18:26:00Z">
            <w:rPr>
              <w:rFonts w:asciiTheme="majorBidi" w:hAnsiTheme="majorBidi" w:cstheme="majorBidi"/>
              <w:sz w:val="20"/>
              <w:szCs w:val="20"/>
              <w:lang w:val="en"/>
            </w:rPr>
          </w:rPrChange>
        </w:rPr>
        <w:t>were observed</w:t>
      </w:r>
      <w:proofErr w:type="gramEnd"/>
      <w:r w:rsidRPr="008E088B">
        <w:rPr>
          <w:rFonts w:ascii="Book Antiqua" w:hAnsi="Book Antiqua" w:cstheme="majorBidi"/>
          <w:sz w:val="20"/>
          <w:szCs w:val="20"/>
          <w:lang w:val="en"/>
          <w:rPrChange w:id="2925" w:author="Donia Jendoubi" w:date="2019-05-21T18:26:00Z">
            <w:rPr>
              <w:rFonts w:asciiTheme="majorBidi" w:hAnsiTheme="majorBidi" w:cstheme="majorBidi"/>
              <w:sz w:val="20"/>
              <w:szCs w:val="20"/>
              <w:lang w:val="en"/>
            </w:rPr>
          </w:rPrChange>
        </w:rPr>
        <w:t xml:space="preserve"> in the flat area under all the land use systems and then tend to decrease on the steep positions. </w:t>
      </w:r>
      <w:ins w:id="2926" w:author="Donia Jendoubi" w:date="2019-05-21T12:27:00Z">
        <w:r w:rsidR="001E2594" w:rsidRPr="008E088B">
          <w:rPr>
            <w:rFonts w:ascii="Book Antiqua" w:hAnsi="Book Antiqua" w:cstheme="majorBidi"/>
            <w:sz w:val="20"/>
            <w:szCs w:val="20"/>
            <w:lang w:val="en"/>
            <w:rPrChange w:id="2927" w:author="Donia Jendoubi" w:date="2019-05-21T18:26:00Z">
              <w:rPr>
                <w:rFonts w:asciiTheme="majorBidi" w:hAnsiTheme="majorBidi" w:cstheme="majorBidi"/>
                <w:sz w:val="20"/>
                <w:szCs w:val="20"/>
                <w:lang w:val="en"/>
              </w:rPr>
            </w:rPrChange>
          </w:rPr>
          <w:t>In general, under all the land use systems, we can observe the same tendency of SOC variation, going from higher SOC content in flatter positions to the lowest in steep positions.</w:t>
        </w:r>
      </w:ins>
    </w:p>
    <w:p w:rsidR="00401E25" w:rsidRPr="008E088B" w:rsidRDefault="00401E25">
      <w:pPr>
        <w:autoSpaceDE w:val="0"/>
        <w:autoSpaceDN w:val="0"/>
        <w:adjustRightInd w:val="0"/>
        <w:spacing w:after="0" w:line="240" w:lineRule="auto"/>
        <w:jc w:val="both"/>
        <w:rPr>
          <w:rFonts w:ascii="Book Antiqua" w:hAnsi="Book Antiqua" w:cstheme="majorBidi"/>
          <w:sz w:val="20"/>
          <w:szCs w:val="20"/>
          <w:lang w:val="en"/>
          <w:rPrChange w:id="2928"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2929" w:author="Donia Jendoubi" w:date="2019-05-21T18:26:00Z">
            <w:rPr>
              <w:rFonts w:asciiTheme="majorBidi" w:hAnsiTheme="majorBidi" w:cstheme="majorBidi"/>
              <w:sz w:val="20"/>
              <w:szCs w:val="20"/>
              <w:lang w:val="en"/>
            </w:rPr>
          </w:rPrChange>
        </w:rPr>
        <w:t xml:space="preserve">This can be </w:t>
      </w:r>
      <w:r w:rsidR="00824090" w:rsidRPr="008E088B">
        <w:rPr>
          <w:rFonts w:ascii="Book Antiqua" w:hAnsi="Book Antiqua" w:cstheme="majorBidi"/>
          <w:sz w:val="20"/>
          <w:szCs w:val="20"/>
          <w:lang w:val="en"/>
          <w:rPrChange w:id="2930" w:author="Donia Jendoubi" w:date="2019-05-21T18:26:00Z">
            <w:rPr>
              <w:rFonts w:asciiTheme="majorBidi" w:hAnsiTheme="majorBidi" w:cstheme="majorBidi"/>
              <w:sz w:val="20"/>
              <w:szCs w:val="20"/>
              <w:lang w:val="en"/>
            </w:rPr>
          </w:rPrChange>
        </w:rPr>
        <w:t>explicated</w:t>
      </w:r>
      <w:r w:rsidRPr="008E088B">
        <w:rPr>
          <w:rFonts w:ascii="Book Antiqua" w:hAnsi="Book Antiqua" w:cstheme="majorBidi"/>
          <w:sz w:val="20"/>
          <w:szCs w:val="20"/>
          <w:lang w:val="en"/>
          <w:rPrChange w:id="2931" w:author="Donia Jendoubi" w:date="2019-05-21T18:26:00Z">
            <w:rPr>
              <w:rFonts w:asciiTheme="majorBidi" w:hAnsiTheme="majorBidi" w:cstheme="majorBidi"/>
              <w:sz w:val="20"/>
              <w:szCs w:val="20"/>
              <w:lang w:val="en"/>
            </w:rPr>
          </w:rPrChange>
        </w:rPr>
        <w:t xml:space="preserve"> by the fact that soils on the flat slope tend to be thicker </w:t>
      </w:r>
      <w:proofErr w:type="gramStart"/>
      <w:r w:rsidRPr="008E088B">
        <w:rPr>
          <w:rFonts w:ascii="Book Antiqua" w:hAnsi="Book Antiqua" w:cstheme="majorBidi"/>
          <w:sz w:val="20"/>
          <w:szCs w:val="20"/>
          <w:lang w:val="en"/>
          <w:rPrChange w:id="2932" w:author="Donia Jendoubi" w:date="2019-05-21T18:26:00Z">
            <w:rPr>
              <w:rFonts w:asciiTheme="majorBidi" w:hAnsiTheme="majorBidi" w:cstheme="majorBidi"/>
              <w:sz w:val="20"/>
              <w:szCs w:val="20"/>
              <w:lang w:val="en"/>
            </w:rPr>
          </w:rPrChange>
        </w:rPr>
        <w:t>as a result</w:t>
      </w:r>
      <w:proofErr w:type="gramEnd"/>
      <w:r w:rsidRPr="008E088B">
        <w:rPr>
          <w:rFonts w:ascii="Book Antiqua" w:hAnsi="Book Antiqua" w:cstheme="majorBidi"/>
          <w:sz w:val="20"/>
          <w:szCs w:val="20"/>
          <w:lang w:val="en"/>
          <w:rPrChange w:id="2933" w:author="Donia Jendoubi" w:date="2019-05-21T18:26:00Z">
            <w:rPr>
              <w:rFonts w:asciiTheme="majorBidi" w:hAnsiTheme="majorBidi" w:cstheme="majorBidi"/>
              <w:sz w:val="20"/>
              <w:szCs w:val="20"/>
              <w:lang w:val="en"/>
            </w:rPr>
          </w:rPrChange>
        </w:rPr>
        <w:t xml:space="preserve"> of deposition. Erosion causes stripping of the soil in the hillslope areas. As shown by (</w:t>
      </w:r>
      <w:proofErr w:type="spellStart"/>
      <w:r w:rsidRPr="008E088B">
        <w:rPr>
          <w:rFonts w:ascii="Book Antiqua" w:hAnsi="Book Antiqua" w:cstheme="majorBidi"/>
          <w:sz w:val="20"/>
          <w:szCs w:val="20"/>
          <w:lang w:val="en"/>
          <w:rPrChange w:id="2934" w:author="Donia Jendoubi" w:date="2019-05-21T18:26:00Z">
            <w:rPr>
              <w:rFonts w:asciiTheme="majorBidi" w:hAnsiTheme="majorBidi" w:cstheme="majorBidi"/>
              <w:sz w:val="20"/>
              <w:szCs w:val="20"/>
              <w:lang w:val="en"/>
            </w:rPr>
          </w:rPrChange>
        </w:rPr>
        <w:t>Yoo</w:t>
      </w:r>
      <w:proofErr w:type="spellEnd"/>
      <w:r w:rsidRPr="008E088B">
        <w:rPr>
          <w:rFonts w:ascii="Book Antiqua" w:hAnsi="Book Antiqua" w:cstheme="majorBidi"/>
          <w:sz w:val="20"/>
          <w:szCs w:val="20"/>
          <w:lang w:val="en"/>
          <w:rPrChange w:id="2935" w:author="Donia Jendoubi" w:date="2019-05-21T18:26:00Z">
            <w:rPr>
              <w:rFonts w:asciiTheme="majorBidi" w:hAnsiTheme="majorBidi" w:cstheme="majorBidi"/>
              <w:sz w:val="20"/>
              <w:szCs w:val="20"/>
              <w:lang w:val="en"/>
            </w:rPr>
          </w:rPrChange>
        </w:rPr>
        <w:t xml:space="preserve"> et al., 2006), the </w:t>
      </w:r>
      <w:r w:rsidR="00824090" w:rsidRPr="008E088B">
        <w:rPr>
          <w:rFonts w:ascii="Book Antiqua" w:hAnsi="Book Antiqua" w:cstheme="majorBidi"/>
          <w:sz w:val="20"/>
          <w:szCs w:val="20"/>
          <w:lang w:val="en"/>
          <w:rPrChange w:id="2936" w:author="Donia Jendoubi" w:date="2019-05-21T18:26:00Z">
            <w:rPr>
              <w:rFonts w:asciiTheme="majorBidi" w:hAnsiTheme="majorBidi" w:cstheme="majorBidi"/>
              <w:sz w:val="20"/>
              <w:szCs w:val="20"/>
              <w:lang w:val="en"/>
            </w:rPr>
          </w:rPrChange>
        </w:rPr>
        <w:t>prevalent</w:t>
      </w:r>
      <w:r w:rsidRPr="008E088B">
        <w:rPr>
          <w:rFonts w:ascii="Book Antiqua" w:hAnsi="Book Antiqua" w:cstheme="majorBidi"/>
          <w:sz w:val="20"/>
          <w:szCs w:val="20"/>
          <w:lang w:val="en"/>
          <w:rPrChange w:id="2937" w:author="Donia Jendoubi" w:date="2019-05-21T18:26:00Z">
            <w:rPr>
              <w:rFonts w:asciiTheme="majorBidi" w:hAnsiTheme="majorBidi" w:cstheme="majorBidi"/>
              <w:sz w:val="20"/>
              <w:szCs w:val="20"/>
              <w:lang w:val="en"/>
            </w:rPr>
          </w:rPrChange>
        </w:rPr>
        <w:t xml:space="preserve"> portion of SOC is </w:t>
      </w:r>
      <w:r w:rsidR="00824090" w:rsidRPr="008E088B">
        <w:rPr>
          <w:rFonts w:ascii="Book Antiqua" w:hAnsi="Book Antiqua" w:cstheme="majorBidi"/>
          <w:sz w:val="20"/>
          <w:szCs w:val="20"/>
          <w:lang w:val="en"/>
          <w:rPrChange w:id="2938" w:author="Donia Jendoubi" w:date="2019-05-21T18:26:00Z">
            <w:rPr>
              <w:rFonts w:asciiTheme="majorBidi" w:hAnsiTheme="majorBidi" w:cstheme="majorBidi"/>
              <w:sz w:val="20"/>
              <w:szCs w:val="20"/>
              <w:lang w:val="en"/>
            </w:rPr>
          </w:rPrChange>
        </w:rPr>
        <w:t>deposited</w:t>
      </w:r>
      <w:r w:rsidRPr="008E088B">
        <w:rPr>
          <w:rFonts w:ascii="Book Antiqua" w:hAnsi="Book Antiqua" w:cstheme="majorBidi"/>
          <w:sz w:val="20"/>
          <w:szCs w:val="20"/>
          <w:lang w:val="en"/>
          <w:rPrChange w:id="2939" w:author="Donia Jendoubi" w:date="2019-05-21T18:26:00Z">
            <w:rPr>
              <w:rFonts w:asciiTheme="majorBidi" w:hAnsiTheme="majorBidi" w:cstheme="majorBidi"/>
              <w:sz w:val="20"/>
              <w:szCs w:val="20"/>
              <w:lang w:val="en"/>
            </w:rPr>
          </w:rPrChange>
        </w:rPr>
        <w:t xml:space="preserve"> in depositional areas with hillslopes being more susceptible to </w:t>
      </w:r>
      <w:r w:rsidR="00824090" w:rsidRPr="008E088B">
        <w:rPr>
          <w:rFonts w:ascii="Book Antiqua" w:hAnsi="Book Antiqua" w:cstheme="majorBidi"/>
          <w:sz w:val="20"/>
          <w:szCs w:val="20"/>
          <w:lang w:val="en"/>
          <w:rPrChange w:id="2940" w:author="Donia Jendoubi" w:date="2019-05-21T18:26:00Z">
            <w:rPr>
              <w:rFonts w:asciiTheme="majorBidi" w:hAnsiTheme="majorBidi" w:cstheme="majorBidi"/>
              <w:sz w:val="20"/>
              <w:szCs w:val="20"/>
              <w:lang w:val="en"/>
            </w:rPr>
          </w:rPrChange>
        </w:rPr>
        <w:t>sporadic</w:t>
      </w:r>
      <w:r w:rsidRPr="008E088B">
        <w:rPr>
          <w:rFonts w:ascii="Book Antiqua" w:hAnsi="Book Antiqua" w:cstheme="majorBidi"/>
          <w:sz w:val="20"/>
          <w:szCs w:val="20"/>
          <w:lang w:val="en"/>
          <w:rPrChange w:id="2941" w:author="Donia Jendoubi" w:date="2019-05-21T18:26:00Z">
            <w:rPr>
              <w:rFonts w:asciiTheme="majorBidi" w:hAnsiTheme="majorBidi" w:cstheme="majorBidi"/>
              <w:sz w:val="20"/>
              <w:szCs w:val="20"/>
              <w:lang w:val="en"/>
            </w:rPr>
          </w:rPrChange>
        </w:rPr>
        <w:t xml:space="preserve"> mass wasting events, continuous soil erosion and production, and consequently, less SOC storage. Together with this, the </w:t>
      </w:r>
      <w:r w:rsidR="00824090" w:rsidRPr="008E088B">
        <w:rPr>
          <w:rFonts w:ascii="Book Antiqua" w:hAnsi="Book Antiqua" w:cstheme="majorBidi"/>
          <w:sz w:val="20"/>
          <w:szCs w:val="20"/>
          <w:lang w:val="en"/>
          <w:rPrChange w:id="2942" w:author="Donia Jendoubi" w:date="2019-05-21T18:26:00Z">
            <w:rPr>
              <w:rFonts w:asciiTheme="majorBidi" w:hAnsiTheme="majorBidi" w:cstheme="majorBidi"/>
              <w:sz w:val="20"/>
              <w:szCs w:val="20"/>
              <w:lang w:val="en"/>
            </w:rPr>
          </w:rPrChange>
        </w:rPr>
        <w:t>highest</w:t>
      </w:r>
      <w:r w:rsidRPr="008E088B">
        <w:rPr>
          <w:rFonts w:ascii="Book Antiqua" w:hAnsi="Book Antiqua" w:cstheme="majorBidi"/>
          <w:sz w:val="20"/>
          <w:szCs w:val="20"/>
          <w:lang w:val="en"/>
          <w:rPrChange w:id="2943" w:author="Donia Jendoubi" w:date="2019-05-21T18:26:00Z">
            <w:rPr>
              <w:rFonts w:asciiTheme="majorBidi" w:hAnsiTheme="majorBidi" w:cstheme="majorBidi"/>
              <w:sz w:val="20"/>
              <w:szCs w:val="20"/>
              <w:lang w:val="en"/>
            </w:rPr>
          </w:rPrChange>
        </w:rPr>
        <w:t xml:space="preserve"> erodibility was </w:t>
      </w:r>
      <w:r w:rsidR="00824090" w:rsidRPr="008E088B">
        <w:rPr>
          <w:rFonts w:ascii="Book Antiqua" w:hAnsi="Book Antiqua" w:cstheme="majorBidi"/>
          <w:sz w:val="20"/>
          <w:szCs w:val="20"/>
          <w:lang w:val="en"/>
          <w:rPrChange w:id="2944" w:author="Donia Jendoubi" w:date="2019-05-21T18:26:00Z">
            <w:rPr>
              <w:rFonts w:asciiTheme="majorBidi" w:hAnsiTheme="majorBidi" w:cstheme="majorBidi"/>
              <w:sz w:val="20"/>
              <w:szCs w:val="20"/>
              <w:lang w:val="en"/>
            </w:rPr>
          </w:rPrChange>
        </w:rPr>
        <w:t>related</w:t>
      </w:r>
      <w:r w:rsidRPr="008E088B">
        <w:rPr>
          <w:rFonts w:ascii="Book Antiqua" w:hAnsi="Book Antiqua" w:cstheme="majorBidi"/>
          <w:sz w:val="20"/>
          <w:szCs w:val="20"/>
          <w:lang w:val="en"/>
          <w:rPrChange w:id="2945" w:author="Donia Jendoubi" w:date="2019-05-21T18:26:00Z">
            <w:rPr>
              <w:rFonts w:asciiTheme="majorBidi" w:hAnsiTheme="majorBidi" w:cstheme="majorBidi"/>
              <w:sz w:val="20"/>
              <w:szCs w:val="20"/>
              <w:lang w:val="en"/>
            </w:rPr>
          </w:rPrChange>
        </w:rPr>
        <w:t xml:space="preserve"> </w:t>
      </w:r>
      <w:r w:rsidR="00824090" w:rsidRPr="008E088B">
        <w:rPr>
          <w:rFonts w:ascii="Book Antiqua" w:hAnsi="Book Antiqua" w:cstheme="majorBidi"/>
          <w:sz w:val="20"/>
          <w:szCs w:val="20"/>
          <w:lang w:val="en"/>
          <w:rPrChange w:id="2946" w:author="Donia Jendoubi" w:date="2019-05-21T18:26:00Z">
            <w:rPr>
              <w:rFonts w:asciiTheme="majorBidi" w:hAnsiTheme="majorBidi" w:cstheme="majorBidi"/>
              <w:sz w:val="20"/>
              <w:szCs w:val="20"/>
              <w:lang w:val="en"/>
            </w:rPr>
          </w:rPrChange>
        </w:rPr>
        <w:t>to</w:t>
      </w:r>
      <w:r w:rsidRPr="008E088B">
        <w:rPr>
          <w:rFonts w:ascii="Book Antiqua" w:hAnsi="Book Antiqua" w:cstheme="majorBidi"/>
          <w:sz w:val="20"/>
          <w:szCs w:val="20"/>
          <w:lang w:val="en"/>
          <w:rPrChange w:id="2947" w:author="Donia Jendoubi" w:date="2019-05-21T18:26:00Z">
            <w:rPr>
              <w:rFonts w:asciiTheme="majorBidi" w:hAnsiTheme="majorBidi" w:cstheme="majorBidi"/>
              <w:sz w:val="20"/>
              <w:szCs w:val="20"/>
              <w:lang w:val="en"/>
            </w:rPr>
          </w:rPrChange>
        </w:rPr>
        <w:t xml:space="preserve"> the hilly </w:t>
      </w:r>
      <w:r w:rsidR="00824090" w:rsidRPr="008E088B">
        <w:rPr>
          <w:rFonts w:ascii="Book Antiqua" w:hAnsi="Book Antiqua" w:cstheme="majorBidi"/>
          <w:sz w:val="20"/>
          <w:szCs w:val="20"/>
          <w:lang w:val="en"/>
          <w:rPrChange w:id="2948" w:author="Donia Jendoubi" w:date="2019-05-21T18:26:00Z">
            <w:rPr>
              <w:rFonts w:asciiTheme="majorBidi" w:hAnsiTheme="majorBidi" w:cstheme="majorBidi"/>
              <w:sz w:val="20"/>
              <w:szCs w:val="20"/>
              <w:lang w:val="en"/>
            </w:rPr>
          </w:rPrChange>
        </w:rPr>
        <w:t>areas</w:t>
      </w:r>
      <w:r w:rsidRPr="008E088B">
        <w:rPr>
          <w:rFonts w:ascii="Book Antiqua" w:hAnsi="Book Antiqua" w:cstheme="majorBidi"/>
          <w:sz w:val="20"/>
          <w:szCs w:val="20"/>
          <w:lang w:val="en"/>
          <w:rPrChange w:id="2949" w:author="Donia Jendoubi" w:date="2019-05-21T18:26:00Z">
            <w:rPr>
              <w:rFonts w:asciiTheme="majorBidi" w:hAnsiTheme="majorBidi" w:cstheme="majorBidi"/>
              <w:sz w:val="20"/>
              <w:szCs w:val="20"/>
              <w:lang w:val="en"/>
            </w:rPr>
          </w:rPrChange>
        </w:rPr>
        <w:t xml:space="preserve"> where soils </w:t>
      </w:r>
      <w:r w:rsidR="00BB6CA7" w:rsidRPr="008E088B">
        <w:rPr>
          <w:rFonts w:ascii="Book Antiqua" w:hAnsi="Book Antiqua" w:cstheme="majorBidi"/>
          <w:sz w:val="20"/>
          <w:szCs w:val="20"/>
          <w:lang w:val="en"/>
          <w:rPrChange w:id="2950" w:author="Donia Jendoubi" w:date="2019-05-21T18:26:00Z">
            <w:rPr>
              <w:rFonts w:asciiTheme="majorBidi" w:hAnsiTheme="majorBidi" w:cstheme="majorBidi"/>
              <w:sz w:val="20"/>
              <w:szCs w:val="20"/>
              <w:lang w:val="en"/>
            </w:rPr>
          </w:rPrChange>
        </w:rPr>
        <w:t>have a tendency to</w:t>
      </w:r>
      <w:r w:rsidRPr="008E088B">
        <w:rPr>
          <w:rFonts w:ascii="Book Antiqua" w:hAnsi="Book Antiqua" w:cstheme="majorBidi"/>
          <w:sz w:val="20"/>
          <w:szCs w:val="20"/>
          <w:lang w:val="en"/>
          <w:rPrChange w:id="2951" w:author="Donia Jendoubi" w:date="2019-05-21T18:26:00Z">
            <w:rPr>
              <w:rFonts w:asciiTheme="majorBidi" w:hAnsiTheme="majorBidi" w:cstheme="majorBidi"/>
              <w:sz w:val="20"/>
              <w:szCs w:val="20"/>
              <w:lang w:val="en"/>
            </w:rPr>
          </w:rPrChange>
        </w:rPr>
        <w:t xml:space="preserve"> be shallow, coarse in texture and low in OM, while lower erodibility was observed at the flat </w:t>
      </w:r>
      <w:r w:rsidR="00BB6CA7" w:rsidRPr="008E088B">
        <w:rPr>
          <w:rFonts w:ascii="Book Antiqua" w:hAnsi="Book Antiqua" w:cstheme="majorBidi"/>
          <w:sz w:val="20"/>
          <w:szCs w:val="20"/>
          <w:lang w:val="en"/>
          <w:rPrChange w:id="2952" w:author="Donia Jendoubi" w:date="2019-05-21T18:26:00Z">
            <w:rPr>
              <w:rFonts w:asciiTheme="majorBidi" w:hAnsiTheme="majorBidi" w:cstheme="majorBidi"/>
              <w:sz w:val="20"/>
              <w:szCs w:val="20"/>
              <w:lang w:val="en"/>
            </w:rPr>
          </w:rPrChange>
        </w:rPr>
        <w:t>areas</w:t>
      </w:r>
      <w:r w:rsidRPr="008E088B">
        <w:rPr>
          <w:rFonts w:ascii="Book Antiqua" w:hAnsi="Book Antiqua" w:cstheme="majorBidi"/>
          <w:sz w:val="20"/>
          <w:szCs w:val="20"/>
          <w:lang w:val="en"/>
          <w:rPrChange w:id="2953" w:author="Donia Jendoubi" w:date="2019-05-21T18:26:00Z">
            <w:rPr>
              <w:rFonts w:asciiTheme="majorBidi" w:hAnsiTheme="majorBidi" w:cstheme="majorBidi"/>
              <w:sz w:val="20"/>
              <w:szCs w:val="20"/>
              <w:lang w:val="en"/>
            </w:rPr>
          </w:rPrChange>
        </w:rPr>
        <w:t xml:space="preserve"> with organic-rich, </w:t>
      </w:r>
      <w:r w:rsidR="00BB6CA7" w:rsidRPr="008E088B">
        <w:rPr>
          <w:rFonts w:ascii="Book Antiqua" w:hAnsi="Book Antiqua" w:cstheme="majorBidi"/>
          <w:sz w:val="20"/>
          <w:szCs w:val="20"/>
          <w:lang w:val="en"/>
          <w:rPrChange w:id="2954" w:author="Donia Jendoubi" w:date="2019-05-21T18:26:00Z">
            <w:rPr>
              <w:rFonts w:asciiTheme="majorBidi" w:hAnsiTheme="majorBidi" w:cstheme="majorBidi"/>
              <w:sz w:val="20"/>
              <w:szCs w:val="20"/>
              <w:lang w:val="en"/>
            </w:rPr>
          </w:rPrChange>
        </w:rPr>
        <w:t xml:space="preserve">deep, </w:t>
      </w:r>
      <w:r w:rsidRPr="008E088B">
        <w:rPr>
          <w:rFonts w:ascii="Book Antiqua" w:hAnsi="Book Antiqua" w:cstheme="majorBidi"/>
          <w:sz w:val="20"/>
          <w:szCs w:val="20"/>
          <w:lang w:val="en"/>
          <w:rPrChange w:id="2955" w:author="Donia Jendoubi" w:date="2019-05-21T18:26:00Z">
            <w:rPr>
              <w:rFonts w:asciiTheme="majorBidi" w:hAnsiTheme="majorBidi" w:cstheme="majorBidi"/>
              <w:sz w:val="20"/>
              <w:szCs w:val="20"/>
              <w:lang w:val="en"/>
            </w:rPr>
          </w:rPrChange>
        </w:rPr>
        <w:t xml:space="preserve">and leached soils (Lawrence, 1992). </w:t>
      </w:r>
    </w:p>
    <w:p w:rsidR="00401E25" w:rsidRPr="008E088B" w:rsidRDefault="00401E25">
      <w:pPr>
        <w:autoSpaceDE w:val="0"/>
        <w:autoSpaceDN w:val="0"/>
        <w:adjustRightInd w:val="0"/>
        <w:spacing w:after="0" w:line="240" w:lineRule="auto"/>
        <w:jc w:val="both"/>
        <w:rPr>
          <w:ins w:id="2956" w:author="Donia Jendoubi" w:date="2019-05-21T12:16:00Z"/>
          <w:rFonts w:ascii="Book Antiqua" w:hAnsi="Book Antiqua" w:cstheme="majorBidi"/>
          <w:sz w:val="20"/>
          <w:szCs w:val="20"/>
          <w:lang w:val="en"/>
          <w:rPrChange w:id="2957" w:author="Donia Jendoubi" w:date="2019-05-21T18:26:00Z">
            <w:rPr>
              <w:ins w:id="2958" w:author="Donia Jendoubi" w:date="2019-05-21T12:16:00Z"/>
              <w:rFonts w:asciiTheme="majorBidi" w:hAnsiTheme="majorBidi" w:cstheme="majorBidi"/>
              <w:sz w:val="20"/>
              <w:szCs w:val="20"/>
              <w:lang w:val="en"/>
            </w:rPr>
          </w:rPrChange>
        </w:rPr>
      </w:pPr>
      <w:r w:rsidRPr="008E088B">
        <w:rPr>
          <w:rFonts w:ascii="Book Antiqua" w:hAnsi="Book Antiqua" w:cstheme="majorBidi"/>
          <w:sz w:val="20"/>
          <w:szCs w:val="20"/>
          <w:lang w:val="en"/>
          <w:rPrChange w:id="2959" w:author="Donia Jendoubi" w:date="2019-05-21T18:26:00Z">
            <w:rPr>
              <w:rFonts w:asciiTheme="majorBidi" w:hAnsiTheme="majorBidi" w:cstheme="majorBidi"/>
              <w:sz w:val="20"/>
              <w:szCs w:val="20"/>
              <w:lang w:val="en"/>
            </w:rPr>
          </w:rPrChange>
        </w:rPr>
        <w:t xml:space="preserve">From the clear difference between the variation of SOC under forest and field </w:t>
      </w:r>
      <w:proofErr w:type="gramStart"/>
      <w:r w:rsidRPr="008E088B">
        <w:rPr>
          <w:rFonts w:ascii="Book Antiqua" w:hAnsi="Book Antiqua" w:cstheme="majorBidi"/>
          <w:sz w:val="20"/>
          <w:szCs w:val="20"/>
          <w:lang w:val="en"/>
          <w:rPrChange w:id="2960" w:author="Donia Jendoubi" w:date="2019-05-21T18:26:00Z">
            <w:rPr>
              <w:rFonts w:asciiTheme="majorBidi" w:hAnsiTheme="majorBidi" w:cstheme="majorBidi"/>
              <w:sz w:val="20"/>
              <w:szCs w:val="20"/>
              <w:lang w:val="en"/>
            </w:rPr>
          </w:rPrChange>
        </w:rPr>
        <w:t>crop land</w:t>
      </w:r>
      <w:proofErr w:type="gramEnd"/>
      <w:r w:rsidRPr="008E088B">
        <w:rPr>
          <w:rFonts w:ascii="Book Antiqua" w:hAnsi="Book Antiqua" w:cstheme="majorBidi"/>
          <w:sz w:val="20"/>
          <w:szCs w:val="20"/>
          <w:lang w:val="en"/>
          <w:rPrChange w:id="2961" w:author="Donia Jendoubi" w:date="2019-05-21T18:26:00Z">
            <w:rPr>
              <w:rFonts w:asciiTheme="majorBidi" w:hAnsiTheme="majorBidi" w:cstheme="majorBidi"/>
              <w:sz w:val="20"/>
              <w:szCs w:val="20"/>
              <w:lang w:val="en"/>
            </w:rPr>
          </w:rPrChange>
        </w:rPr>
        <w:t xml:space="preserve"> use systems, we interpret that the land use factor dominates the SOC distribution compared to the slope factor.</w:t>
      </w:r>
    </w:p>
    <w:p w:rsidR="00EC4A68" w:rsidRPr="008E088B" w:rsidDel="005D0C15" w:rsidRDefault="00EC4A68">
      <w:pPr>
        <w:autoSpaceDE w:val="0"/>
        <w:autoSpaceDN w:val="0"/>
        <w:adjustRightInd w:val="0"/>
        <w:spacing w:after="0" w:line="240" w:lineRule="auto"/>
        <w:jc w:val="both"/>
        <w:rPr>
          <w:del w:id="2962" w:author="Donia Jendoubi" w:date="2019-05-21T12:08:00Z"/>
          <w:rFonts w:ascii="Book Antiqua" w:hAnsi="Book Antiqua" w:cstheme="majorBidi"/>
          <w:color w:val="FF0000"/>
          <w:sz w:val="20"/>
          <w:szCs w:val="20"/>
          <w:lang w:val="en"/>
          <w:rPrChange w:id="2963" w:author="Donia Jendoubi" w:date="2019-05-21T18:26:00Z">
            <w:rPr>
              <w:del w:id="2964" w:author="Donia Jendoubi" w:date="2019-05-21T12:08:00Z"/>
              <w:rFonts w:asciiTheme="majorBidi" w:hAnsiTheme="majorBidi" w:cstheme="majorBidi"/>
              <w:sz w:val="20"/>
              <w:szCs w:val="20"/>
              <w:lang w:val="en"/>
            </w:rPr>
          </w:rPrChange>
        </w:rPr>
      </w:pPr>
    </w:p>
    <w:p w:rsidR="00F6062F" w:rsidRPr="008E088B" w:rsidRDefault="00401E25">
      <w:pPr>
        <w:autoSpaceDE w:val="0"/>
        <w:autoSpaceDN w:val="0"/>
        <w:adjustRightInd w:val="0"/>
        <w:spacing w:after="0" w:line="240" w:lineRule="auto"/>
        <w:jc w:val="both"/>
        <w:rPr>
          <w:ins w:id="2965" w:author="Donia Jendoubi" w:date="2019-05-21T12:41:00Z"/>
          <w:rFonts w:ascii="Book Antiqua" w:hAnsi="Book Antiqua" w:cstheme="majorBidi"/>
          <w:sz w:val="20"/>
          <w:szCs w:val="20"/>
          <w:lang w:val="en"/>
          <w:rPrChange w:id="2966" w:author="Donia Jendoubi" w:date="2019-05-21T18:26:00Z">
            <w:rPr>
              <w:ins w:id="2967" w:author="Donia Jendoubi" w:date="2019-05-21T12:41:00Z"/>
              <w:rFonts w:asciiTheme="majorBidi" w:hAnsiTheme="majorBidi" w:cstheme="majorBidi"/>
              <w:sz w:val="20"/>
              <w:szCs w:val="20"/>
              <w:lang w:val="en"/>
            </w:rPr>
          </w:rPrChange>
        </w:rPr>
      </w:pPr>
      <w:r w:rsidRPr="008E088B">
        <w:rPr>
          <w:rFonts w:ascii="Book Antiqua" w:hAnsi="Book Antiqua" w:cstheme="majorBidi"/>
          <w:sz w:val="20"/>
          <w:szCs w:val="20"/>
          <w:lang w:val="en"/>
          <w:rPrChange w:id="2968" w:author="Donia Jendoubi" w:date="2019-05-21T18:26:00Z">
            <w:rPr>
              <w:rFonts w:asciiTheme="majorBidi" w:hAnsiTheme="majorBidi" w:cstheme="majorBidi"/>
              <w:sz w:val="20"/>
              <w:szCs w:val="20"/>
              <w:lang w:val="en"/>
            </w:rPr>
          </w:rPrChange>
        </w:rPr>
        <w:t>In general, steep slopes had a lower SOC content than flat land, as they are more vulnerable to erosion, especially when associated with inappropriate management and overuse (</w:t>
      </w:r>
      <w:r w:rsidR="00BB6CA7" w:rsidRPr="008E088B">
        <w:rPr>
          <w:rFonts w:ascii="Book Antiqua" w:hAnsi="Book Antiqua" w:cstheme="majorBidi"/>
          <w:sz w:val="20"/>
          <w:szCs w:val="20"/>
          <w:lang w:val="en"/>
          <w:rPrChange w:id="2969" w:author="Donia Jendoubi" w:date="2019-05-21T18:26:00Z">
            <w:rPr>
              <w:rFonts w:asciiTheme="majorBidi" w:hAnsiTheme="majorBidi" w:cstheme="majorBidi"/>
              <w:sz w:val="20"/>
              <w:szCs w:val="20"/>
              <w:lang w:val="en"/>
            </w:rPr>
          </w:rPrChange>
        </w:rPr>
        <w:t xml:space="preserve">Reza et al., 2016 and </w:t>
      </w:r>
      <w:proofErr w:type="spellStart"/>
      <w:r w:rsidR="00BB6CA7" w:rsidRPr="008E088B">
        <w:rPr>
          <w:rFonts w:ascii="Book Antiqua" w:hAnsi="Book Antiqua" w:cstheme="majorBidi"/>
          <w:sz w:val="20"/>
          <w:szCs w:val="20"/>
          <w:lang w:val="en"/>
          <w:rPrChange w:id="2970" w:author="Donia Jendoubi" w:date="2019-05-21T18:26:00Z">
            <w:rPr>
              <w:rFonts w:asciiTheme="majorBidi" w:hAnsiTheme="majorBidi" w:cstheme="majorBidi"/>
              <w:sz w:val="20"/>
              <w:szCs w:val="20"/>
              <w:lang w:val="en"/>
            </w:rPr>
          </w:rPrChange>
        </w:rPr>
        <w:t>Bouraima</w:t>
      </w:r>
      <w:proofErr w:type="spellEnd"/>
      <w:r w:rsidR="00BB6CA7" w:rsidRPr="008E088B">
        <w:rPr>
          <w:rFonts w:ascii="Book Antiqua" w:hAnsi="Book Antiqua" w:cstheme="majorBidi"/>
          <w:sz w:val="20"/>
          <w:szCs w:val="20"/>
          <w:lang w:val="en"/>
          <w:rPrChange w:id="2971" w:author="Donia Jendoubi" w:date="2019-05-21T18:26:00Z">
            <w:rPr>
              <w:rFonts w:asciiTheme="majorBidi" w:hAnsiTheme="majorBidi" w:cstheme="majorBidi"/>
              <w:sz w:val="20"/>
              <w:szCs w:val="20"/>
              <w:lang w:val="en"/>
            </w:rPr>
          </w:rPrChange>
        </w:rPr>
        <w:t xml:space="preserve"> et al., 2016</w:t>
      </w:r>
      <w:r w:rsidRPr="008E088B">
        <w:rPr>
          <w:rFonts w:ascii="Book Antiqua" w:hAnsi="Book Antiqua" w:cstheme="majorBidi"/>
          <w:sz w:val="20"/>
          <w:szCs w:val="20"/>
          <w:lang w:val="en"/>
          <w:rPrChange w:id="2972" w:author="Donia Jendoubi" w:date="2019-05-21T18:26:00Z">
            <w:rPr>
              <w:rFonts w:asciiTheme="majorBidi" w:hAnsiTheme="majorBidi" w:cstheme="majorBidi"/>
              <w:sz w:val="20"/>
              <w:szCs w:val="20"/>
              <w:lang w:val="en"/>
            </w:rPr>
          </w:rPrChange>
        </w:rPr>
        <w:t xml:space="preserve">). </w:t>
      </w:r>
      <w:r w:rsidR="00956AE4" w:rsidRPr="008E088B">
        <w:rPr>
          <w:rFonts w:ascii="Book Antiqua" w:hAnsi="Book Antiqua" w:cstheme="majorBidi"/>
          <w:sz w:val="20"/>
          <w:szCs w:val="20"/>
          <w:lang w:val="en"/>
          <w:rPrChange w:id="2973" w:author="Donia Jendoubi" w:date="2019-05-21T18:26:00Z">
            <w:rPr>
              <w:rFonts w:asciiTheme="majorBidi" w:hAnsiTheme="majorBidi" w:cstheme="majorBidi"/>
              <w:sz w:val="20"/>
              <w:szCs w:val="20"/>
              <w:lang w:val="en"/>
            </w:rPr>
          </w:rPrChange>
        </w:rPr>
        <w:t>Cropland in sloping areas are highly vulnerable to water erosion, which leads to extensive soil disturbance, while land use patterns affect vegetation cover, soil physical properties such as SOC and surface litter. Therefore, this provokes the runoff and soil erosion processes accompanying nutrition loss (</w:t>
      </w:r>
      <w:proofErr w:type="spellStart"/>
      <w:r w:rsidR="00956AE4" w:rsidRPr="008E088B">
        <w:rPr>
          <w:rFonts w:ascii="Book Antiqua" w:hAnsi="Book Antiqua" w:cstheme="majorBidi"/>
          <w:sz w:val="20"/>
          <w:szCs w:val="20"/>
          <w:lang w:val="en"/>
          <w:rPrChange w:id="2974" w:author="Donia Jendoubi" w:date="2019-05-21T18:26:00Z">
            <w:rPr>
              <w:rFonts w:asciiTheme="majorBidi" w:hAnsiTheme="majorBidi" w:cstheme="majorBidi"/>
              <w:sz w:val="20"/>
              <w:szCs w:val="20"/>
              <w:lang w:val="en"/>
            </w:rPr>
          </w:rPrChange>
        </w:rPr>
        <w:t>Dagnew</w:t>
      </w:r>
      <w:proofErr w:type="spellEnd"/>
      <w:r w:rsidR="00956AE4" w:rsidRPr="008E088B">
        <w:rPr>
          <w:rFonts w:ascii="Book Antiqua" w:hAnsi="Book Antiqua" w:cstheme="majorBidi"/>
          <w:sz w:val="20"/>
          <w:szCs w:val="20"/>
          <w:lang w:val="en"/>
          <w:rPrChange w:id="2975" w:author="Donia Jendoubi" w:date="2019-05-21T18:26:00Z">
            <w:rPr>
              <w:rFonts w:asciiTheme="majorBidi" w:hAnsiTheme="majorBidi" w:cstheme="majorBidi"/>
              <w:sz w:val="20"/>
              <w:szCs w:val="20"/>
              <w:lang w:val="en"/>
            </w:rPr>
          </w:rPrChange>
        </w:rPr>
        <w:t xml:space="preserve"> et al., 2017 and Montenegro et al., 2013). Therefore, the extent of nutrition loss differs according to land use systems,</w:t>
      </w:r>
      <w:r w:rsidRPr="008E088B">
        <w:rPr>
          <w:rFonts w:ascii="Book Antiqua" w:hAnsi="Book Antiqua" w:cstheme="majorBidi"/>
          <w:sz w:val="20"/>
          <w:szCs w:val="20"/>
          <w:lang w:val="en"/>
          <w:rPrChange w:id="2976" w:author="Donia Jendoubi" w:date="2019-05-21T18:26:00Z">
            <w:rPr>
              <w:rFonts w:asciiTheme="majorBidi" w:hAnsiTheme="majorBidi" w:cstheme="majorBidi"/>
              <w:sz w:val="20"/>
              <w:szCs w:val="20"/>
              <w:lang w:val="en"/>
            </w:rPr>
          </w:rPrChange>
        </w:rPr>
        <w:t xml:space="preserve"> as </w:t>
      </w:r>
      <w:r w:rsidR="00E01301" w:rsidRPr="008E088B">
        <w:rPr>
          <w:rFonts w:ascii="Book Antiqua" w:hAnsi="Book Antiqua" w:cstheme="majorBidi"/>
          <w:sz w:val="20"/>
          <w:szCs w:val="20"/>
          <w:lang w:val="en"/>
          <w:rPrChange w:id="2977" w:author="Donia Jendoubi" w:date="2019-05-21T18:26:00Z">
            <w:rPr>
              <w:rFonts w:asciiTheme="majorBidi" w:hAnsiTheme="majorBidi" w:cstheme="majorBidi"/>
              <w:sz w:val="20"/>
              <w:szCs w:val="20"/>
              <w:lang w:val="en"/>
            </w:rPr>
          </w:rPrChange>
        </w:rPr>
        <w:t xml:space="preserve">it </w:t>
      </w:r>
      <w:r w:rsidRPr="008E088B">
        <w:rPr>
          <w:rFonts w:ascii="Book Antiqua" w:hAnsi="Book Antiqua" w:cstheme="majorBidi"/>
          <w:sz w:val="20"/>
          <w:szCs w:val="20"/>
          <w:lang w:val="en"/>
          <w:rPrChange w:id="2978" w:author="Donia Jendoubi" w:date="2019-05-21T18:26:00Z">
            <w:rPr>
              <w:rFonts w:asciiTheme="majorBidi" w:hAnsiTheme="majorBidi" w:cstheme="majorBidi"/>
              <w:sz w:val="20"/>
              <w:szCs w:val="20"/>
              <w:lang w:val="en"/>
            </w:rPr>
          </w:rPrChange>
        </w:rPr>
        <w:t>is the case with cereal monoculture in the study site.</w:t>
      </w:r>
    </w:p>
    <w:p w:rsidR="005B159A" w:rsidRDefault="00F6062F" w:rsidP="005B159A">
      <w:pPr>
        <w:autoSpaceDE w:val="0"/>
        <w:autoSpaceDN w:val="0"/>
        <w:adjustRightInd w:val="0"/>
        <w:spacing w:after="0" w:line="240" w:lineRule="auto"/>
        <w:jc w:val="both"/>
        <w:rPr>
          <w:ins w:id="2979" w:author="Donia Jendoubi" w:date="2019-05-22T11:15:00Z"/>
          <w:rFonts w:ascii="Book Antiqua" w:hAnsi="Book Antiqua" w:cstheme="majorBidi"/>
          <w:sz w:val="20"/>
          <w:szCs w:val="20"/>
          <w:lang w:val="en"/>
        </w:rPr>
      </w:pPr>
      <w:ins w:id="2980" w:author="Donia Jendoubi" w:date="2019-05-21T12:41:00Z">
        <w:r w:rsidRPr="008E088B">
          <w:rPr>
            <w:rFonts w:ascii="Book Antiqua" w:hAnsi="Book Antiqua" w:cstheme="majorBidi"/>
            <w:sz w:val="20"/>
            <w:szCs w:val="20"/>
            <w:lang w:val="en"/>
            <w:rPrChange w:id="2981" w:author="Donia Jendoubi" w:date="2019-05-21T18:26:00Z">
              <w:rPr>
                <w:rFonts w:asciiTheme="majorBidi" w:hAnsiTheme="majorBidi" w:cstheme="majorBidi"/>
                <w:sz w:val="20"/>
                <w:szCs w:val="20"/>
                <w:lang w:val="en"/>
              </w:rPr>
            </w:rPrChange>
          </w:rPr>
          <w:t xml:space="preserve">Therefore, under different land use systems, the difference in SOC contents </w:t>
        </w:r>
        <w:proofErr w:type="gramStart"/>
        <w:r w:rsidRPr="008E088B">
          <w:rPr>
            <w:rFonts w:ascii="Book Antiqua" w:hAnsi="Book Antiqua" w:cstheme="majorBidi"/>
            <w:sz w:val="20"/>
            <w:szCs w:val="20"/>
            <w:lang w:val="en"/>
            <w:rPrChange w:id="2982" w:author="Donia Jendoubi" w:date="2019-05-21T18:26:00Z">
              <w:rPr>
                <w:rFonts w:asciiTheme="majorBidi" w:hAnsiTheme="majorBidi" w:cstheme="majorBidi"/>
                <w:sz w:val="20"/>
                <w:szCs w:val="20"/>
                <w:lang w:val="en"/>
              </w:rPr>
            </w:rPrChange>
          </w:rPr>
          <w:t>is related</w:t>
        </w:r>
        <w:proofErr w:type="gramEnd"/>
        <w:r w:rsidRPr="008E088B">
          <w:rPr>
            <w:rFonts w:ascii="Book Antiqua" w:hAnsi="Book Antiqua" w:cstheme="majorBidi"/>
            <w:sz w:val="20"/>
            <w:szCs w:val="20"/>
            <w:lang w:val="en"/>
            <w:rPrChange w:id="2983" w:author="Donia Jendoubi" w:date="2019-05-21T18:26:00Z">
              <w:rPr>
                <w:rFonts w:asciiTheme="majorBidi" w:hAnsiTheme="majorBidi" w:cstheme="majorBidi"/>
                <w:sz w:val="20"/>
                <w:szCs w:val="20"/>
                <w:lang w:val="en"/>
              </w:rPr>
            </w:rPrChange>
          </w:rPr>
          <w:t xml:space="preserve"> to the effect of variation in the land use systems intensity along the toposequences. As shown by our results, higher SOC contents </w:t>
        </w:r>
        <w:proofErr w:type="gramStart"/>
        <w:r w:rsidRPr="008E088B">
          <w:rPr>
            <w:rFonts w:ascii="Book Antiqua" w:hAnsi="Book Antiqua" w:cstheme="majorBidi"/>
            <w:sz w:val="20"/>
            <w:szCs w:val="20"/>
            <w:lang w:val="en"/>
            <w:rPrChange w:id="2984" w:author="Donia Jendoubi" w:date="2019-05-21T18:26:00Z">
              <w:rPr>
                <w:rFonts w:asciiTheme="majorBidi" w:hAnsiTheme="majorBidi" w:cstheme="majorBidi"/>
                <w:sz w:val="20"/>
                <w:szCs w:val="20"/>
                <w:lang w:val="en"/>
              </w:rPr>
            </w:rPrChange>
          </w:rPr>
          <w:t>were recorded</w:t>
        </w:r>
        <w:proofErr w:type="gramEnd"/>
        <w:r w:rsidRPr="008E088B">
          <w:rPr>
            <w:rFonts w:ascii="Book Antiqua" w:hAnsi="Book Antiqua" w:cstheme="majorBidi"/>
            <w:sz w:val="20"/>
            <w:szCs w:val="20"/>
            <w:lang w:val="en"/>
            <w:rPrChange w:id="2985" w:author="Donia Jendoubi" w:date="2019-05-21T18:26:00Z">
              <w:rPr>
                <w:rFonts w:asciiTheme="majorBidi" w:hAnsiTheme="majorBidi" w:cstheme="majorBidi"/>
                <w:sz w:val="20"/>
                <w:szCs w:val="20"/>
                <w:lang w:val="en"/>
              </w:rPr>
            </w:rPrChange>
          </w:rPr>
          <w:t xml:space="preserve"> in the forest where there is less disturbance and use and statistically the slope has no significant effect on the SOC variation. In the field cropping area, where soils are overused and are subject to continuous intensive cultivation without appropriate soil management practices, this condition has contributed to the degradation of the important soil quality indicators such as SOC. Hence, in order to improve and maintain the soil quality parameters for sustainable productivity, it is crucial to reduce intensive cultivation, and integrate the use of inorganic and organic fertilizers. </w:t>
        </w:r>
      </w:ins>
    </w:p>
    <w:p w:rsidR="005B159A" w:rsidRDefault="005B159A">
      <w:pPr>
        <w:autoSpaceDE w:val="0"/>
        <w:autoSpaceDN w:val="0"/>
        <w:adjustRightInd w:val="0"/>
        <w:spacing w:after="0" w:line="240" w:lineRule="auto"/>
        <w:jc w:val="both"/>
        <w:rPr>
          <w:ins w:id="2986" w:author="Donia Jendoubi" w:date="2019-05-22T11:15:00Z"/>
          <w:rFonts w:ascii="Book Antiqua" w:hAnsi="Book Antiqua" w:cstheme="majorBidi"/>
          <w:sz w:val="20"/>
          <w:szCs w:val="20"/>
          <w:lang w:val="en"/>
        </w:rPr>
      </w:pPr>
      <w:ins w:id="2987" w:author="Donia Jendoubi" w:date="2019-05-22T11:15:00Z">
        <w:r w:rsidRPr="005B159A">
          <w:rPr>
            <w:rFonts w:ascii="Book Antiqua" w:hAnsi="Book Antiqua" w:cstheme="majorBidi"/>
            <w:sz w:val="20"/>
            <w:szCs w:val="20"/>
            <w:lang w:val="en"/>
          </w:rPr>
          <w:t xml:space="preserve">In agricultural areas, continuous intensive cultivation without appropriate soil management practices has contributed to loss of SOC. </w:t>
        </w:r>
        <w:proofErr w:type="spellStart"/>
        <w:r w:rsidRPr="005B159A">
          <w:rPr>
            <w:rFonts w:ascii="Book Antiqua" w:hAnsi="Book Antiqua" w:cstheme="majorBidi"/>
            <w:sz w:val="20"/>
            <w:szCs w:val="20"/>
            <w:lang w:val="en"/>
          </w:rPr>
          <w:t>Kravchenko</w:t>
        </w:r>
        <w:proofErr w:type="spellEnd"/>
        <w:r w:rsidRPr="005B159A">
          <w:rPr>
            <w:rFonts w:ascii="Book Antiqua" w:hAnsi="Book Antiqua" w:cstheme="majorBidi"/>
            <w:sz w:val="20"/>
            <w:szCs w:val="20"/>
            <w:lang w:val="en"/>
          </w:rPr>
          <w:t xml:space="preserve"> et al. (2002) and Jiang and </w:t>
        </w:r>
        <w:proofErr w:type="spellStart"/>
        <w:r w:rsidRPr="005B159A">
          <w:rPr>
            <w:rFonts w:ascii="Book Antiqua" w:hAnsi="Book Antiqua" w:cstheme="majorBidi"/>
            <w:sz w:val="20"/>
            <w:szCs w:val="20"/>
            <w:lang w:val="en"/>
          </w:rPr>
          <w:t>Thelen</w:t>
        </w:r>
        <w:proofErr w:type="spellEnd"/>
        <w:r w:rsidRPr="005B159A">
          <w:rPr>
            <w:rFonts w:ascii="Book Antiqua" w:hAnsi="Book Antiqua" w:cstheme="majorBidi"/>
            <w:sz w:val="20"/>
            <w:szCs w:val="20"/>
            <w:lang w:val="en"/>
          </w:rPr>
          <w:t xml:space="preserve"> (2004) found that within variability in topography, slope </w:t>
        </w:r>
        <w:proofErr w:type="gramStart"/>
        <w:r w:rsidRPr="005B159A">
          <w:rPr>
            <w:rFonts w:ascii="Book Antiqua" w:hAnsi="Book Antiqua" w:cstheme="majorBidi"/>
            <w:sz w:val="20"/>
            <w:szCs w:val="20"/>
            <w:lang w:val="en"/>
          </w:rPr>
          <w:t>was considered</w:t>
        </w:r>
        <w:proofErr w:type="gramEnd"/>
        <w:r w:rsidRPr="005B159A">
          <w:rPr>
            <w:rFonts w:ascii="Book Antiqua" w:hAnsi="Book Antiqua" w:cstheme="majorBidi"/>
            <w:sz w:val="20"/>
            <w:szCs w:val="20"/>
            <w:lang w:val="en"/>
          </w:rPr>
          <w:t xml:space="preserve"> as a major crop yield-limiting factor.</w:t>
        </w:r>
      </w:ins>
    </w:p>
    <w:p w:rsidR="00F6062F" w:rsidRPr="008E088B" w:rsidRDefault="00F6062F">
      <w:pPr>
        <w:autoSpaceDE w:val="0"/>
        <w:autoSpaceDN w:val="0"/>
        <w:adjustRightInd w:val="0"/>
        <w:spacing w:after="0" w:line="240" w:lineRule="auto"/>
        <w:jc w:val="both"/>
        <w:rPr>
          <w:rFonts w:ascii="Book Antiqua" w:hAnsi="Book Antiqua" w:cstheme="majorBidi"/>
          <w:sz w:val="20"/>
          <w:szCs w:val="20"/>
          <w:lang w:val="en"/>
          <w:rPrChange w:id="2988" w:author="Donia Jendoubi" w:date="2019-05-21T18:26:00Z">
            <w:rPr>
              <w:rFonts w:asciiTheme="majorBidi" w:hAnsiTheme="majorBidi" w:cstheme="majorBidi"/>
              <w:sz w:val="20"/>
              <w:szCs w:val="20"/>
              <w:lang w:val="en"/>
            </w:rPr>
          </w:rPrChange>
        </w:rPr>
      </w:pPr>
      <w:ins w:id="2989" w:author="Donia Jendoubi" w:date="2019-05-21T12:41:00Z">
        <w:r w:rsidRPr="008E088B">
          <w:rPr>
            <w:rFonts w:ascii="Book Antiqua" w:hAnsi="Book Antiqua" w:cstheme="majorBidi"/>
            <w:sz w:val="20"/>
            <w:szCs w:val="20"/>
            <w:lang w:val="en"/>
            <w:rPrChange w:id="2990" w:author="Donia Jendoubi" w:date="2019-05-21T18:26:00Z">
              <w:rPr>
                <w:rFonts w:asciiTheme="majorBidi" w:hAnsiTheme="majorBidi" w:cstheme="majorBidi"/>
                <w:sz w:val="20"/>
                <w:szCs w:val="20"/>
                <w:lang w:val="en"/>
              </w:rPr>
            </w:rPrChange>
          </w:rPr>
          <w:t xml:space="preserve">Correspondingly, after plantation of permanent crops in combination with field crops, SOC contents </w:t>
        </w:r>
        <w:proofErr w:type="gramStart"/>
        <w:r w:rsidRPr="008E088B">
          <w:rPr>
            <w:rFonts w:ascii="Book Antiqua" w:hAnsi="Book Antiqua" w:cstheme="majorBidi"/>
            <w:sz w:val="20"/>
            <w:szCs w:val="20"/>
            <w:lang w:val="en"/>
            <w:rPrChange w:id="2991" w:author="Donia Jendoubi" w:date="2019-05-21T18:26:00Z">
              <w:rPr>
                <w:rFonts w:asciiTheme="majorBidi" w:hAnsiTheme="majorBidi" w:cstheme="majorBidi"/>
                <w:sz w:val="20"/>
                <w:szCs w:val="20"/>
                <w:lang w:val="en"/>
              </w:rPr>
            </w:rPrChange>
          </w:rPr>
          <w:t>were enhanced</w:t>
        </w:r>
        <w:proofErr w:type="gramEnd"/>
        <w:r w:rsidRPr="008E088B">
          <w:rPr>
            <w:rFonts w:ascii="Book Antiqua" w:hAnsi="Book Antiqua" w:cstheme="majorBidi"/>
            <w:sz w:val="20"/>
            <w:szCs w:val="20"/>
            <w:lang w:val="en"/>
            <w:rPrChange w:id="2992" w:author="Donia Jendoubi" w:date="2019-05-21T18:26:00Z">
              <w:rPr>
                <w:rFonts w:asciiTheme="majorBidi" w:hAnsiTheme="majorBidi" w:cstheme="majorBidi"/>
                <w:sz w:val="20"/>
                <w:szCs w:val="20"/>
                <w:lang w:val="en"/>
              </w:rPr>
            </w:rPrChange>
          </w:rPr>
          <w:t>, in keeping with the tendency of the highest SOC contents in flat areas and the lowest in steep areas. Herrick and Wander (1997) showed that after introducing permanent crops, the slope significantly affects SOC contents.</w:t>
        </w:r>
      </w:ins>
    </w:p>
    <w:p w:rsidR="007F00FA" w:rsidRPr="008E088B" w:rsidRDefault="007F00FA">
      <w:pPr>
        <w:jc w:val="both"/>
        <w:rPr>
          <w:ins w:id="2993" w:author="Donia Jendoubi" w:date="2019-05-21T14:01:00Z"/>
          <w:rFonts w:ascii="Book Antiqua" w:hAnsi="Book Antiqua" w:cstheme="majorBidi"/>
          <w:sz w:val="20"/>
          <w:szCs w:val="20"/>
          <w:lang w:val="en"/>
          <w:rPrChange w:id="2994" w:author="Donia Jendoubi" w:date="2019-05-21T18:26:00Z">
            <w:rPr>
              <w:ins w:id="2995" w:author="Donia Jendoubi" w:date="2019-05-21T14:01:00Z"/>
              <w:rFonts w:asciiTheme="majorBidi" w:hAnsiTheme="majorBidi" w:cstheme="majorBidi"/>
              <w:sz w:val="20"/>
              <w:szCs w:val="20"/>
              <w:lang w:val="en"/>
            </w:rPr>
          </w:rPrChange>
        </w:rPr>
      </w:pPr>
      <w:proofErr w:type="gramStart"/>
      <w:ins w:id="2996" w:author="Donia Jendoubi" w:date="2019-05-21T14:01:00Z">
        <w:r w:rsidRPr="008E088B">
          <w:rPr>
            <w:rFonts w:ascii="Book Antiqua" w:hAnsi="Book Antiqua" w:cstheme="majorBidi"/>
            <w:sz w:val="20"/>
            <w:szCs w:val="20"/>
            <w:lang w:val="en"/>
            <w:rPrChange w:id="2997" w:author="Donia Jendoubi" w:date="2019-05-21T18:26:00Z">
              <w:rPr>
                <w:rFonts w:asciiTheme="majorBidi" w:hAnsiTheme="majorBidi" w:cstheme="majorBidi"/>
                <w:sz w:val="20"/>
                <w:szCs w:val="20"/>
                <w:lang w:val="en"/>
              </w:rPr>
            </w:rPrChange>
          </w:rPr>
          <w:t xml:space="preserve">According to the obtained results on the impacts of all the factors on SOC variation, </w:t>
        </w:r>
      </w:ins>
      <w:ins w:id="2998" w:author="Donia Jendoubi" w:date="2019-05-22T11:11:00Z">
        <w:r w:rsidR="005B159A" w:rsidRPr="005B159A">
          <w:rPr>
            <w:rFonts w:ascii="Book Antiqua" w:hAnsi="Book Antiqua" w:cstheme="majorBidi"/>
            <w:sz w:val="20"/>
            <w:szCs w:val="20"/>
            <w:lang w:val="en"/>
          </w:rPr>
          <w:t>which less SOC was revealed in the south-facing areas</w:t>
        </w:r>
        <w:r w:rsidR="005B159A">
          <w:rPr>
            <w:rFonts w:ascii="Book Antiqua" w:hAnsi="Book Antiqua" w:cstheme="majorBidi"/>
            <w:sz w:val="20"/>
            <w:szCs w:val="20"/>
            <w:lang w:val="en"/>
          </w:rPr>
          <w:t>,</w:t>
        </w:r>
        <w:r w:rsidR="005B159A" w:rsidRPr="005B159A">
          <w:rPr>
            <w:rFonts w:ascii="Book Antiqua" w:hAnsi="Book Antiqua" w:cstheme="majorBidi"/>
            <w:sz w:val="20"/>
            <w:szCs w:val="20"/>
            <w:lang w:val="en"/>
          </w:rPr>
          <w:t xml:space="preserve"> </w:t>
        </w:r>
      </w:ins>
      <w:ins w:id="2999" w:author="Donia Jendoubi" w:date="2019-05-21T14:01:00Z">
        <w:r w:rsidRPr="008E088B">
          <w:rPr>
            <w:rFonts w:ascii="Book Antiqua" w:hAnsi="Book Antiqua" w:cstheme="majorBidi"/>
            <w:sz w:val="20"/>
            <w:szCs w:val="20"/>
            <w:lang w:val="en"/>
            <w:rPrChange w:id="3000" w:author="Donia Jendoubi" w:date="2019-05-21T18:26:00Z">
              <w:rPr>
                <w:rFonts w:asciiTheme="majorBidi" w:hAnsiTheme="majorBidi" w:cstheme="majorBidi"/>
                <w:sz w:val="20"/>
                <w:szCs w:val="20"/>
                <w:lang w:val="en"/>
              </w:rPr>
            </w:rPrChange>
          </w:rPr>
          <w:t xml:space="preserve">our finding lends strong support to implicate the interaction effects of slope and aspect on OM decomposition </w:t>
        </w:r>
        <w:r w:rsidRPr="008E088B">
          <w:rPr>
            <w:rFonts w:ascii="Book Antiqua" w:hAnsi="Book Antiqua" w:cstheme="majorBidi"/>
            <w:sz w:val="20"/>
            <w:szCs w:val="20"/>
            <w:lang w:val="en"/>
            <w:rPrChange w:id="3001" w:author="Donia Jendoubi" w:date="2019-05-21T18:26:00Z">
              <w:rPr>
                <w:rFonts w:asciiTheme="majorBidi" w:hAnsiTheme="majorBidi" w:cstheme="majorBidi"/>
                <w:sz w:val="20"/>
                <w:szCs w:val="20"/>
                <w:lang w:val="en"/>
              </w:rPr>
            </w:rPrChange>
          </w:rPr>
          <w:fldChar w:fldCharType="begin"/>
        </w:r>
        <w:r w:rsidRPr="008E088B">
          <w:rPr>
            <w:rFonts w:ascii="Book Antiqua" w:hAnsi="Book Antiqua" w:cstheme="majorBidi"/>
            <w:sz w:val="20"/>
            <w:szCs w:val="20"/>
            <w:lang w:val="en"/>
            <w:rPrChange w:id="3002" w:author="Donia Jendoubi" w:date="2019-05-21T18:26:00Z">
              <w:rPr>
                <w:rFonts w:asciiTheme="majorBidi" w:hAnsiTheme="majorBidi" w:cstheme="majorBidi"/>
                <w:sz w:val="20"/>
                <w:szCs w:val="20"/>
                <w:lang w:val="en"/>
              </w:rPr>
            </w:rPrChange>
          </w:rPr>
          <w:instrText xml:space="preserve"> ADDIN EN.CITE &lt;EndNote&gt;&lt;Cite&gt;&lt;Author&gt;Griffiths&lt;/Author&gt;&lt;Year&gt;2009&lt;/Year&gt;&lt;RecNum&gt;195&lt;/RecNum&gt;&lt;DisplayText&gt;(Griffiths et al., 2009)&lt;/DisplayText&gt;&lt;record&gt;&lt;rec-number&gt;195&lt;/rec-number&gt;&lt;foreign-keys&gt;&lt;key app="EN" db-id="sstevav21redwreppryvzv2dse02drr0wpws" timestamp="1537344777"&gt;195&lt;/key&gt;&lt;/foreign-keys&gt;&lt;ref-type name="Journal Article"&gt;17&lt;/ref-type&gt;&lt;contributors&gt;&lt;authors&gt;&lt;author&gt;Griffiths, Robert P&lt;/author&gt;&lt;author&gt;Madritch, Michael D&lt;/author&gt;&lt;author&gt;Swanson, Alan K&lt;/author&gt;&lt;/authors&gt;&lt;/contributors&gt;&lt;titles&gt;&lt;title&gt;The effects of topography on forest soil characteristics in the Oregon Cascade Mountains (USA): Implications for the effects of climate change on soil properties&lt;/title&gt;&lt;secondary-title&gt;Forest Ecology and Management&lt;/secondary-title&gt;&lt;/titles&gt;&lt;periodical&gt;&lt;full-title&gt;Forest Ecology and Management&lt;/full-title&gt;&lt;/periodical&gt;&lt;pages&gt;1-7&lt;/pages&gt;&lt;volume&gt;257&lt;/volume&gt;&lt;number&gt;1&lt;/number&gt;&lt;dates&gt;&lt;year&gt;2009&lt;/year&gt;&lt;/dates&gt;&lt;isbn&gt;0378-1127&lt;/isbn&gt;&lt;urls&gt;&lt;/urls&gt;&lt;/record&gt;&lt;/Cite&gt;&lt;/EndNote&gt;</w:instrText>
        </w:r>
        <w:r w:rsidRPr="008E088B">
          <w:rPr>
            <w:rFonts w:ascii="Book Antiqua" w:hAnsi="Book Antiqua" w:cstheme="majorBidi"/>
            <w:sz w:val="20"/>
            <w:szCs w:val="20"/>
            <w:lang w:val="en"/>
            <w:rPrChange w:id="3003"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3004" w:author="Donia Jendoubi" w:date="2019-05-21T18:26:00Z">
              <w:rPr>
                <w:rFonts w:asciiTheme="majorBidi" w:hAnsiTheme="majorBidi" w:cstheme="majorBidi"/>
                <w:sz w:val="20"/>
                <w:szCs w:val="20"/>
                <w:lang w:val="en"/>
              </w:rPr>
            </w:rPrChange>
          </w:rPr>
          <w:t>(Griffiths et al., 2009)</w:t>
        </w:r>
        <w:r w:rsidRPr="008E088B">
          <w:rPr>
            <w:rFonts w:ascii="Book Antiqua" w:hAnsi="Book Antiqua" w:cstheme="majorBidi"/>
            <w:sz w:val="20"/>
            <w:szCs w:val="20"/>
            <w:lang w:val="en"/>
            <w:rPrChange w:id="3005"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3006" w:author="Donia Jendoubi" w:date="2019-05-21T18:26:00Z">
              <w:rPr>
                <w:rFonts w:asciiTheme="majorBidi" w:hAnsiTheme="majorBidi" w:cstheme="majorBidi"/>
                <w:sz w:val="20"/>
                <w:szCs w:val="20"/>
                <w:lang w:val="en"/>
              </w:rPr>
            </w:rPrChange>
          </w:rPr>
          <w:t>, as the difference between the north- and south-facing areas is the solar radiation, wind, and rainfall.</w:t>
        </w:r>
        <w:proofErr w:type="gramEnd"/>
        <w:r w:rsidRPr="008E088B">
          <w:rPr>
            <w:rFonts w:ascii="Book Antiqua" w:hAnsi="Book Antiqua" w:cstheme="majorBidi"/>
            <w:sz w:val="20"/>
            <w:szCs w:val="20"/>
            <w:lang w:val="en"/>
            <w:rPrChange w:id="3007" w:author="Donia Jendoubi" w:date="2019-05-21T18:26:00Z">
              <w:rPr>
                <w:rFonts w:asciiTheme="majorBidi" w:hAnsiTheme="majorBidi" w:cstheme="majorBidi"/>
                <w:sz w:val="20"/>
                <w:szCs w:val="20"/>
                <w:lang w:val="en"/>
              </w:rPr>
            </w:rPrChange>
          </w:rPr>
          <w:t xml:space="preserve"> </w:t>
        </w:r>
      </w:ins>
    </w:p>
    <w:p w:rsidR="007F00FA" w:rsidRPr="008E088B" w:rsidRDefault="007F00FA">
      <w:pPr>
        <w:jc w:val="both"/>
        <w:rPr>
          <w:ins w:id="3008" w:author="Donia Jendoubi" w:date="2019-05-21T14:01:00Z"/>
          <w:rFonts w:ascii="Book Antiqua" w:hAnsi="Book Antiqua" w:cstheme="majorBidi"/>
          <w:sz w:val="20"/>
          <w:szCs w:val="20"/>
          <w:lang w:val="en"/>
          <w:rPrChange w:id="3009" w:author="Donia Jendoubi" w:date="2019-05-21T18:26:00Z">
            <w:rPr>
              <w:ins w:id="3010" w:author="Donia Jendoubi" w:date="2019-05-21T14:01:00Z"/>
              <w:rFonts w:asciiTheme="majorBidi" w:hAnsiTheme="majorBidi" w:cstheme="majorBidi"/>
              <w:sz w:val="20"/>
              <w:szCs w:val="20"/>
              <w:lang w:val="en"/>
            </w:rPr>
          </w:rPrChange>
        </w:rPr>
      </w:pPr>
      <w:ins w:id="3011" w:author="Donia Jendoubi" w:date="2019-05-21T14:01:00Z">
        <w:r w:rsidRPr="008E088B">
          <w:rPr>
            <w:rFonts w:ascii="Book Antiqua" w:hAnsi="Book Antiqua" w:cstheme="majorBidi"/>
            <w:sz w:val="20"/>
            <w:szCs w:val="20"/>
            <w:lang w:val="en"/>
            <w:rPrChange w:id="3012" w:author="Donia Jendoubi" w:date="2019-05-21T18:26:00Z">
              <w:rPr>
                <w:rFonts w:asciiTheme="majorBidi" w:hAnsiTheme="majorBidi" w:cstheme="majorBidi"/>
                <w:sz w:val="20"/>
                <w:szCs w:val="20"/>
                <w:lang w:val="en"/>
              </w:rPr>
            </w:rPrChange>
          </w:rPr>
          <w:lastRenderedPageBreak/>
          <w:t>According to (</w:t>
        </w:r>
        <w:r w:rsidRPr="008E088B">
          <w:rPr>
            <w:rFonts w:ascii="Book Antiqua" w:hAnsi="Book Antiqua"/>
            <w:sz w:val="20"/>
            <w:szCs w:val="20"/>
            <w:rPrChange w:id="3013" w:author="Donia Jendoubi" w:date="2019-05-21T18:26:00Z">
              <w:rPr/>
            </w:rPrChange>
          </w:rPr>
          <w:fldChar w:fldCharType="begin"/>
        </w:r>
        <w:r w:rsidRPr="008E088B">
          <w:rPr>
            <w:rFonts w:ascii="Book Antiqua" w:hAnsi="Book Antiqua"/>
            <w:sz w:val="20"/>
            <w:szCs w:val="20"/>
            <w:lang w:val="en-GB"/>
            <w:rPrChange w:id="3014" w:author="Donia Jendoubi" w:date="2019-05-21T18:26:00Z">
              <w:rPr>
                <w:lang w:val="en-GB"/>
              </w:rPr>
            </w:rPrChange>
          </w:rPr>
          <w:instrText xml:space="preserve"> HYPERLINK "https://www.sciencedirect.com/science/article/pii/S0341816217300115" \l "bb0145" </w:instrText>
        </w:r>
        <w:r w:rsidRPr="008E088B">
          <w:rPr>
            <w:rFonts w:ascii="Book Antiqua" w:hAnsi="Book Antiqua"/>
            <w:sz w:val="20"/>
            <w:szCs w:val="20"/>
            <w:rPrChange w:id="3015"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3016" w:author="Donia Jendoubi" w:date="2019-05-21T18:26:00Z">
              <w:rPr>
                <w:rFonts w:asciiTheme="majorBidi" w:hAnsiTheme="majorBidi" w:cstheme="majorBidi"/>
                <w:sz w:val="20"/>
                <w:szCs w:val="20"/>
                <w:lang w:val="en"/>
              </w:rPr>
            </w:rPrChange>
          </w:rPr>
          <w:t>McCune and Keon, 2002)</w:t>
        </w:r>
        <w:r w:rsidRPr="008E088B">
          <w:rPr>
            <w:rFonts w:ascii="Book Antiqua" w:hAnsi="Book Antiqua" w:cstheme="majorBidi"/>
            <w:sz w:val="20"/>
            <w:szCs w:val="20"/>
            <w:lang w:val="en"/>
            <w:rPrChange w:id="3017"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3018" w:author="Donia Jendoubi" w:date="2019-05-21T18:26:00Z">
              <w:rPr>
                <w:rFonts w:asciiTheme="majorBidi" w:hAnsiTheme="majorBidi" w:cstheme="majorBidi"/>
                <w:sz w:val="20"/>
                <w:szCs w:val="20"/>
                <w:lang w:val="en"/>
              </w:rPr>
            </w:rPrChange>
          </w:rPr>
          <w:t xml:space="preserve">, the reason for these results is that slope </w:t>
        </w:r>
      </w:ins>
      <w:ins w:id="3019" w:author="Donia Jendoubi" w:date="2019-05-21T14:02:00Z">
        <w:r w:rsidRPr="008E088B">
          <w:rPr>
            <w:rFonts w:ascii="Book Antiqua" w:hAnsi="Book Antiqua" w:cstheme="majorBidi"/>
            <w:sz w:val="20"/>
            <w:szCs w:val="20"/>
            <w:lang w:val="en"/>
            <w:rPrChange w:id="3020" w:author="Donia Jendoubi" w:date="2019-05-21T18:26:00Z">
              <w:rPr>
                <w:rFonts w:asciiTheme="majorBidi" w:hAnsiTheme="majorBidi" w:cstheme="majorBidi"/>
                <w:sz w:val="20"/>
                <w:szCs w:val="20"/>
                <w:lang w:val="en"/>
              </w:rPr>
            </w:rPrChange>
          </w:rPr>
          <w:t xml:space="preserve">and the </w:t>
        </w:r>
      </w:ins>
      <w:ins w:id="3021" w:author="Donia Jendoubi" w:date="2019-05-21T14:01:00Z">
        <w:r w:rsidRPr="008E088B">
          <w:rPr>
            <w:rFonts w:ascii="Book Antiqua" w:hAnsi="Book Antiqua" w:cstheme="majorBidi"/>
            <w:sz w:val="20"/>
            <w:szCs w:val="20"/>
            <w:lang w:val="en"/>
            <w:rPrChange w:id="3022" w:author="Donia Jendoubi" w:date="2019-05-21T18:26:00Z">
              <w:rPr>
                <w:rFonts w:asciiTheme="majorBidi" w:hAnsiTheme="majorBidi" w:cstheme="majorBidi"/>
                <w:sz w:val="20"/>
                <w:szCs w:val="20"/>
                <w:lang w:val="en"/>
              </w:rPr>
            </w:rPrChange>
          </w:rPr>
          <w:t xml:space="preserve">aspect play a significant role in solar radiation redistribution, hence the solar radiation heterogeneity on hillslopes led to differences in soil moisture and temperature. (Huang et al., 2015) cited that the SOC concentration on shaded aspects areas </w:t>
        </w:r>
        <w:proofErr w:type="gramStart"/>
        <w:r w:rsidRPr="008E088B">
          <w:rPr>
            <w:rFonts w:ascii="Book Antiqua" w:hAnsi="Book Antiqua" w:cstheme="majorBidi"/>
            <w:sz w:val="20"/>
            <w:szCs w:val="20"/>
            <w:lang w:val="en"/>
            <w:rPrChange w:id="3023" w:author="Donia Jendoubi" w:date="2019-05-21T18:26:00Z">
              <w:rPr>
                <w:rFonts w:asciiTheme="majorBidi" w:hAnsiTheme="majorBidi" w:cstheme="majorBidi"/>
                <w:sz w:val="20"/>
                <w:szCs w:val="20"/>
                <w:lang w:val="en"/>
              </w:rPr>
            </w:rPrChange>
          </w:rPr>
          <w:t>was significantly higher compared</w:t>
        </w:r>
        <w:proofErr w:type="gramEnd"/>
        <w:r w:rsidRPr="008E088B">
          <w:rPr>
            <w:rFonts w:ascii="Book Antiqua" w:hAnsi="Book Antiqua" w:cstheme="majorBidi"/>
            <w:sz w:val="20"/>
            <w:szCs w:val="20"/>
            <w:lang w:val="en"/>
            <w:rPrChange w:id="3024" w:author="Donia Jendoubi" w:date="2019-05-21T18:26:00Z">
              <w:rPr>
                <w:rFonts w:asciiTheme="majorBidi" w:hAnsiTheme="majorBidi" w:cstheme="majorBidi"/>
                <w:sz w:val="20"/>
                <w:szCs w:val="20"/>
                <w:lang w:val="en"/>
              </w:rPr>
            </w:rPrChange>
          </w:rPr>
          <w:t xml:space="preserve"> to the sunny aspects areas. Therefore, as discussed previously, increasing in SOC and OM accumulation </w:t>
        </w:r>
        <w:proofErr w:type="gramStart"/>
        <w:r w:rsidRPr="008E088B">
          <w:rPr>
            <w:rFonts w:ascii="Book Antiqua" w:hAnsi="Book Antiqua" w:cstheme="majorBidi"/>
            <w:sz w:val="20"/>
            <w:szCs w:val="20"/>
            <w:lang w:val="en"/>
            <w:rPrChange w:id="3025" w:author="Donia Jendoubi" w:date="2019-05-21T18:26:00Z">
              <w:rPr>
                <w:rFonts w:asciiTheme="majorBidi" w:hAnsiTheme="majorBidi" w:cstheme="majorBidi"/>
                <w:sz w:val="20"/>
                <w:szCs w:val="20"/>
                <w:lang w:val="en"/>
              </w:rPr>
            </w:rPrChange>
          </w:rPr>
          <w:t>are generated</w:t>
        </w:r>
        <w:proofErr w:type="gramEnd"/>
        <w:r w:rsidRPr="008E088B">
          <w:rPr>
            <w:rFonts w:ascii="Book Antiqua" w:hAnsi="Book Antiqua" w:cstheme="majorBidi"/>
            <w:sz w:val="20"/>
            <w:szCs w:val="20"/>
            <w:lang w:val="en"/>
            <w:rPrChange w:id="3026" w:author="Donia Jendoubi" w:date="2019-05-21T18:26:00Z">
              <w:rPr>
                <w:rFonts w:asciiTheme="majorBidi" w:hAnsiTheme="majorBidi" w:cstheme="majorBidi"/>
                <w:sz w:val="20"/>
                <w:szCs w:val="20"/>
                <w:lang w:val="en"/>
              </w:rPr>
            </w:rPrChange>
          </w:rPr>
          <w:t xml:space="preserve"> by means of increased moisture and reduced temperatures. Decreased soil temperature usually results in decreased OM decomposition rates and litter decay rates (</w:t>
        </w:r>
        <w:proofErr w:type="spellStart"/>
        <w:r w:rsidRPr="008E088B">
          <w:rPr>
            <w:rFonts w:ascii="Book Antiqua" w:hAnsi="Book Antiqua" w:cstheme="majorBidi"/>
            <w:sz w:val="20"/>
            <w:szCs w:val="20"/>
            <w:lang w:val="en"/>
            <w:rPrChange w:id="3027" w:author="Donia Jendoubi" w:date="2019-05-21T18:26:00Z">
              <w:rPr>
                <w:rFonts w:asciiTheme="majorBidi" w:hAnsiTheme="majorBidi" w:cstheme="majorBidi"/>
                <w:sz w:val="20"/>
                <w:szCs w:val="20"/>
                <w:lang w:val="en"/>
              </w:rPr>
            </w:rPrChange>
          </w:rPr>
          <w:t>Blankinship</w:t>
        </w:r>
        <w:proofErr w:type="spellEnd"/>
        <w:r w:rsidRPr="008E088B">
          <w:rPr>
            <w:rFonts w:ascii="Book Antiqua" w:hAnsi="Book Antiqua" w:cstheme="majorBidi"/>
            <w:sz w:val="20"/>
            <w:szCs w:val="20"/>
            <w:lang w:val="en"/>
            <w:rPrChange w:id="3028" w:author="Donia Jendoubi" w:date="2019-05-21T18:26:00Z">
              <w:rPr>
                <w:rFonts w:asciiTheme="majorBidi" w:hAnsiTheme="majorBidi" w:cstheme="majorBidi"/>
                <w:sz w:val="20"/>
                <w:szCs w:val="20"/>
                <w:lang w:val="en"/>
              </w:rPr>
            </w:rPrChange>
          </w:rPr>
          <w:t xml:space="preserve"> et al., 2011).</w:t>
        </w:r>
      </w:ins>
    </w:p>
    <w:p w:rsidR="00EE48D7" w:rsidRPr="008E088B" w:rsidDel="00C011C8" w:rsidRDefault="00401E25">
      <w:pPr>
        <w:autoSpaceDE w:val="0"/>
        <w:autoSpaceDN w:val="0"/>
        <w:adjustRightInd w:val="0"/>
        <w:spacing w:after="0" w:line="240" w:lineRule="auto"/>
        <w:jc w:val="both"/>
        <w:rPr>
          <w:del w:id="3029" w:author="Donia Jendoubi" w:date="2019-05-21T12:15:00Z"/>
          <w:rFonts w:ascii="Book Antiqua" w:hAnsi="Book Antiqua" w:cstheme="majorBidi"/>
          <w:sz w:val="20"/>
          <w:szCs w:val="20"/>
          <w:lang w:val="en"/>
          <w:rPrChange w:id="3030" w:author="Donia Jendoubi" w:date="2019-05-21T18:26:00Z">
            <w:rPr>
              <w:del w:id="3031" w:author="Donia Jendoubi" w:date="2019-05-21T12:15:00Z"/>
              <w:rFonts w:asciiTheme="majorBidi" w:hAnsiTheme="majorBidi" w:cstheme="majorBidi"/>
              <w:sz w:val="20"/>
              <w:szCs w:val="20"/>
              <w:lang w:val="en"/>
            </w:rPr>
          </w:rPrChange>
        </w:rPr>
      </w:pPr>
      <w:moveFromRangeStart w:id="3032" w:author="Donia Jendoubi" w:date="2019-05-21T12:11:00Z" w:name="move9333081"/>
      <w:moveFrom w:id="3033" w:author="Donia Jendoubi" w:date="2019-05-21T12:11:00Z">
        <w:del w:id="3034" w:author="Donia Jendoubi" w:date="2019-05-21T12:15:00Z">
          <w:r w:rsidRPr="008E088B" w:rsidDel="00C011C8">
            <w:rPr>
              <w:rFonts w:ascii="Book Antiqua" w:hAnsi="Book Antiqua" w:cstheme="majorBidi"/>
              <w:sz w:val="20"/>
              <w:szCs w:val="20"/>
              <w:lang w:val="en"/>
              <w:rPrChange w:id="3035" w:author="Donia Jendoubi" w:date="2019-05-21T18:26:00Z">
                <w:rPr>
                  <w:rFonts w:asciiTheme="majorBidi" w:hAnsiTheme="majorBidi" w:cstheme="majorBidi"/>
                  <w:sz w:val="20"/>
                  <w:szCs w:val="20"/>
                  <w:lang w:val="en"/>
                </w:rPr>
              </w:rPrChange>
            </w:rPr>
            <w:delText xml:space="preserve">Land management is revealed as a key indicator affecting SOC distribution, influencing topsoil in particular (Ferreira et al., 2012). </w:delText>
          </w:r>
          <w:r w:rsidR="006F5A3F" w:rsidRPr="008E088B" w:rsidDel="00C011C8">
            <w:rPr>
              <w:rFonts w:ascii="Book Antiqua" w:hAnsi="Book Antiqua" w:cstheme="majorBidi"/>
              <w:sz w:val="20"/>
              <w:szCs w:val="20"/>
              <w:lang w:val="en"/>
              <w:rPrChange w:id="3036" w:author="Donia Jendoubi" w:date="2019-05-21T18:26:00Z">
                <w:rPr>
                  <w:rFonts w:asciiTheme="majorBidi" w:hAnsiTheme="majorBidi" w:cstheme="majorBidi"/>
                  <w:sz w:val="20"/>
                  <w:szCs w:val="20"/>
                  <w:lang w:val="en"/>
                </w:rPr>
              </w:rPrChange>
            </w:rPr>
            <w:delText xml:space="preserve">Especially in Mediterranean areas, land management is a significant factor given the limitations to SOC accumulation under various climatic </w:delText>
          </w:r>
          <w:r w:rsidR="00E01301" w:rsidRPr="008E088B" w:rsidDel="00C011C8">
            <w:rPr>
              <w:rFonts w:ascii="Book Antiqua" w:hAnsi="Book Antiqua" w:cstheme="majorBidi"/>
              <w:sz w:val="20"/>
              <w:szCs w:val="20"/>
              <w:lang w:val="en"/>
              <w:rPrChange w:id="3037" w:author="Donia Jendoubi" w:date="2019-05-21T18:26:00Z">
                <w:rPr>
                  <w:rFonts w:asciiTheme="majorBidi" w:hAnsiTheme="majorBidi" w:cstheme="majorBidi"/>
                  <w:sz w:val="20"/>
                  <w:szCs w:val="20"/>
                  <w:lang w:val="en"/>
                </w:rPr>
              </w:rPrChange>
            </w:rPr>
            <w:delText xml:space="preserve">and topographic </w:delText>
          </w:r>
          <w:r w:rsidR="006F5A3F" w:rsidRPr="008E088B" w:rsidDel="00C011C8">
            <w:rPr>
              <w:rFonts w:ascii="Book Antiqua" w:hAnsi="Book Antiqua" w:cstheme="majorBidi"/>
              <w:sz w:val="20"/>
              <w:szCs w:val="20"/>
              <w:lang w:val="en"/>
              <w:rPrChange w:id="3038" w:author="Donia Jendoubi" w:date="2019-05-21T18:26:00Z">
                <w:rPr>
                  <w:rFonts w:asciiTheme="majorBidi" w:hAnsiTheme="majorBidi" w:cstheme="majorBidi"/>
                  <w:sz w:val="20"/>
                  <w:szCs w:val="20"/>
                  <w:lang w:val="en"/>
                </w:rPr>
              </w:rPrChange>
            </w:rPr>
            <w:delText>conditions.  Moreover</w:delText>
          </w:r>
          <w:r w:rsidRPr="008E088B" w:rsidDel="00C011C8">
            <w:rPr>
              <w:rFonts w:ascii="Book Antiqua" w:hAnsi="Book Antiqua" w:cstheme="majorBidi"/>
              <w:sz w:val="20"/>
              <w:szCs w:val="20"/>
              <w:lang w:val="en"/>
              <w:rPrChange w:id="3039" w:author="Donia Jendoubi" w:date="2019-05-21T18:26:00Z">
                <w:rPr>
                  <w:rFonts w:asciiTheme="majorBidi" w:hAnsiTheme="majorBidi" w:cstheme="majorBidi"/>
                  <w:sz w:val="20"/>
                  <w:szCs w:val="20"/>
                  <w:lang w:val="en"/>
                </w:rPr>
              </w:rPrChange>
            </w:rPr>
            <w:delText xml:space="preserve">, high SOC reflect undisturbed soil and high soil quality </w:delText>
          </w:r>
          <w:r w:rsidR="00E01301" w:rsidRPr="008E088B" w:rsidDel="00C011C8">
            <w:rPr>
              <w:rFonts w:ascii="Book Antiqua" w:hAnsi="Book Antiqua" w:cstheme="majorBidi"/>
              <w:sz w:val="20"/>
              <w:szCs w:val="20"/>
              <w:lang w:val="en"/>
              <w:rPrChange w:id="3040" w:author="Donia Jendoubi" w:date="2019-05-21T18:26:00Z">
                <w:rPr>
                  <w:rFonts w:asciiTheme="majorBidi" w:hAnsiTheme="majorBidi" w:cstheme="majorBidi"/>
                  <w:sz w:val="20"/>
                  <w:szCs w:val="20"/>
                  <w:lang w:val="en"/>
                </w:rPr>
              </w:rPrChange>
            </w:rPr>
            <w:delText xml:space="preserve">as it is the case in the forest land use </w:delText>
          </w:r>
          <w:r w:rsidRPr="008E088B" w:rsidDel="00C011C8">
            <w:rPr>
              <w:rFonts w:ascii="Book Antiqua" w:hAnsi="Book Antiqua" w:cstheme="majorBidi"/>
              <w:sz w:val="20"/>
              <w:szCs w:val="20"/>
              <w:lang w:val="en"/>
              <w:rPrChange w:id="3041" w:author="Donia Jendoubi" w:date="2019-05-21T18:26:00Z">
                <w:rPr>
                  <w:rFonts w:asciiTheme="majorBidi" w:hAnsiTheme="majorBidi" w:cstheme="majorBidi"/>
                  <w:sz w:val="20"/>
                  <w:szCs w:val="20"/>
                  <w:lang w:val="en"/>
                </w:rPr>
              </w:rPrChange>
            </w:rPr>
            <w:delText>(Corral-Fernández et al., 2013).</w:delText>
          </w:r>
        </w:del>
      </w:moveFrom>
      <w:moveFromRangeEnd w:id="3032"/>
    </w:p>
    <w:p w:rsidR="001B6B63" w:rsidRPr="008E088B" w:rsidDel="00C011C8" w:rsidRDefault="001B6B63">
      <w:pPr>
        <w:autoSpaceDE w:val="0"/>
        <w:autoSpaceDN w:val="0"/>
        <w:adjustRightInd w:val="0"/>
        <w:spacing w:after="0" w:line="240" w:lineRule="auto"/>
        <w:jc w:val="both"/>
        <w:rPr>
          <w:del w:id="3042" w:author="Donia Jendoubi" w:date="2019-05-21T12:15:00Z"/>
          <w:moveFrom w:id="3043" w:author="Donia Jendoubi" w:date="2019-05-21T12:14:00Z"/>
          <w:rFonts w:ascii="Book Antiqua" w:hAnsi="Book Antiqua" w:cstheme="majorBidi"/>
          <w:sz w:val="20"/>
          <w:szCs w:val="20"/>
          <w:lang w:val="en"/>
          <w:rPrChange w:id="3044" w:author="Donia Jendoubi" w:date="2019-05-21T18:26:00Z">
            <w:rPr>
              <w:del w:id="3045" w:author="Donia Jendoubi" w:date="2019-05-21T12:15:00Z"/>
              <w:moveFrom w:id="3046" w:author="Donia Jendoubi" w:date="2019-05-21T12:14:00Z"/>
              <w:rFonts w:asciiTheme="majorBidi" w:hAnsiTheme="majorBidi" w:cstheme="majorBidi"/>
              <w:sz w:val="20"/>
              <w:szCs w:val="20"/>
              <w:lang w:val="en"/>
            </w:rPr>
          </w:rPrChange>
        </w:rPr>
      </w:pPr>
      <w:moveFromRangeStart w:id="3047" w:author="Donia Jendoubi" w:date="2019-05-21T12:14:00Z" w:name="move9333304"/>
      <w:moveFrom w:id="3048" w:author="Donia Jendoubi" w:date="2019-05-21T12:14:00Z">
        <w:del w:id="3049" w:author="Donia Jendoubi" w:date="2019-05-21T12:15:00Z">
          <w:r w:rsidRPr="008E088B" w:rsidDel="00C011C8">
            <w:rPr>
              <w:rFonts w:ascii="Book Antiqua" w:hAnsi="Book Antiqua" w:cstheme="majorBidi"/>
              <w:sz w:val="20"/>
              <w:szCs w:val="20"/>
              <w:lang w:val="en"/>
              <w:rPrChange w:id="3050" w:author="Donia Jendoubi" w:date="2019-05-21T18:26:00Z">
                <w:rPr>
                  <w:rFonts w:asciiTheme="majorBidi" w:hAnsiTheme="majorBidi" w:cstheme="majorBidi"/>
                  <w:sz w:val="20"/>
                  <w:szCs w:val="20"/>
                  <w:lang w:val="en"/>
                </w:rPr>
              </w:rPrChange>
            </w:rPr>
            <w:delText xml:space="preserve">However, Mediterranean region is generally characterized by poor soils with low OM content (around 1%) due to their nature and the fact of being over used by agriculture, which means that these soils have low C inputs from plant residues, low canopied density, and are subjected to inappropriate management practices (Verheye and De la Rosa, 2005 and Cerdà et al., 2015). </w:delText>
          </w:r>
        </w:del>
      </w:moveFrom>
    </w:p>
    <w:moveFromRangeEnd w:id="3047"/>
    <w:p w:rsidR="00401E25" w:rsidRPr="008E088B" w:rsidDel="00C011C8" w:rsidRDefault="00401E25">
      <w:pPr>
        <w:autoSpaceDE w:val="0"/>
        <w:autoSpaceDN w:val="0"/>
        <w:adjustRightInd w:val="0"/>
        <w:spacing w:after="0" w:line="240" w:lineRule="auto"/>
        <w:jc w:val="both"/>
        <w:rPr>
          <w:del w:id="3051" w:author="Donia Jendoubi" w:date="2019-05-21T12:15:00Z"/>
          <w:rFonts w:ascii="Book Antiqua" w:hAnsi="Book Antiqua" w:cstheme="majorBidi"/>
          <w:sz w:val="20"/>
          <w:szCs w:val="20"/>
          <w:lang w:val="en"/>
          <w:rPrChange w:id="3052" w:author="Donia Jendoubi" w:date="2019-05-21T18:26:00Z">
            <w:rPr>
              <w:del w:id="3053" w:author="Donia Jendoubi" w:date="2019-05-21T12:15:00Z"/>
              <w:rFonts w:asciiTheme="majorBidi" w:hAnsiTheme="majorBidi" w:cstheme="majorBidi"/>
              <w:sz w:val="20"/>
              <w:szCs w:val="20"/>
              <w:lang w:val="en"/>
            </w:rPr>
          </w:rPrChange>
        </w:rPr>
      </w:pPr>
      <w:del w:id="3054" w:author="Donia Jendoubi" w:date="2019-05-21T12:15:00Z">
        <w:r w:rsidRPr="008E088B" w:rsidDel="00C011C8">
          <w:rPr>
            <w:rFonts w:ascii="Book Antiqua" w:hAnsi="Book Antiqua" w:cstheme="majorBidi"/>
            <w:sz w:val="20"/>
            <w:szCs w:val="20"/>
            <w:lang w:val="en"/>
            <w:rPrChange w:id="3055" w:author="Donia Jendoubi" w:date="2019-05-21T18:26:00Z">
              <w:rPr>
                <w:rFonts w:asciiTheme="majorBidi" w:hAnsiTheme="majorBidi" w:cstheme="majorBidi"/>
                <w:sz w:val="20"/>
                <w:szCs w:val="20"/>
                <w:lang w:val="en"/>
              </w:rPr>
            </w:rPrChange>
          </w:rPr>
          <w:delText xml:space="preserve">(Wakene and Heluf 2004) have also indicated that intensive cultivation aggravates OM oxidation and hence reduces OC content. Therefore, under different land use systems, the difference in SOC contents </w:delText>
        </w:r>
        <w:r w:rsidR="001B6B63" w:rsidRPr="008E088B" w:rsidDel="00C011C8">
          <w:rPr>
            <w:rFonts w:ascii="Book Antiqua" w:hAnsi="Book Antiqua" w:cstheme="majorBidi"/>
            <w:sz w:val="20"/>
            <w:szCs w:val="20"/>
            <w:lang w:val="en"/>
            <w:rPrChange w:id="3056" w:author="Donia Jendoubi" w:date="2019-05-21T18:26:00Z">
              <w:rPr>
                <w:rFonts w:asciiTheme="majorBidi" w:hAnsiTheme="majorBidi" w:cstheme="majorBidi"/>
                <w:sz w:val="20"/>
                <w:szCs w:val="20"/>
                <w:lang w:val="en"/>
              </w:rPr>
            </w:rPrChange>
          </w:rPr>
          <w:delText>is related</w:delText>
        </w:r>
        <w:r w:rsidRPr="008E088B" w:rsidDel="00C011C8">
          <w:rPr>
            <w:rFonts w:ascii="Book Antiqua" w:hAnsi="Book Antiqua" w:cstheme="majorBidi"/>
            <w:sz w:val="20"/>
            <w:szCs w:val="20"/>
            <w:lang w:val="en"/>
            <w:rPrChange w:id="3057" w:author="Donia Jendoubi" w:date="2019-05-21T18:26:00Z">
              <w:rPr>
                <w:rFonts w:asciiTheme="majorBidi" w:hAnsiTheme="majorBidi" w:cstheme="majorBidi"/>
                <w:sz w:val="20"/>
                <w:szCs w:val="20"/>
                <w:lang w:val="en"/>
              </w:rPr>
            </w:rPrChange>
          </w:rPr>
          <w:delText xml:space="preserve"> to the effect of variation in the land use systems intensity along the toposequences. As shown by our results, higher SOC contents were recorded in the forest where there is less disturbance and use and statistically the slope has no significant effect on the SOC variation. In the field cropping area, where soils are overused and are subject to continuous intensive cultivation without appropriate soil management practices, this condition has contributed to the degradation of the important soil quality indicators such as SOC. Hence, </w:delText>
        </w:r>
        <w:r w:rsidR="001B6B63" w:rsidRPr="008E088B" w:rsidDel="00C011C8">
          <w:rPr>
            <w:rFonts w:ascii="Book Antiqua" w:hAnsi="Book Antiqua" w:cstheme="majorBidi"/>
            <w:sz w:val="20"/>
            <w:szCs w:val="20"/>
            <w:lang w:val="en"/>
            <w:rPrChange w:id="3058" w:author="Donia Jendoubi" w:date="2019-05-21T18:26:00Z">
              <w:rPr>
                <w:rFonts w:asciiTheme="majorBidi" w:hAnsiTheme="majorBidi" w:cstheme="majorBidi"/>
                <w:sz w:val="20"/>
                <w:szCs w:val="20"/>
                <w:lang w:val="en"/>
              </w:rPr>
            </w:rPrChange>
          </w:rPr>
          <w:delText xml:space="preserve">in order to </w:delText>
        </w:r>
        <w:r w:rsidR="00A6293C" w:rsidRPr="008E088B" w:rsidDel="00C011C8">
          <w:rPr>
            <w:rFonts w:ascii="Book Antiqua" w:hAnsi="Book Antiqua" w:cstheme="majorBidi"/>
            <w:sz w:val="20"/>
            <w:szCs w:val="20"/>
            <w:lang w:val="en"/>
            <w:rPrChange w:id="3059" w:author="Donia Jendoubi" w:date="2019-05-21T18:26:00Z">
              <w:rPr>
                <w:rFonts w:asciiTheme="majorBidi" w:hAnsiTheme="majorBidi" w:cstheme="majorBidi"/>
                <w:sz w:val="20"/>
                <w:szCs w:val="20"/>
                <w:lang w:val="en"/>
              </w:rPr>
            </w:rPrChange>
          </w:rPr>
          <w:delText xml:space="preserve">improve and maintain the soil quality parameters for sustainable productivity, it is crucial to reduce intensive cultivation, and integrate the use of inorganic and organic fertilizers. </w:delText>
        </w:r>
        <w:r w:rsidRPr="008E088B" w:rsidDel="00C011C8">
          <w:rPr>
            <w:rFonts w:ascii="Book Antiqua" w:hAnsi="Book Antiqua" w:cstheme="majorBidi"/>
            <w:sz w:val="20"/>
            <w:szCs w:val="20"/>
            <w:lang w:val="en"/>
            <w:rPrChange w:id="3060" w:author="Donia Jendoubi" w:date="2019-05-21T18:26:00Z">
              <w:rPr>
                <w:rFonts w:asciiTheme="majorBidi" w:hAnsiTheme="majorBidi" w:cstheme="majorBidi"/>
                <w:sz w:val="20"/>
                <w:szCs w:val="20"/>
                <w:lang w:val="en"/>
              </w:rPr>
            </w:rPrChange>
          </w:rPr>
          <w:delText>Correspondingly, after plantation of permanent crops in combination with field crops, SOC contents were enhanced, in keeping with the tendency of the highest SOC contents in flat areas and the lowest in steep areas.</w:delText>
        </w:r>
      </w:del>
    </w:p>
    <w:p w:rsidR="00401E25" w:rsidRPr="008E088B" w:rsidDel="001E2594" w:rsidRDefault="00401E25">
      <w:pPr>
        <w:autoSpaceDE w:val="0"/>
        <w:autoSpaceDN w:val="0"/>
        <w:adjustRightInd w:val="0"/>
        <w:spacing w:after="0" w:line="240" w:lineRule="auto"/>
        <w:jc w:val="both"/>
        <w:rPr>
          <w:del w:id="3061" w:author="Donia Jendoubi" w:date="2019-05-21T12:27:00Z"/>
          <w:rFonts w:ascii="Book Antiqua" w:hAnsi="Book Antiqua" w:cstheme="majorBidi"/>
          <w:sz w:val="20"/>
          <w:szCs w:val="20"/>
          <w:lang w:val="en"/>
          <w:rPrChange w:id="3062" w:author="Donia Jendoubi" w:date="2019-05-21T18:26:00Z">
            <w:rPr>
              <w:del w:id="3063" w:author="Donia Jendoubi" w:date="2019-05-21T12:27:00Z"/>
              <w:rFonts w:asciiTheme="majorBidi" w:hAnsiTheme="majorBidi" w:cstheme="majorBidi"/>
              <w:sz w:val="20"/>
              <w:szCs w:val="20"/>
              <w:lang w:val="en"/>
            </w:rPr>
          </w:rPrChange>
        </w:rPr>
      </w:pPr>
      <w:del w:id="3064" w:author="Donia Jendoubi" w:date="2019-05-21T12:26:00Z">
        <w:r w:rsidRPr="008E088B" w:rsidDel="001E2594">
          <w:rPr>
            <w:rFonts w:ascii="Book Antiqua" w:hAnsi="Book Antiqua" w:cstheme="majorBidi"/>
            <w:sz w:val="20"/>
            <w:szCs w:val="20"/>
            <w:lang w:val="en"/>
            <w:rPrChange w:id="3065" w:author="Donia Jendoubi" w:date="2019-05-21T18:26:00Z">
              <w:rPr>
                <w:rFonts w:asciiTheme="majorBidi" w:hAnsiTheme="majorBidi" w:cstheme="majorBidi"/>
                <w:sz w:val="20"/>
                <w:szCs w:val="20"/>
                <w:lang w:val="en"/>
              </w:rPr>
            </w:rPrChange>
          </w:rPr>
          <w:delText>Regarding the effect of slope under the different land use systems,</w:delText>
        </w:r>
      </w:del>
      <w:del w:id="3066" w:author="Donia Jendoubi" w:date="2019-05-21T12:27:00Z">
        <w:r w:rsidRPr="008E088B" w:rsidDel="001E2594">
          <w:rPr>
            <w:rFonts w:ascii="Book Antiqua" w:hAnsi="Book Antiqua" w:cstheme="majorBidi"/>
            <w:sz w:val="20"/>
            <w:szCs w:val="20"/>
            <w:lang w:val="en"/>
            <w:rPrChange w:id="3067" w:author="Donia Jendoubi" w:date="2019-05-21T18:26:00Z">
              <w:rPr>
                <w:rFonts w:asciiTheme="majorBidi" w:hAnsiTheme="majorBidi" w:cstheme="majorBidi"/>
                <w:sz w:val="20"/>
                <w:szCs w:val="20"/>
                <w:lang w:val="en"/>
              </w:rPr>
            </w:rPrChange>
          </w:rPr>
          <w:delText xml:space="preserve"> we can observe the same tendency of SOC variation, going from higher SOC content in flatter positions to the lowest in steep positions.</w:delText>
        </w:r>
      </w:del>
    </w:p>
    <w:p w:rsidR="00A6293C" w:rsidRPr="008E088B" w:rsidDel="001E2594" w:rsidRDefault="00B31E51">
      <w:pPr>
        <w:autoSpaceDE w:val="0"/>
        <w:autoSpaceDN w:val="0"/>
        <w:adjustRightInd w:val="0"/>
        <w:spacing w:after="0" w:line="240" w:lineRule="auto"/>
        <w:jc w:val="both"/>
        <w:rPr>
          <w:del w:id="3068" w:author="Donia Jendoubi" w:date="2019-05-21T12:29:00Z"/>
          <w:rFonts w:ascii="Book Antiqua" w:hAnsi="Book Antiqua" w:cstheme="majorBidi"/>
          <w:sz w:val="20"/>
          <w:szCs w:val="20"/>
          <w:lang w:val="en"/>
          <w:rPrChange w:id="3069" w:author="Donia Jendoubi" w:date="2019-05-21T18:26:00Z">
            <w:rPr>
              <w:del w:id="3070" w:author="Donia Jendoubi" w:date="2019-05-21T12:29:00Z"/>
              <w:rFonts w:asciiTheme="majorBidi" w:hAnsiTheme="majorBidi" w:cstheme="majorBidi"/>
              <w:sz w:val="20"/>
              <w:szCs w:val="20"/>
              <w:lang w:val="en"/>
            </w:rPr>
          </w:rPrChange>
        </w:rPr>
      </w:pPr>
      <w:del w:id="3071" w:author="Donia Jendoubi" w:date="2019-05-21T12:29:00Z">
        <w:r w:rsidRPr="008E088B" w:rsidDel="001E2594">
          <w:rPr>
            <w:rFonts w:ascii="Book Antiqua" w:hAnsi="Book Antiqua" w:cstheme="majorBidi"/>
            <w:sz w:val="20"/>
            <w:szCs w:val="20"/>
            <w:lang w:val="en"/>
            <w:rPrChange w:id="3072" w:author="Donia Jendoubi" w:date="2019-05-21T18:26:00Z">
              <w:rPr>
                <w:rFonts w:asciiTheme="majorBidi" w:hAnsiTheme="majorBidi" w:cstheme="majorBidi"/>
                <w:sz w:val="20"/>
                <w:szCs w:val="20"/>
                <w:lang w:val="en"/>
              </w:rPr>
            </w:rPrChange>
          </w:rPr>
          <w:delText>According to (Irvin, 1996), specified that generally, with increasing slope, the OM lixiviation is reduced, mineral  weathered, clay are translocated, and horizon are differentiated.</w:delText>
        </w:r>
      </w:del>
    </w:p>
    <w:p w:rsidR="00401E25" w:rsidRPr="008E088B" w:rsidDel="001E2594" w:rsidRDefault="00B31E51">
      <w:pPr>
        <w:autoSpaceDE w:val="0"/>
        <w:autoSpaceDN w:val="0"/>
        <w:adjustRightInd w:val="0"/>
        <w:spacing w:after="0" w:line="240" w:lineRule="auto"/>
        <w:jc w:val="both"/>
        <w:rPr>
          <w:del w:id="3073" w:author="Donia Jendoubi" w:date="2019-05-21T12:29:00Z"/>
          <w:rFonts w:ascii="Book Antiqua" w:hAnsi="Book Antiqua" w:cstheme="majorBidi"/>
          <w:sz w:val="20"/>
          <w:szCs w:val="20"/>
          <w:lang w:val="en"/>
          <w:rPrChange w:id="3074" w:author="Donia Jendoubi" w:date="2019-05-21T18:26:00Z">
            <w:rPr>
              <w:del w:id="3075" w:author="Donia Jendoubi" w:date="2019-05-21T12:29:00Z"/>
              <w:rFonts w:asciiTheme="majorBidi" w:hAnsiTheme="majorBidi" w:cstheme="majorBidi"/>
              <w:sz w:val="20"/>
              <w:szCs w:val="20"/>
              <w:lang w:val="en"/>
            </w:rPr>
          </w:rPrChange>
        </w:rPr>
      </w:pPr>
      <w:del w:id="3076" w:author="Donia Jendoubi" w:date="2019-05-21T12:29:00Z">
        <w:r w:rsidRPr="008E088B" w:rsidDel="001E2594">
          <w:rPr>
            <w:rFonts w:ascii="Book Antiqua" w:hAnsi="Book Antiqua" w:cstheme="majorBidi"/>
            <w:sz w:val="20"/>
            <w:szCs w:val="20"/>
            <w:lang w:val="en"/>
            <w:rPrChange w:id="3077" w:author="Donia Jendoubi" w:date="2019-05-21T18:26:00Z">
              <w:rPr>
                <w:rFonts w:asciiTheme="majorBidi" w:hAnsiTheme="majorBidi" w:cstheme="majorBidi"/>
                <w:sz w:val="20"/>
                <w:szCs w:val="20"/>
                <w:lang w:val="en"/>
              </w:rPr>
            </w:rPrChange>
          </w:rPr>
          <w:delText xml:space="preserve">Moreover, </w:delText>
        </w:r>
      </w:del>
      <w:del w:id="3078" w:author="Donia Jendoubi" w:date="2019-05-11T17:14:00Z">
        <w:r w:rsidR="00401E25" w:rsidRPr="008E088B" w:rsidDel="00461FA6">
          <w:rPr>
            <w:rFonts w:ascii="Book Antiqua" w:hAnsi="Book Antiqua" w:cstheme="majorBidi"/>
            <w:sz w:val="20"/>
            <w:szCs w:val="20"/>
            <w:lang w:val="en"/>
            <w:rPrChange w:id="3079" w:author="Donia Jendoubi" w:date="2019-05-21T18:26:00Z">
              <w:rPr>
                <w:rFonts w:asciiTheme="majorBidi" w:hAnsiTheme="majorBidi" w:cstheme="majorBidi"/>
                <w:sz w:val="20"/>
                <w:szCs w:val="20"/>
                <w:lang w:val="en"/>
              </w:rPr>
            </w:rPrChange>
          </w:rPr>
          <w:delText xml:space="preserve">Landscape </w:delText>
        </w:r>
      </w:del>
      <w:del w:id="3080" w:author="Donia Jendoubi" w:date="2019-05-21T12:29:00Z">
        <w:r w:rsidR="00401E25" w:rsidRPr="008E088B" w:rsidDel="001E2594">
          <w:rPr>
            <w:rFonts w:ascii="Book Antiqua" w:hAnsi="Book Antiqua" w:cstheme="majorBidi"/>
            <w:sz w:val="20"/>
            <w:szCs w:val="20"/>
            <w:lang w:val="en"/>
            <w:rPrChange w:id="3081" w:author="Donia Jendoubi" w:date="2019-05-21T18:26:00Z">
              <w:rPr>
                <w:rFonts w:asciiTheme="majorBidi" w:hAnsiTheme="majorBidi" w:cstheme="majorBidi"/>
                <w:sz w:val="20"/>
                <w:szCs w:val="20"/>
                <w:lang w:val="en"/>
              </w:rPr>
            </w:rPrChange>
          </w:rPr>
          <w:delText xml:space="preserve">position </w:delText>
        </w:r>
        <w:r w:rsidRPr="008E088B" w:rsidDel="001E2594">
          <w:rPr>
            <w:rFonts w:ascii="Book Antiqua" w:hAnsi="Book Antiqua" w:cstheme="majorBidi"/>
            <w:sz w:val="20"/>
            <w:szCs w:val="20"/>
            <w:lang w:val="en"/>
            <w:rPrChange w:id="3082" w:author="Donia Jendoubi" w:date="2019-05-21T18:26:00Z">
              <w:rPr>
                <w:rFonts w:asciiTheme="majorBidi" w:hAnsiTheme="majorBidi" w:cstheme="majorBidi"/>
                <w:sz w:val="20"/>
                <w:szCs w:val="20"/>
                <w:lang w:val="en"/>
              </w:rPr>
            </w:rPrChange>
          </w:rPr>
          <w:delText>has a significant impacts on</w:delText>
        </w:r>
        <w:r w:rsidR="00401E25" w:rsidRPr="008E088B" w:rsidDel="001E2594">
          <w:rPr>
            <w:rFonts w:ascii="Book Antiqua" w:hAnsi="Book Antiqua" w:cstheme="majorBidi"/>
            <w:sz w:val="20"/>
            <w:szCs w:val="20"/>
            <w:lang w:val="en"/>
            <w:rPrChange w:id="3083" w:author="Donia Jendoubi" w:date="2019-05-21T18:26:00Z">
              <w:rPr>
                <w:rFonts w:asciiTheme="majorBidi" w:hAnsiTheme="majorBidi" w:cstheme="majorBidi"/>
                <w:sz w:val="20"/>
                <w:szCs w:val="20"/>
                <w:lang w:val="en"/>
              </w:rPr>
            </w:rPrChange>
          </w:rPr>
          <w:delText xml:space="preserve"> </w:delText>
        </w:r>
        <w:r w:rsidRPr="008E088B" w:rsidDel="001E2594">
          <w:rPr>
            <w:rFonts w:ascii="Book Antiqua" w:hAnsi="Book Antiqua" w:cstheme="majorBidi"/>
            <w:sz w:val="20"/>
            <w:szCs w:val="20"/>
            <w:lang w:val="en"/>
            <w:rPrChange w:id="3084" w:author="Donia Jendoubi" w:date="2019-05-21T18:26:00Z">
              <w:rPr>
                <w:rFonts w:asciiTheme="majorBidi" w:hAnsiTheme="majorBidi" w:cstheme="majorBidi"/>
                <w:sz w:val="20"/>
                <w:szCs w:val="20"/>
                <w:lang w:val="en"/>
              </w:rPr>
            </w:rPrChange>
          </w:rPr>
          <w:delText xml:space="preserve">soil temperature, soil erosion, </w:delText>
        </w:r>
        <w:r w:rsidR="00401E25" w:rsidRPr="008E088B" w:rsidDel="001E2594">
          <w:rPr>
            <w:rFonts w:ascii="Book Antiqua" w:hAnsi="Book Antiqua" w:cstheme="majorBidi"/>
            <w:sz w:val="20"/>
            <w:szCs w:val="20"/>
            <w:lang w:val="en"/>
            <w:rPrChange w:id="3085" w:author="Donia Jendoubi" w:date="2019-05-21T18:26:00Z">
              <w:rPr>
                <w:rFonts w:asciiTheme="majorBidi" w:hAnsiTheme="majorBidi" w:cstheme="majorBidi"/>
                <w:sz w:val="20"/>
                <w:szCs w:val="20"/>
                <w:lang w:val="en"/>
              </w:rPr>
            </w:rPrChange>
          </w:rPr>
          <w:delText xml:space="preserve">runoff, drainage, and soil depth – and hence soil formation. Different soil properties encountered along </w:delText>
        </w:r>
      </w:del>
      <w:del w:id="3086" w:author="Donia Jendoubi" w:date="2019-05-11T17:14:00Z">
        <w:r w:rsidR="00401E25" w:rsidRPr="008E088B" w:rsidDel="00461FA6">
          <w:rPr>
            <w:rFonts w:ascii="Book Antiqua" w:hAnsi="Book Antiqua" w:cstheme="majorBidi"/>
            <w:sz w:val="20"/>
            <w:szCs w:val="20"/>
            <w:lang w:val="en"/>
            <w:rPrChange w:id="3087" w:author="Donia Jendoubi" w:date="2019-05-21T18:26:00Z">
              <w:rPr>
                <w:rFonts w:asciiTheme="majorBidi" w:hAnsiTheme="majorBidi" w:cstheme="majorBidi"/>
                <w:sz w:val="20"/>
                <w:szCs w:val="20"/>
                <w:lang w:val="en"/>
              </w:rPr>
            </w:rPrChange>
          </w:rPr>
          <w:delText xml:space="preserve">landscapes </w:delText>
        </w:r>
      </w:del>
      <w:del w:id="3088" w:author="Donia Jendoubi" w:date="2019-05-21T12:29:00Z">
        <w:r w:rsidR="00401E25" w:rsidRPr="008E088B" w:rsidDel="001E2594">
          <w:rPr>
            <w:rFonts w:ascii="Book Antiqua" w:hAnsi="Book Antiqua" w:cstheme="majorBidi"/>
            <w:sz w:val="20"/>
            <w:szCs w:val="20"/>
            <w:lang w:val="en"/>
            <w:rPrChange w:id="3089" w:author="Donia Jendoubi" w:date="2019-05-21T18:26:00Z">
              <w:rPr>
                <w:rFonts w:asciiTheme="majorBidi" w:hAnsiTheme="majorBidi" w:cstheme="majorBidi"/>
                <w:sz w:val="20"/>
                <w:szCs w:val="20"/>
                <w:lang w:val="en"/>
              </w:rPr>
            </w:rPrChange>
          </w:rPr>
          <w:delText xml:space="preserve">will affect the litter production and decomposition, which will definitely have effects on SOC content. The accumulation of SOC </w:delText>
        </w:r>
        <w:r w:rsidR="009225E6" w:rsidRPr="008E088B" w:rsidDel="001E2594">
          <w:rPr>
            <w:rFonts w:ascii="Book Antiqua" w:hAnsi="Book Antiqua" w:cstheme="majorBidi"/>
            <w:sz w:val="20"/>
            <w:szCs w:val="20"/>
            <w:lang w:val="en"/>
            <w:rPrChange w:id="3090" w:author="Donia Jendoubi" w:date="2019-05-21T18:26:00Z">
              <w:rPr>
                <w:rFonts w:asciiTheme="majorBidi" w:hAnsiTheme="majorBidi" w:cstheme="majorBidi"/>
                <w:sz w:val="20"/>
                <w:szCs w:val="20"/>
                <w:lang w:val="en"/>
              </w:rPr>
            </w:rPrChange>
          </w:rPr>
          <w:delText xml:space="preserve">variation </w:delText>
        </w:r>
      </w:del>
      <w:del w:id="3091" w:author="Donia Jendoubi" w:date="2019-05-21T12:17:00Z">
        <w:r w:rsidR="00401E25" w:rsidRPr="008E088B" w:rsidDel="00C011C8">
          <w:rPr>
            <w:rFonts w:ascii="Book Antiqua" w:hAnsi="Book Antiqua" w:cstheme="majorBidi"/>
            <w:sz w:val="20"/>
            <w:szCs w:val="20"/>
            <w:lang w:val="en"/>
            <w:rPrChange w:id="3092" w:author="Donia Jendoubi" w:date="2019-05-21T18:26:00Z">
              <w:rPr>
                <w:rFonts w:asciiTheme="majorBidi" w:hAnsiTheme="majorBidi" w:cstheme="majorBidi"/>
                <w:sz w:val="20"/>
                <w:szCs w:val="20"/>
                <w:lang w:val="en"/>
              </w:rPr>
            </w:rPrChange>
          </w:rPr>
          <w:delText xml:space="preserve"> </w:delText>
        </w:r>
      </w:del>
      <w:del w:id="3093" w:author="Donia Jendoubi" w:date="2019-05-21T12:29:00Z">
        <w:r w:rsidR="00401E25" w:rsidRPr="008E088B" w:rsidDel="001E2594">
          <w:rPr>
            <w:rFonts w:ascii="Book Antiqua" w:hAnsi="Book Antiqua" w:cstheme="majorBidi"/>
            <w:sz w:val="20"/>
            <w:szCs w:val="20"/>
            <w:lang w:val="en"/>
            <w:rPrChange w:id="3094" w:author="Donia Jendoubi" w:date="2019-05-21T18:26:00Z">
              <w:rPr>
                <w:rFonts w:asciiTheme="majorBidi" w:hAnsiTheme="majorBidi" w:cstheme="majorBidi"/>
                <w:sz w:val="20"/>
                <w:szCs w:val="20"/>
                <w:lang w:val="en"/>
              </w:rPr>
            </w:rPrChange>
          </w:rPr>
          <w:delText xml:space="preserve">on hillslopes </w:delText>
        </w:r>
        <w:r w:rsidR="009225E6" w:rsidRPr="008E088B" w:rsidDel="001E2594">
          <w:rPr>
            <w:rFonts w:ascii="Book Antiqua" w:hAnsi="Book Antiqua" w:cstheme="majorBidi"/>
            <w:sz w:val="20"/>
            <w:szCs w:val="20"/>
            <w:lang w:val="en"/>
            <w:rPrChange w:id="3095" w:author="Donia Jendoubi" w:date="2019-05-21T18:26:00Z">
              <w:rPr>
                <w:rFonts w:asciiTheme="majorBidi" w:hAnsiTheme="majorBidi" w:cstheme="majorBidi"/>
                <w:sz w:val="20"/>
                <w:szCs w:val="20"/>
                <w:lang w:val="en"/>
              </w:rPr>
            </w:rPrChange>
          </w:rPr>
          <w:delText xml:space="preserve">is explained by </w:delText>
        </w:r>
        <w:r w:rsidR="00401E25" w:rsidRPr="008E088B" w:rsidDel="001E2594">
          <w:rPr>
            <w:rFonts w:ascii="Book Antiqua" w:hAnsi="Book Antiqua" w:cstheme="majorBidi"/>
            <w:sz w:val="20"/>
            <w:szCs w:val="20"/>
            <w:lang w:val="en"/>
            <w:rPrChange w:id="3096" w:author="Donia Jendoubi" w:date="2019-05-21T18:26:00Z">
              <w:rPr>
                <w:rFonts w:asciiTheme="majorBidi" w:hAnsiTheme="majorBidi" w:cstheme="majorBidi"/>
                <w:sz w:val="20"/>
                <w:szCs w:val="20"/>
                <w:lang w:val="en"/>
              </w:rPr>
            </w:rPrChange>
          </w:rPr>
          <w:delText xml:space="preserve">the </w:delText>
        </w:r>
        <w:r w:rsidR="009225E6" w:rsidRPr="008E088B" w:rsidDel="001E2594">
          <w:rPr>
            <w:rFonts w:ascii="Book Antiqua" w:hAnsi="Book Antiqua" w:cstheme="majorBidi"/>
            <w:sz w:val="20"/>
            <w:szCs w:val="20"/>
            <w:lang w:val="en"/>
            <w:rPrChange w:id="3097" w:author="Donia Jendoubi" w:date="2019-05-21T18:26:00Z">
              <w:rPr>
                <w:rFonts w:asciiTheme="majorBidi" w:hAnsiTheme="majorBidi" w:cstheme="majorBidi"/>
                <w:sz w:val="20"/>
                <w:szCs w:val="20"/>
                <w:lang w:val="en"/>
              </w:rPr>
            </w:rPrChange>
          </w:rPr>
          <w:delText>decomposition rates of OM and litter input</w:delText>
        </w:r>
        <w:r w:rsidR="00401E25" w:rsidRPr="008E088B" w:rsidDel="001E2594">
          <w:rPr>
            <w:rFonts w:ascii="Book Antiqua" w:hAnsi="Book Antiqua" w:cstheme="majorBidi"/>
            <w:sz w:val="20"/>
            <w:szCs w:val="20"/>
            <w:lang w:val="en"/>
            <w:rPrChange w:id="3098" w:author="Donia Jendoubi" w:date="2019-05-21T18:26:00Z">
              <w:rPr>
                <w:rFonts w:asciiTheme="majorBidi" w:hAnsiTheme="majorBidi" w:cstheme="majorBidi"/>
                <w:sz w:val="20"/>
                <w:szCs w:val="20"/>
                <w:lang w:val="en"/>
              </w:rPr>
            </w:rPrChange>
          </w:rPr>
          <w:delText xml:space="preserve"> </w:delText>
        </w:r>
        <w:r w:rsidR="009225E6" w:rsidRPr="008E088B" w:rsidDel="001E2594">
          <w:rPr>
            <w:rFonts w:ascii="Book Antiqua" w:hAnsi="Book Antiqua" w:cstheme="majorBidi"/>
            <w:sz w:val="20"/>
            <w:szCs w:val="20"/>
            <w:lang w:val="en"/>
            <w:rPrChange w:id="3099" w:author="Donia Jendoubi" w:date="2019-05-21T18:26:00Z">
              <w:rPr>
                <w:rFonts w:asciiTheme="majorBidi" w:hAnsiTheme="majorBidi" w:cstheme="majorBidi"/>
                <w:sz w:val="20"/>
                <w:szCs w:val="20"/>
                <w:lang w:val="en"/>
              </w:rPr>
            </w:rPrChange>
          </w:rPr>
          <w:delText xml:space="preserve">differences </w:delText>
        </w:r>
        <w:r w:rsidR="00401E25" w:rsidRPr="008E088B" w:rsidDel="001E2594">
          <w:rPr>
            <w:rFonts w:ascii="Book Antiqua" w:hAnsi="Book Antiqua" w:cstheme="majorBidi"/>
            <w:sz w:val="20"/>
            <w:szCs w:val="20"/>
            <w:lang w:val="en"/>
            <w:rPrChange w:id="3100" w:author="Donia Jendoubi" w:date="2019-05-21T18:26:00Z">
              <w:rPr>
                <w:rFonts w:asciiTheme="majorBidi" w:hAnsiTheme="majorBidi" w:cstheme="majorBidi"/>
                <w:sz w:val="20"/>
                <w:szCs w:val="20"/>
                <w:lang w:val="en"/>
              </w:rPr>
            </w:rPrChange>
          </w:rPr>
          <w:delText xml:space="preserve">(Yimer et al., 2006). </w:delText>
        </w:r>
      </w:del>
    </w:p>
    <w:p w:rsidR="009225E6" w:rsidRPr="008E088B" w:rsidRDefault="00401E25">
      <w:pPr>
        <w:autoSpaceDE w:val="0"/>
        <w:autoSpaceDN w:val="0"/>
        <w:adjustRightInd w:val="0"/>
        <w:spacing w:after="0" w:line="240" w:lineRule="auto"/>
        <w:jc w:val="both"/>
        <w:rPr>
          <w:ins w:id="3101" w:author="Donia Jendoubi" w:date="2019-05-21T12:21:00Z"/>
          <w:rFonts w:ascii="Book Antiqua" w:hAnsi="Book Antiqua" w:cstheme="majorBidi"/>
          <w:sz w:val="20"/>
          <w:szCs w:val="20"/>
          <w:lang w:val="en"/>
          <w:rPrChange w:id="3102" w:author="Donia Jendoubi" w:date="2019-05-21T18:26:00Z">
            <w:rPr>
              <w:ins w:id="3103" w:author="Donia Jendoubi" w:date="2019-05-21T12:21:00Z"/>
              <w:rFonts w:asciiTheme="majorBidi" w:hAnsiTheme="majorBidi" w:cstheme="majorBidi"/>
              <w:sz w:val="20"/>
              <w:szCs w:val="20"/>
              <w:lang w:val="en"/>
            </w:rPr>
          </w:rPrChange>
        </w:rPr>
      </w:pPr>
      <w:r w:rsidRPr="008E088B">
        <w:rPr>
          <w:rFonts w:ascii="Book Antiqua" w:hAnsi="Book Antiqua" w:cstheme="majorBidi"/>
          <w:sz w:val="20"/>
          <w:szCs w:val="20"/>
          <w:lang w:val="en"/>
          <w:rPrChange w:id="3104" w:author="Donia Jendoubi" w:date="2019-05-21T18:26:00Z">
            <w:rPr>
              <w:rFonts w:asciiTheme="majorBidi" w:hAnsiTheme="majorBidi" w:cstheme="majorBidi"/>
              <w:sz w:val="20"/>
              <w:szCs w:val="20"/>
              <w:lang w:val="en"/>
            </w:rPr>
          </w:rPrChange>
        </w:rPr>
        <w:t xml:space="preserve">Regarding grazing lands, </w:t>
      </w:r>
      <w:ins w:id="3105" w:author="Donia Jendoubi" w:date="2019-05-20T19:17:00Z">
        <w:r w:rsidR="00EE48D7" w:rsidRPr="008E088B">
          <w:rPr>
            <w:rFonts w:ascii="Book Antiqua" w:hAnsi="Book Antiqua" w:cstheme="majorBidi"/>
            <w:sz w:val="20"/>
            <w:szCs w:val="20"/>
            <w:lang w:val="en"/>
            <w:rPrChange w:id="3106" w:author="Donia Jendoubi" w:date="2019-05-21T18:26:00Z">
              <w:rPr>
                <w:rFonts w:asciiTheme="majorBidi" w:hAnsiTheme="majorBidi" w:cstheme="majorBidi"/>
                <w:sz w:val="20"/>
                <w:szCs w:val="20"/>
                <w:lang w:val="en"/>
              </w:rPr>
            </w:rPrChange>
          </w:rPr>
          <w:t xml:space="preserve">all the variables </w:t>
        </w:r>
      </w:ins>
      <w:ins w:id="3107" w:author="Donia Jendoubi" w:date="2019-05-21T14:02:00Z">
        <w:r w:rsidR="007F00FA" w:rsidRPr="008E088B">
          <w:rPr>
            <w:rFonts w:ascii="Book Antiqua" w:hAnsi="Book Antiqua" w:cstheme="majorBidi"/>
            <w:sz w:val="20"/>
            <w:szCs w:val="20"/>
            <w:lang w:val="en"/>
            <w:rPrChange w:id="3108" w:author="Donia Jendoubi" w:date="2019-05-21T18:26:00Z">
              <w:rPr>
                <w:rFonts w:asciiTheme="majorBidi" w:hAnsiTheme="majorBidi" w:cstheme="majorBidi"/>
                <w:sz w:val="20"/>
                <w:szCs w:val="20"/>
                <w:lang w:val="en"/>
              </w:rPr>
            </w:rPrChange>
          </w:rPr>
          <w:t xml:space="preserve">(slope and aspect) </w:t>
        </w:r>
      </w:ins>
      <w:ins w:id="3109" w:author="Donia Jendoubi" w:date="2019-05-20T19:17:00Z">
        <w:r w:rsidR="00EE48D7" w:rsidRPr="008E088B">
          <w:rPr>
            <w:rFonts w:ascii="Book Antiqua" w:hAnsi="Book Antiqua" w:cstheme="majorBidi"/>
            <w:sz w:val="20"/>
            <w:szCs w:val="20"/>
            <w:lang w:val="en"/>
            <w:rPrChange w:id="3110" w:author="Donia Jendoubi" w:date="2019-05-21T18:26:00Z">
              <w:rPr>
                <w:rFonts w:asciiTheme="majorBidi" w:hAnsiTheme="majorBidi" w:cstheme="majorBidi"/>
                <w:sz w:val="20"/>
                <w:szCs w:val="20"/>
                <w:lang w:val="en"/>
              </w:rPr>
            </w:rPrChange>
          </w:rPr>
          <w:t>revealed significant effects on the SOC contents as shown in the study of (cf. Bird et al., 2001) as well.</w:t>
        </w:r>
      </w:ins>
      <w:ins w:id="3111" w:author="Donia Jendoubi" w:date="2019-05-20T19:18:00Z">
        <w:r w:rsidR="00EE48D7" w:rsidRPr="008E088B">
          <w:rPr>
            <w:rFonts w:ascii="Book Antiqua" w:hAnsi="Book Antiqua" w:cstheme="majorBidi"/>
            <w:sz w:val="20"/>
            <w:szCs w:val="20"/>
            <w:lang w:val="en"/>
            <w:rPrChange w:id="3112" w:author="Donia Jendoubi" w:date="2019-05-21T18:26:00Z">
              <w:rPr>
                <w:rFonts w:asciiTheme="majorBidi" w:hAnsiTheme="majorBidi" w:cstheme="majorBidi"/>
                <w:sz w:val="20"/>
                <w:szCs w:val="20"/>
                <w:lang w:val="en"/>
              </w:rPr>
            </w:rPrChange>
          </w:rPr>
          <w:t xml:space="preserve"> </w:t>
        </w:r>
      </w:ins>
      <w:r w:rsidRPr="008E088B">
        <w:rPr>
          <w:rFonts w:ascii="Book Antiqua" w:hAnsi="Book Antiqua" w:cstheme="majorBidi"/>
          <w:sz w:val="20"/>
          <w:szCs w:val="20"/>
          <w:lang w:val="en"/>
          <w:rPrChange w:id="3113" w:author="Donia Jendoubi" w:date="2019-05-21T18:26:00Z">
            <w:rPr>
              <w:rFonts w:asciiTheme="majorBidi" w:hAnsiTheme="majorBidi" w:cstheme="majorBidi"/>
              <w:sz w:val="20"/>
              <w:szCs w:val="20"/>
              <w:lang w:val="en"/>
            </w:rPr>
          </w:rPrChange>
        </w:rPr>
        <w:t xml:space="preserve">SOC contents are generally low with better SOC content in the flat areas. This is explained by the issue of overgrazing and pressure in the different topographic </w:t>
      </w:r>
      <w:proofErr w:type="gramStart"/>
      <w:r w:rsidRPr="008E088B">
        <w:rPr>
          <w:rFonts w:ascii="Book Antiqua" w:hAnsi="Book Antiqua" w:cstheme="majorBidi"/>
          <w:sz w:val="20"/>
          <w:szCs w:val="20"/>
          <w:lang w:val="en"/>
          <w:rPrChange w:id="3114" w:author="Donia Jendoubi" w:date="2019-05-21T18:26:00Z">
            <w:rPr>
              <w:rFonts w:asciiTheme="majorBidi" w:hAnsiTheme="majorBidi" w:cstheme="majorBidi"/>
              <w:sz w:val="20"/>
              <w:szCs w:val="20"/>
              <w:lang w:val="en"/>
            </w:rPr>
          </w:rPrChange>
        </w:rPr>
        <w:t>positions</w:t>
      </w:r>
      <w:proofErr w:type="gramEnd"/>
      <w:r w:rsidRPr="008E088B">
        <w:rPr>
          <w:rFonts w:ascii="Book Antiqua" w:hAnsi="Book Antiqua" w:cstheme="majorBidi"/>
          <w:sz w:val="20"/>
          <w:szCs w:val="20"/>
          <w:lang w:val="en"/>
          <w:rPrChange w:id="3115" w:author="Donia Jendoubi" w:date="2019-05-21T18:26:00Z">
            <w:rPr>
              <w:rFonts w:asciiTheme="majorBidi" w:hAnsiTheme="majorBidi" w:cstheme="majorBidi"/>
              <w:sz w:val="20"/>
              <w:szCs w:val="20"/>
              <w:lang w:val="en"/>
            </w:rPr>
          </w:rPrChange>
        </w:rPr>
        <w:t xml:space="preserve"> as they are all easily accessible by livestock. Even on steep </w:t>
      </w:r>
      <w:proofErr w:type="gramStart"/>
      <w:r w:rsidRPr="008E088B">
        <w:rPr>
          <w:rFonts w:ascii="Book Antiqua" w:hAnsi="Book Antiqua" w:cstheme="majorBidi"/>
          <w:sz w:val="20"/>
          <w:szCs w:val="20"/>
          <w:lang w:val="en"/>
          <w:rPrChange w:id="3116" w:author="Donia Jendoubi" w:date="2019-05-21T18:26:00Z">
            <w:rPr>
              <w:rFonts w:asciiTheme="majorBidi" w:hAnsiTheme="majorBidi" w:cstheme="majorBidi"/>
              <w:sz w:val="20"/>
              <w:szCs w:val="20"/>
              <w:lang w:val="en"/>
            </w:rPr>
          </w:rPrChange>
        </w:rPr>
        <w:t>slopes</w:t>
      </w:r>
      <w:proofErr w:type="gramEnd"/>
      <w:r w:rsidRPr="008E088B">
        <w:rPr>
          <w:rFonts w:ascii="Book Antiqua" w:hAnsi="Book Antiqua" w:cstheme="majorBidi"/>
          <w:sz w:val="20"/>
          <w:szCs w:val="20"/>
          <w:lang w:val="en"/>
          <w:rPrChange w:id="3117" w:author="Donia Jendoubi" w:date="2019-05-21T18:26:00Z">
            <w:rPr>
              <w:rFonts w:asciiTheme="majorBidi" w:hAnsiTheme="majorBidi" w:cstheme="majorBidi"/>
              <w:sz w:val="20"/>
              <w:szCs w:val="20"/>
              <w:lang w:val="en"/>
            </w:rPr>
          </w:rPrChange>
        </w:rPr>
        <w:t xml:space="preserve"> there is pressure and overgrazing, in addition to the exposure of these areas to erosion by wind and rain. This condition may reveal the vulnerability of this land use system to erosion and deterioration of soil quality.</w:t>
      </w:r>
    </w:p>
    <w:p w:rsidR="00C011C8" w:rsidRPr="008E088B" w:rsidRDefault="00C011C8">
      <w:pPr>
        <w:jc w:val="both"/>
        <w:rPr>
          <w:ins w:id="3118" w:author="Donia Jendoubi" w:date="2019-05-21T12:21:00Z"/>
          <w:rFonts w:ascii="Book Antiqua" w:hAnsi="Book Antiqua" w:cstheme="majorBidi"/>
          <w:sz w:val="20"/>
          <w:szCs w:val="20"/>
          <w:lang w:val="en"/>
          <w:rPrChange w:id="3119" w:author="Donia Jendoubi" w:date="2019-05-21T18:26:00Z">
            <w:rPr>
              <w:ins w:id="3120" w:author="Donia Jendoubi" w:date="2019-05-21T12:21:00Z"/>
              <w:rFonts w:asciiTheme="majorBidi" w:hAnsiTheme="majorBidi" w:cstheme="majorBidi"/>
              <w:sz w:val="20"/>
              <w:szCs w:val="20"/>
              <w:lang w:val="en"/>
            </w:rPr>
          </w:rPrChange>
        </w:rPr>
        <w:pPrChange w:id="3121" w:author="Donia Jendoubi" w:date="2019-05-21T18:26:00Z">
          <w:pPr>
            <w:spacing w:after="0" w:line="240" w:lineRule="auto"/>
            <w:jc w:val="both"/>
          </w:pPr>
        </w:pPrChange>
      </w:pPr>
      <w:ins w:id="3122" w:author="Donia Jendoubi" w:date="2019-05-21T12:21:00Z">
        <w:r w:rsidRPr="008E088B">
          <w:rPr>
            <w:rFonts w:ascii="Book Antiqua" w:hAnsi="Book Antiqua" w:cstheme="majorBidi"/>
            <w:sz w:val="20"/>
            <w:szCs w:val="20"/>
            <w:lang w:val="en"/>
            <w:rPrChange w:id="3123" w:author="Donia Jendoubi" w:date="2019-05-21T18:26:00Z">
              <w:rPr>
                <w:rFonts w:asciiTheme="majorBidi" w:hAnsiTheme="majorBidi" w:cstheme="majorBidi"/>
                <w:sz w:val="20"/>
                <w:szCs w:val="20"/>
                <w:lang w:val="en"/>
              </w:rPr>
            </w:rPrChange>
          </w:rPr>
          <w:t>Why are grazing land use systems the most sensitive to all the tested variables</w:t>
        </w:r>
      </w:ins>
      <w:ins w:id="3124" w:author="Donia Jendoubi" w:date="2019-05-21T12:32:00Z">
        <w:r w:rsidR="001E2594" w:rsidRPr="008E088B">
          <w:rPr>
            <w:rFonts w:ascii="Book Antiqua" w:hAnsi="Book Antiqua" w:cstheme="majorBidi"/>
            <w:sz w:val="20"/>
            <w:szCs w:val="20"/>
            <w:lang w:val="en"/>
            <w:rPrChange w:id="3125" w:author="Donia Jendoubi" w:date="2019-05-21T18:26:00Z">
              <w:rPr>
                <w:rFonts w:asciiTheme="majorBidi" w:hAnsiTheme="majorBidi" w:cstheme="majorBidi"/>
                <w:sz w:val="20"/>
                <w:szCs w:val="20"/>
                <w:lang w:val="en"/>
              </w:rPr>
            </w:rPrChange>
          </w:rPr>
          <w:t xml:space="preserve"> (slope and aspect)</w:t>
        </w:r>
      </w:ins>
      <w:ins w:id="3126" w:author="Donia Jendoubi" w:date="2019-05-21T12:21:00Z">
        <w:r w:rsidRPr="008E088B">
          <w:rPr>
            <w:rFonts w:ascii="Book Antiqua" w:hAnsi="Book Antiqua" w:cstheme="majorBidi"/>
            <w:sz w:val="20"/>
            <w:szCs w:val="20"/>
            <w:lang w:val="en"/>
            <w:rPrChange w:id="3127" w:author="Donia Jendoubi" w:date="2019-05-21T18:26:00Z">
              <w:rPr>
                <w:rFonts w:asciiTheme="majorBidi" w:hAnsiTheme="majorBidi" w:cstheme="majorBidi"/>
                <w:sz w:val="20"/>
                <w:szCs w:val="20"/>
                <w:lang w:val="en"/>
              </w:rPr>
            </w:rPrChange>
          </w:rPr>
          <w:t xml:space="preserve">? This can be explained by the fact that in the case study, grazing land was generally open grassland and it is evident that soils are more sensitive in open grassland than under tree canopies, as SOC stocks under tree canopies is in general higher compared to open grassland (e.g. </w:t>
        </w:r>
        <w:proofErr w:type="spellStart"/>
        <w:r w:rsidRPr="008E088B">
          <w:rPr>
            <w:rFonts w:ascii="Book Antiqua" w:hAnsi="Book Antiqua" w:cstheme="majorBidi"/>
            <w:sz w:val="20"/>
            <w:szCs w:val="20"/>
            <w:lang w:val="en"/>
            <w:rPrChange w:id="3128" w:author="Donia Jendoubi" w:date="2019-05-21T18:26:00Z">
              <w:rPr>
                <w:rFonts w:asciiTheme="majorBidi" w:hAnsiTheme="majorBidi" w:cstheme="majorBidi"/>
                <w:sz w:val="20"/>
                <w:szCs w:val="20"/>
                <w:lang w:val="en"/>
              </w:rPr>
            </w:rPrChange>
          </w:rPr>
          <w:t>Seddaiu</w:t>
        </w:r>
        <w:proofErr w:type="spellEnd"/>
        <w:r w:rsidRPr="008E088B">
          <w:rPr>
            <w:rFonts w:ascii="Book Antiqua" w:hAnsi="Book Antiqua" w:cstheme="majorBidi"/>
            <w:sz w:val="20"/>
            <w:szCs w:val="20"/>
            <w:lang w:val="en"/>
            <w:rPrChange w:id="3129" w:author="Donia Jendoubi" w:date="2019-05-21T18:26:00Z">
              <w:rPr>
                <w:rFonts w:asciiTheme="majorBidi" w:hAnsiTheme="majorBidi" w:cstheme="majorBidi"/>
                <w:sz w:val="20"/>
                <w:szCs w:val="20"/>
                <w:lang w:val="en"/>
              </w:rPr>
            </w:rPrChange>
          </w:rPr>
          <w:t xml:space="preserve"> et al., 2013). In addition to what (Moreno et al., 2007) </w:t>
        </w:r>
        <w:proofErr w:type="gramStart"/>
        <w:r w:rsidRPr="008E088B">
          <w:rPr>
            <w:rFonts w:ascii="Book Antiqua" w:hAnsi="Book Antiqua" w:cstheme="majorBidi"/>
            <w:sz w:val="20"/>
            <w:szCs w:val="20"/>
            <w:lang w:val="en"/>
            <w:rPrChange w:id="3130" w:author="Donia Jendoubi" w:date="2019-05-21T18:26:00Z">
              <w:rPr>
                <w:rFonts w:asciiTheme="majorBidi" w:hAnsiTheme="majorBidi" w:cstheme="majorBidi"/>
                <w:sz w:val="20"/>
                <w:szCs w:val="20"/>
                <w:lang w:val="en"/>
              </w:rPr>
            </w:rPrChange>
          </w:rPr>
          <w:t>cited:</w:t>
        </w:r>
        <w:proofErr w:type="gramEnd"/>
        <w:r w:rsidRPr="008E088B">
          <w:rPr>
            <w:rFonts w:ascii="Book Antiqua" w:hAnsi="Book Antiqua" w:cstheme="majorBidi"/>
            <w:sz w:val="20"/>
            <w:szCs w:val="20"/>
            <w:lang w:val="en"/>
            <w:rPrChange w:id="3131" w:author="Donia Jendoubi" w:date="2019-05-21T18:26:00Z">
              <w:rPr>
                <w:rFonts w:asciiTheme="majorBidi" w:hAnsiTheme="majorBidi" w:cstheme="majorBidi"/>
                <w:sz w:val="20"/>
                <w:szCs w:val="20"/>
                <w:lang w:val="en"/>
              </w:rPr>
            </w:rPrChange>
          </w:rPr>
          <w:t xml:space="preserve"> “The amount of SOC in the topsoil beneath the tree canopies projection was around twice as high as beyond the tree canopy”.</w:t>
        </w:r>
      </w:ins>
      <w:ins w:id="3132" w:author="Donia Jendoubi" w:date="2019-05-21T12:32:00Z">
        <w:r w:rsidR="001E2594" w:rsidRPr="008E088B">
          <w:rPr>
            <w:rFonts w:ascii="Book Antiqua" w:hAnsi="Book Antiqua" w:cstheme="majorBidi"/>
            <w:sz w:val="20"/>
            <w:szCs w:val="20"/>
            <w:lang w:val="en"/>
            <w:rPrChange w:id="3133" w:author="Donia Jendoubi" w:date="2019-05-21T18:26:00Z">
              <w:rPr>
                <w:rFonts w:asciiTheme="majorBidi" w:hAnsiTheme="majorBidi" w:cstheme="majorBidi"/>
                <w:sz w:val="20"/>
                <w:szCs w:val="20"/>
                <w:lang w:val="en"/>
              </w:rPr>
            </w:rPrChange>
          </w:rPr>
          <w:t xml:space="preserve"> </w:t>
        </w:r>
      </w:ins>
      <w:ins w:id="3134" w:author="Donia Jendoubi" w:date="2019-05-21T12:21:00Z">
        <w:r w:rsidRPr="008E088B">
          <w:rPr>
            <w:rFonts w:ascii="Book Antiqua" w:hAnsi="Book Antiqua" w:cstheme="majorBidi"/>
            <w:sz w:val="20"/>
            <w:szCs w:val="20"/>
            <w:lang w:val="en"/>
            <w:rPrChange w:id="3135" w:author="Donia Jendoubi" w:date="2019-05-21T18:26:00Z">
              <w:rPr>
                <w:rFonts w:asciiTheme="majorBidi" w:hAnsiTheme="majorBidi" w:cstheme="majorBidi"/>
                <w:sz w:val="20"/>
                <w:szCs w:val="20"/>
                <w:lang w:val="en"/>
              </w:rPr>
            </w:rPrChange>
          </w:rPr>
          <w:t xml:space="preserve">In addition, this </w:t>
        </w:r>
        <w:proofErr w:type="gramStart"/>
        <w:r w:rsidRPr="008E088B">
          <w:rPr>
            <w:rFonts w:ascii="Book Antiqua" w:hAnsi="Book Antiqua" w:cstheme="majorBidi"/>
            <w:sz w:val="20"/>
            <w:szCs w:val="20"/>
            <w:lang w:val="en"/>
            <w:rPrChange w:id="3136" w:author="Donia Jendoubi" w:date="2019-05-21T18:26:00Z">
              <w:rPr>
                <w:rFonts w:asciiTheme="majorBidi" w:hAnsiTheme="majorBidi" w:cstheme="majorBidi"/>
                <w:sz w:val="20"/>
                <w:szCs w:val="20"/>
                <w:lang w:val="en"/>
              </w:rPr>
            </w:rPrChange>
          </w:rPr>
          <w:t>can be related</w:t>
        </w:r>
        <w:proofErr w:type="gramEnd"/>
        <w:r w:rsidRPr="008E088B">
          <w:rPr>
            <w:rFonts w:ascii="Book Antiqua" w:hAnsi="Book Antiqua" w:cstheme="majorBidi"/>
            <w:sz w:val="20"/>
            <w:szCs w:val="20"/>
            <w:lang w:val="en"/>
            <w:rPrChange w:id="3137" w:author="Donia Jendoubi" w:date="2019-05-21T18:26:00Z">
              <w:rPr>
                <w:rFonts w:asciiTheme="majorBidi" w:hAnsiTheme="majorBidi" w:cstheme="majorBidi"/>
                <w:sz w:val="20"/>
                <w:szCs w:val="20"/>
                <w:lang w:val="en"/>
              </w:rPr>
            </w:rPrChange>
          </w:rPr>
          <w:t xml:space="preserve"> to overgrazing, as shown in a literature review of the effects of overgrazing in the Mediterranean basin (</w:t>
        </w:r>
        <w:proofErr w:type="spellStart"/>
        <w:r w:rsidRPr="008E088B">
          <w:rPr>
            <w:rFonts w:ascii="Book Antiqua" w:hAnsi="Book Antiqua" w:cstheme="majorBidi"/>
            <w:sz w:val="20"/>
            <w:szCs w:val="20"/>
            <w:lang w:val="en"/>
            <w:rPrChange w:id="3138" w:author="Donia Jendoubi" w:date="2019-05-21T18:26:00Z">
              <w:rPr>
                <w:rFonts w:asciiTheme="majorBidi" w:hAnsiTheme="majorBidi" w:cstheme="majorBidi"/>
                <w:sz w:val="20"/>
                <w:szCs w:val="20"/>
                <w:lang w:val="en"/>
              </w:rPr>
            </w:rPrChange>
          </w:rPr>
          <w:t>Sanjari</w:t>
        </w:r>
        <w:proofErr w:type="spellEnd"/>
        <w:r w:rsidRPr="008E088B">
          <w:rPr>
            <w:rFonts w:ascii="Book Antiqua" w:hAnsi="Book Antiqua" w:cstheme="majorBidi"/>
            <w:sz w:val="20"/>
            <w:szCs w:val="20"/>
            <w:lang w:val="en"/>
            <w:rPrChange w:id="3139" w:author="Donia Jendoubi" w:date="2019-05-21T18:26:00Z">
              <w:rPr>
                <w:rFonts w:asciiTheme="majorBidi" w:hAnsiTheme="majorBidi" w:cstheme="majorBidi"/>
                <w:sz w:val="20"/>
                <w:szCs w:val="20"/>
                <w:lang w:val="en"/>
              </w:rPr>
            </w:rPrChange>
          </w:rPr>
          <w:t xml:space="preserve"> et al., </w:t>
        </w:r>
        <w:r w:rsidRPr="008E088B">
          <w:rPr>
            <w:rFonts w:ascii="Book Antiqua" w:hAnsi="Book Antiqua"/>
            <w:sz w:val="20"/>
            <w:szCs w:val="20"/>
            <w:rPrChange w:id="3140" w:author="Donia Jendoubi" w:date="2019-05-21T18:26:00Z">
              <w:rPr/>
            </w:rPrChange>
          </w:rPr>
          <w:fldChar w:fldCharType="begin"/>
        </w:r>
        <w:r w:rsidRPr="008E088B">
          <w:rPr>
            <w:rFonts w:ascii="Book Antiqua" w:hAnsi="Book Antiqua"/>
            <w:sz w:val="20"/>
            <w:szCs w:val="20"/>
            <w:lang w:val="en-GB"/>
            <w:rPrChange w:id="3141" w:author="Donia Jendoubi" w:date="2019-05-21T18:26:00Z">
              <w:rPr>
                <w:lang w:val="en-GB"/>
              </w:rPr>
            </w:rPrChange>
          </w:rPr>
          <w:instrText xml:space="preserve"> HYPERLINK "https://onlinelibrary.wiley.com/doi/full/10.1002/ldr.2188" \l "ldr2188-bib-0039" </w:instrText>
        </w:r>
        <w:r w:rsidRPr="008E088B">
          <w:rPr>
            <w:rFonts w:ascii="Book Antiqua" w:hAnsi="Book Antiqua"/>
            <w:sz w:val="20"/>
            <w:szCs w:val="20"/>
            <w:rPrChange w:id="3142" w:author="Donia Jendoubi" w:date="2019-05-21T18:26:00Z">
              <w:rPr>
                <w:rFonts w:asciiTheme="majorBidi" w:hAnsiTheme="majorBidi" w:cstheme="majorBidi"/>
                <w:sz w:val="20"/>
                <w:szCs w:val="20"/>
                <w:lang w:val="en"/>
              </w:rPr>
            </w:rPrChange>
          </w:rPr>
          <w:fldChar w:fldCharType="separate"/>
        </w:r>
        <w:r w:rsidRPr="008E088B">
          <w:rPr>
            <w:rFonts w:ascii="Book Antiqua" w:hAnsi="Book Antiqua" w:cstheme="majorBidi"/>
            <w:sz w:val="20"/>
            <w:szCs w:val="20"/>
            <w:lang w:val="en"/>
            <w:rPrChange w:id="3143" w:author="Donia Jendoubi" w:date="2019-05-21T18:26:00Z">
              <w:rPr>
                <w:rFonts w:asciiTheme="majorBidi" w:hAnsiTheme="majorBidi" w:cstheme="majorBidi"/>
                <w:sz w:val="20"/>
                <w:szCs w:val="20"/>
                <w:lang w:val="en"/>
              </w:rPr>
            </w:rPrChange>
          </w:rPr>
          <w:t>2008</w:t>
        </w:r>
        <w:r w:rsidRPr="008E088B">
          <w:rPr>
            <w:rFonts w:ascii="Book Antiqua" w:hAnsi="Book Antiqua" w:cstheme="majorBidi"/>
            <w:sz w:val="20"/>
            <w:szCs w:val="20"/>
            <w:lang w:val="en"/>
            <w:rPrChange w:id="3144" w:author="Donia Jendoubi" w:date="2019-05-21T18:26:00Z">
              <w:rPr>
                <w:rFonts w:asciiTheme="majorBidi" w:hAnsiTheme="majorBidi" w:cstheme="majorBidi"/>
                <w:sz w:val="20"/>
                <w:szCs w:val="20"/>
                <w:lang w:val="en"/>
              </w:rPr>
            </w:rPrChange>
          </w:rPr>
          <w:fldChar w:fldCharType="end"/>
        </w:r>
        <w:r w:rsidRPr="008E088B">
          <w:rPr>
            <w:rFonts w:ascii="Book Antiqua" w:hAnsi="Book Antiqua" w:cstheme="majorBidi"/>
            <w:sz w:val="20"/>
            <w:szCs w:val="20"/>
            <w:lang w:val="en"/>
            <w:rPrChange w:id="3145" w:author="Donia Jendoubi" w:date="2019-05-21T18:26:00Z">
              <w:rPr>
                <w:rFonts w:asciiTheme="majorBidi" w:hAnsiTheme="majorBidi" w:cstheme="majorBidi"/>
                <w:sz w:val="20"/>
                <w:szCs w:val="20"/>
                <w:lang w:val="en"/>
              </w:rPr>
            </w:rPrChange>
          </w:rPr>
          <w:t xml:space="preserve"> and Costa et al., 2012). Further, the semi-arid climate and inclined topography prevailing in the Mediterranean grazing lands render ecosystems vulnerable to SOC losses. As shown by (Ryan et al., 2008), the higher the level of grazing, or the greater the residue removal, the greater the decline in mean OM level. The reason behind the decrease in carbon and nutrient cycling is mainly that OM in grassland </w:t>
        </w:r>
        <w:proofErr w:type="gramStart"/>
        <w:r w:rsidRPr="008E088B">
          <w:rPr>
            <w:rFonts w:ascii="Book Antiqua" w:hAnsi="Book Antiqua" w:cstheme="majorBidi"/>
            <w:sz w:val="20"/>
            <w:szCs w:val="20"/>
            <w:lang w:val="en"/>
            <w:rPrChange w:id="3146" w:author="Donia Jendoubi" w:date="2019-05-21T18:26:00Z">
              <w:rPr>
                <w:rFonts w:asciiTheme="majorBidi" w:hAnsiTheme="majorBidi" w:cstheme="majorBidi"/>
                <w:sz w:val="20"/>
                <w:szCs w:val="20"/>
                <w:lang w:val="en"/>
              </w:rPr>
            </w:rPrChange>
          </w:rPr>
          <w:t>is accumulated</w:t>
        </w:r>
        <w:proofErr w:type="gramEnd"/>
        <w:r w:rsidRPr="008E088B">
          <w:rPr>
            <w:rFonts w:ascii="Book Antiqua" w:hAnsi="Book Antiqua" w:cstheme="majorBidi"/>
            <w:sz w:val="20"/>
            <w:szCs w:val="20"/>
            <w:lang w:val="en"/>
            <w:rPrChange w:id="3147" w:author="Donia Jendoubi" w:date="2019-05-21T18:26:00Z">
              <w:rPr>
                <w:rFonts w:asciiTheme="majorBidi" w:hAnsiTheme="majorBidi" w:cstheme="majorBidi"/>
                <w:sz w:val="20"/>
                <w:szCs w:val="20"/>
                <w:lang w:val="en"/>
              </w:rPr>
            </w:rPrChange>
          </w:rPr>
          <w:t xml:space="preserve"> in roots, which leads to its lost on every removal of aboveground biomass. </w:t>
        </w:r>
      </w:ins>
    </w:p>
    <w:p w:rsidR="00C011C8" w:rsidRPr="008E088B" w:rsidRDefault="00F6062F" w:rsidP="005B159A">
      <w:pPr>
        <w:autoSpaceDE w:val="0"/>
        <w:autoSpaceDN w:val="0"/>
        <w:adjustRightInd w:val="0"/>
        <w:spacing w:after="0" w:line="240" w:lineRule="auto"/>
        <w:jc w:val="both"/>
        <w:rPr>
          <w:ins w:id="3148" w:author="Donia Jendoubi" w:date="2019-05-21T12:17:00Z"/>
          <w:rFonts w:ascii="Book Antiqua" w:hAnsi="Book Antiqua" w:cstheme="majorBidi"/>
          <w:sz w:val="20"/>
          <w:szCs w:val="20"/>
          <w:lang w:val="en"/>
          <w:rPrChange w:id="3149" w:author="Donia Jendoubi" w:date="2019-05-21T18:26:00Z">
            <w:rPr>
              <w:ins w:id="3150" w:author="Donia Jendoubi" w:date="2019-05-21T12:17:00Z"/>
              <w:rFonts w:asciiTheme="majorBidi" w:hAnsiTheme="majorBidi" w:cstheme="majorBidi"/>
              <w:sz w:val="20"/>
              <w:szCs w:val="20"/>
              <w:lang w:val="en"/>
            </w:rPr>
          </w:rPrChange>
        </w:rPr>
      </w:pPr>
      <w:ins w:id="3151" w:author="Donia Jendoubi" w:date="2019-05-21T12:35:00Z">
        <w:r w:rsidRPr="008E088B">
          <w:rPr>
            <w:rFonts w:ascii="Book Antiqua" w:hAnsi="Book Antiqua" w:cstheme="majorBidi"/>
            <w:sz w:val="20"/>
            <w:szCs w:val="20"/>
            <w:lang w:val="en"/>
            <w:rPrChange w:id="3152" w:author="Donia Jendoubi" w:date="2019-05-21T18:26:00Z">
              <w:rPr>
                <w:rFonts w:asciiTheme="majorBidi" w:hAnsiTheme="majorBidi" w:cstheme="majorBidi"/>
                <w:sz w:val="20"/>
                <w:szCs w:val="20"/>
                <w:lang w:val="en"/>
              </w:rPr>
            </w:rPrChange>
          </w:rPr>
          <w:t xml:space="preserve">The most likely clarification for the results obtained on the decreased </w:t>
        </w:r>
      </w:ins>
      <w:ins w:id="3153" w:author="Donia Jendoubi" w:date="2019-05-21T12:36:00Z">
        <w:r w:rsidRPr="008E088B">
          <w:rPr>
            <w:rFonts w:ascii="Book Antiqua" w:hAnsi="Book Antiqua" w:cstheme="majorBidi"/>
            <w:sz w:val="20"/>
            <w:szCs w:val="20"/>
            <w:lang w:val="en"/>
            <w:rPrChange w:id="3154" w:author="Donia Jendoubi" w:date="2019-05-21T18:26:00Z">
              <w:rPr>
                <w:rFonts w:asciiTheme="majorBidi" w:hAnsiTheme="majorBidi" w:cstheme="majorBidi"/>
                <w:sz w:val="20"/>
                <w:szCs w:val="20"/>
                <w:lang w:val="en"/>
              </w:rPr>
            </w:rPrChange>
          </w:rPr>
          <w:t xml:space="preserve">SOC contents </w:t>
        </w:r>
      </w:ins>
      <w:ins w:id="3155" w:author="Donia Jendoubi" w:date="2019-05-21T12:35:00Z">
        <w:r w:rsidRPr="008E088B">
          <w:rPr>
            <w:rFonts w:ascii="Book Antiqua" w:hAnsi="Book Antiqua" w:cstheme="majorBidi"/>
            <w:sz w:val="20"/>
            <w:szCs w:val="20"/>
            <w:lang w:val="en"/>
            <w:rPrChange w:id="3156" w:author="Donia Jendoubi" w:date="2019-05-21T18:26:00Z">
              <w:rPr>
                <w:rFonts w:asciiTheme="majorBidi" w:hAnsiTheme="majorBidi" w:cstheme="majorBidi"/>
                <w:sz w:val="20"/>
                <w:szCs w:val="20"/>
                <w:lang w:val="en"/>
              </w:rPr>
            </w:rPrChange>
          </w:rPr>
          <w:t xml:space="preserve">in </w:t>
        </w:r>
      </w:ins>
      <w:ins w:id="3157" w:author="Donia Jendoubi" w:date="2019-05-21T12:36:00Z">
        <w:r w:rsidRPr="008E088B">
          <w:rPr>
            <w:rFonts w:ascii="Book Antiqua" w:hAnsi="Book Antiqua" w:cstheme="majorBidi"/>
            <w:sz w:val="20"/>
            <w:szCs w:val="20"/>
            <w:lang w:val="en"/>
            <w:rPrChange w:id="3158" w:author="Donia Jendoubi" w:date="2019-05-21T18:26:00Z">
              <w:rPr>
                <w:rFonts w:asciiTheme="majorBidi" w:hAnsiTheme="majorBidi" w:cstheme="majorBidi"/>
                <w:sz w:val="20"/>
                <w:szCs w:val="20"/>
                <w:lang w:val="en"/>
              </w:rPr>
            </w:rPrChange>
          </w:rPr>
          <w:t xml:space="preserve">the steep south-facing </w:t>
        </w:r>
      </w:ins>
      <w:ins w:id="3159" w:author="Donia Jendoubi" w:date="2019-05-21T12:35:00Z">
        <w:r w:rsidRPr="008E088B">
          <w:rPr>
            <w:rFonts w:ascii="Book Antiqua" w:hAnsi="Book Antiqua" w:cstheme="majorBidi"/>
            <w:sz w:val="20"/>
            <w:szCs w:val="20"/>
            <w:lang w:val="en"/>
            <w:rPrChange w:id="3160" w:author="Donia Jendoubi" w:date="2019-05-21T18:26:00Z">
              <w:rPr>
                <w:rFonts w:asciiTheme="majorBidi" w:hAnsiTheme="majorBidi" w:cstheme="majorBidi"/>
                <w:sz w:val="20"/>
                <w:szCs w:val="20"/>
                <w:lang w:val="en"/>
              </w:rPr>
            </w:rPrChange>
          </w:rPr>
          <w:t xml:space="preserve">field crops land use system, soils are affected by soil degradation initiated by inappropriate land management and consequently, a weak vegetation cover. This condition makes these soils more sensitive to the south-facing exposition characterized by higher solar radiation and evaporation, and thus decreases soil moisture and biological activity and SOC loss. </w:t>
        </w:r>
      </w:ins>
      <w:ins w:id="3161" w:author="Donia Jendoubi" w:date="2019-05-21T12:17:00Z">
        <w:r w:rsidR="00C011C8" w:rsidRPr="008E088B">
          <w:rPr>
            <w:rFonts w:ascii="Book Antiqua" w:hAnsi="Book Antiqua" w:cstheme="majorBidi"/>
            <w:sz w:val="20"/>
            <w:szCs w:val="20"/>
            <w:lang w:val="en"/>
            <w:rPrChange w:id="3162" w:author="Donia Jendoubi" w:date="2019-05-21T18:26:00Z">
              <w:rPr>
                <w:rFonts w:asciiTheme="majorBidi" w:hAnsiTheme="majorBidi" w:cstheme="majorBidi"/>
                <w:sz w:val="20"/>
                <w:szCs w:val="20"/>
                <w:lang w:val="en"/>
              </w:rPr>
            </w:rPrChange>
          </w:rPr>
          <w:t>(</w:t>
        </w:r>
        <w:proofErr w:type="spellStart"/>
        <w:r w:rsidR="00C011C8" w:rsidRPr="008E088B">
          <w:rPr>
            <w:rFonts w:ascii="Book Antiqua" w:hAnsi="Book Antiqua" w:cstheme="majorBidi"/>
            <w:sz w:val="20"/>
            <w:szCs w:val="20"/>
            <w:lang w:val="en"/>
            <w:rPrChange w:id="3163" w:author="Donia Jendoubi" w:date="2019-05-21T18:26:00Z">
              <w:rPr>
                <w:rFonts w:asciiTheme="majorBidi" w:hAnsiTheme="majorBidi" w:cstheme="majorBidi"/>
                <w:sz w:val="20"/>
                <w:szCs w:val="20"/>
                <w:lang w:val="en"/>
              </w:rPr>
            </w:rPrChange>
          </w:rPr>
          <w:t>Wakene</w:t>
        </w:r>
        <w:proofErr w:type="spellEnd"/>
        <w:r w:rsidR="00C011C8" w:rsidRPr="008E088B">
          <w:rPr>
            <w:rFonts w:ascii="Book Antiqua" w:hAnsi="Book Antiqua" w:cstheme="majorBidi"/>
            <w:sz w:val="20"/>
            <w:szCs w:val="20"/>
            <w:lang w:val="en"/>
            <w:rPrChange w:id="3164" w:author="Donia Jendoubi" w:date="2019-05-21T18:26:00Z">
              <w:rPr>
                <w:rFonts w:asciiTheme="majorBidi" w:hAnsiTheme="majorBidi" w:cstheme="majorBidi"/>
                <w:sz w:val="20"/>
                <w:szCs w:val="20"/>
                <w:lang w:val="en"/>
              </w:rPr>
            </w:rPrChange>
          </w:rPr>
          <w:t xml:space="preserve"> and </w:t>
        </w:r>
        <w:proofErr w:type="spellStart"/>
        <w:r w:rsidR="00C011C8" w:rsidRPr="008E088B">
          <w:rPr>
            <w:rFonts w:ascii="Book Antiqua" w:hAnsi="Book Antiqua" w:cstheme="majorBidi"/>
            <w:sz w:val="20"/>
            <w:szCs w:val="20"/>
            <w:lang w:val="en"/>
            <w:rPrChange w:id="3165" w:author="Donia Jendoubi" w:date="2019-05-21T18:26:00Z">
              <w:rPr>
                <w:rFonts w:asciiTheme="majorBidi" w:hAnsiTheme="majorBidi" w:cstheme="majorBidi"/>
                <w:sz w:val="20"/>
                <w:szCs w:val="20"/>
                <w:lang w:val="en"/>
              </w:rPr>
            </w:rPrChange>
          </w:rPr>
          <w:t>Heluf</w:t>
        </w:r>
        <w:proofErr w:type="spellEnd"/>
        <w:r w:rsidR="00C011C8" w:rsidRPr="008E088B">
          <w:rPr>
            <w:rFonts w:ascii="Book Antiqua" w:hAnsi="Book Antiqua" w:cstheme="majorBidi"/>
            <w:sz w:val="20"/>
            <w:szCs w:val="20"/>
            <w:lang w:val="en"/>
            <w:rPrChange w:id="3166" w:author="Donia Jendoubi" w:date="2019-05-21T18:26:00Z">
              <w:rPr>
                <w:rFonts w:asciiTheme="majorBidi" w:hAnsiTheme="majorBidi" w:cstheme="majorBidi"/>
                <w:sz w:val="20"/>
                <w:szCs w:val="20"/>
                <w:lang w:val="en"/>
              </w:rPr>
            </w:rPrChange>
          </w:rPr>
          <w:t xml:space="preserve"> 2004) have also indicated that intensive cultivation aggravates OM oxidation and hence reduces OC content. </w:t>
        </w:r>
      </w:ins>
    </w:p>
    <w:p w:rsidR="00C011C8" w:rsidRPr="008E088B" w:rsidRDefault="00C011C8" w:rsidP="00123DF7">
      <w:pPr>
        <w:autoSpaceDE w:val="0"/>
        <w:autoSpaceDN w:val="0"/>
        <w:adjustRightInd w:val="0"/>
        <w:spacing w:after="0" w:line="240" w:lineRule="auto"/>
        <w:jc w:val="both"/>
        <w:rPr>
          <w:rFonts w:ascii="Book Antiqua" w:hAnsi="Book Antiqua" w:cstheme="majorBidi"/>
          <w:sz w:val="20"/>
          <w:szCs w:val="20"/>
          <w:lang w:val="en"/>
          <w:rPrChange w:id="3167" w:author="Donia Jendoubi" w:date="2019-05-21T18:26:00Z">
            <w:rPr>
              <w:rFonts w:asciiTheme="majorBidi" w:hAnsiTheme="majorBidi" w:cstheme="majorBidi"/>
              <w:sz w:val="20"/>
              <w:szCs w:val="20"/>
              <w:lang w:val="en"/>
            </w:rPr>
          </w:rPrChange>
        </w:rPr>
      </w:pPr>
    </w:p>
    <w:p w:rsidR="00F6062F" w:rsidRPr="008E088B" w:rsidDel="000D22D9" w:rsidRDefault="00F6062F">
      <w:pPr>
        <w:jc w:val="both"/>
        <w:rPr>
          <w:del w:id="3168" w:author="Donia Jendoubi" w:date="2019-05-21T14:01:00Z"/>
          <w:moveTo w:id="3169" w:author="Donia Jendoubi" w:date="2019-05-21T12:42:00Z"/>
          <w:rFonts w:ascii="Book Antiqua" w:hAnsi="Book Antiqua" w:cstheme="majorBidi"/>
          <w:sz w:val="20"/>
          <w:szCs w:val="20"/>
          <w:lang w:val="en"/>
          <w:rPrChange w:id="3170" w:author="Donia Jendoubi" w:date="2019-05-21T18:26:00Z">
            <w:rPr>
              <w:del w:id="3171" w:author="Donia Jendoubi" w:date="2019-05-21T14:01:00Z"/>
              <w:moveTo w:id="3172" w:author="Donia Jendoubi" w:date="2019-05-21T12:42:00Z"/>
              <w:rFonts w:asciiTheme="majorBidi" w:hAnsiTheme="majorBidi" w:cstheme="majorBidi"/>
              <w:sz w:val="20"/>
              <w:szCs w:val="20"/>
              <w:lang w:val="en"/>
            </w:rPr>
          </w:rPrChange>
        </w:rPr>
      </w:pPr>
      <w:moveToRangeStart w:id="3173" w:author="Donia Jendoubi" w:date="2019-05-21T12:42:00Z" w:name="move9334957"/>
      <w:moveTo w:id="3174" w:author="Donia Jendoubi" w:date="2019-05-21T12:42:00Z">
        <w:del w:id="3175" w:author="Donia Jendoubi" w:date="2019-05-21T14:01:00Z">
          <w:r w:rsidRPr="008E088B" w:rsidDel="000D22D9">
            <w:rPr>
              <w:rFonts w:ascii="Book Antiqua" w:hAnsi="Book Antiqua" w:cstheme="majorBidi"/>
              <w:sz w:val="20"/>
              <w:szCs w:val="20"/>
              <w:lang w:val="en"/>
              <w:rPrChange w:id="3176" w:author="Donia Jendoubi" w:date="2019-05-21T18:26:00Z">
                <w:rPr>
                  <w:rFonts w:asciiTheme="majorBidi" w:hAnsiTheme="majorBidi" w:cstheme="majorBidi"/>
                  <w:sz w:val="20"/>
                  <w:szCs w:val="20"/>
                  <w:lang w:val="en"/>
                </w:rPr>
              </w:rPrChange>
            </w:rPr>
            <w:delText xml:space="preserve">According to the obtained results on the impacts of all the factors on SOC variation, our finding lends strong support to implicate the interaction effects of slope and aspect on OM decomposition </w:delText>
          </w:r>
          <w:r w:rsidRPr="008E088B" w:rsidDel="000D22D9">
            <w:rPr>
              <w:rFonts w:ascii="Book Antiqua" w:hAnsi="Book Antiqua" w:cstheme="majorBidi"/>
              <w:sz w:val="20"/>
              <w:szCs w:val="20"/>
              <w:lang w:val="en"/>
              <w:rPrChange w:id="3177" w:author="Donia Jendoubi" w:date="2019-05-21T18:26:00Z">
                <w:rPr>
                  <w:rFonts w:asciiTheme="majorBidi" w:hAnsiTheme="majorBidi" w:cstheme="majorBidi"/>
                  <w:sz w:val="20"/>
                  <w:szCs w:val="20"/>
                  <w:lang w:val="en"/>
                </w:rPr>
              </w:rPrChange>
            </w:rPr>
            <w:fldChar w:fldCharType="begin"/>
          </w:r>
          <w:r w:rsidRPr="008E088B" w:rsidDel="000D22D9">
            <w:rPr>
              <w:rFonts w:ascii="Book Antiqua" w:hAnsi="Book Antiqua" w:cstheme="majorBidi"/>
              <w:sz w:val="20"/>
              <w:szCs w:val="20"/>
              <w:lang w:val="en"/>
              <w:rPrChange w:id="3178" w:author="Donia Jendoubi" w:date="2019-05-21T18:26:00Z">
                <w:rPr>
                  <w:rFonts w:asciiTheme="majorBidi" w:hAnsiTheme="majorBidi" w:cstheme="majorBidi"/>
                  <w:sz w:val="20"/>
                  <w:szCs w:val="20"/>
                  <w:lang w:val="en"/>
                </w:rPr>
              </w:rPrChange>
            </w:rPr>
            <w:delInstrText xml:space="preserve"> ADDIN EN.CITE &lt;EndNote&gt;&lt;Cite&gt;&lt;Author&gt;Griffiths&lt;/Author&gt;&lt;Year&gt;2009&lt;/Year&gt;&lt;RecNum&gt;195&lt;/RecNum&gt;&lt;DisplayText&gt;(Griffiths et al., 2009)&lt;/DisplayText&gt;&lt;record&gt;&lt;rec-number&gt;195&lt;/rec-number&gt;&lt;foreign-keys&gt;&lt;key app="EN" db-id="sstevav21redwreppryvzv2dse02drr0wpws" timestamp="1537344777"&gt;195&lt;/key&gt;&lt;/foreign-keys&gt;&lt;ref-type name="Journal Article"&gt;17&lt;/ref-type&gt;&lt;contributors&gt;&lt;authors&gt;&lt;author&gt;Griffiths, Robert P&lt;/author&gt;&lt;author&gt;Madritch, Michael D&lt;/author&gt;&lt;author&gt;Swanson, Alan K&lt;/author&gt;&lt;/authors&gt;&lt;/contributors&gt;&lt;titles&gt;&lt;title&gt;The effects of topography on forest soil characteristics in the Oregon Cascade Mountains (USA): Implications for the effects of climate change on soil properties&lt;/title&gt;&lt;secondary-title&gt;Forest Ecology and Management&lt;/secondary-title&gt;&lt;/titles&gt;&lt;periodical&gt;&lt;full-title&gt;Forest Ecology and Management&lt;/full-title&gt;&lt;/periodical&gt;&lt;pages&gt;1-7&lt;/pages&gt;&lt;volume&gt;257&lt;/volume&gt;&lt;number&gt;1&lt;/number&gt;&lt;dates&gt;&lt;year&gt;2009&lt;/year&gt;&lt;/dates&gt;&lt;isbn&gt;0378-1127&lt;/isbn&gt;&lt;urls&gt;&lt;/urls&gt;&lt;/record&gt;&lt;/Cite&gt;&lt;/EndNote&gt;</w:delInstrText>
          </w:r>
          <w:r w:rsidRPr="008E088B" w:rsidDel="000D22D9">
            <w:rPr>
              <w:rFonts w:ascii="Book Antiqua" w:hAnsi="Book Antiqua" w:cstheme="majorBidi"/>
              <w:sz w:val="20"/>
              <w:szCs w:val="20"/>
              <w:lang w:val="en"/>
              <w:rPrChange w:id="3179" w:author="Donia Jendoubi" w:date="2019-05-21T18:26:00Z">
                <w:rPr>
                  <w:rFonts w:asciiTheme="majorBidi" w:hAnsiTheme="majorBidi" w:cstheme="majorBidi"/>
                  <w:sz w:val="20"/>
                  <w:szCs w:val="20"/>
                  <w:lang w:val="en"/>
                </w:rPr>
              </w:rPrChange>
            </w:rPr>
            <w:fldChar w:fldCharType="separate"/>
          </w:r>
          <w:r w:rsidRPr="008E088B" w:rsidDel="000D22D9">
            <w:rPr>
              <w:rFonts w:ascii="Book Antiqua" w:hAnsi="Book Antiqua" w:cstheme="majorBidi"/>
              <w:sz w:val="20"/>
              <w:szCs w:val="20"/>
              <w:lang w:val="en"/>
              <w:rPrChange w:id="3180" w:author="Donia Jendoubi" w:date="2019-05-21T18:26:00Z">
                <w:rPr>
                  <w:rFonts w:asciiTheme="majorBidi" w:hAnsiTheme="majorBidi" w:cstheme="majorBidi"/>
                  <w:sz w:val="20"/>
                  <w:szCs w:val="20"/>
                  <w:lang w:val="en"/>
                </w:rPr>
              </w:rPrChange>
            </w:rPr>
            <w:delText>(Griffiths et al., 2009)</w:delText>
          </w:r>
          <w:r w:rsidRPr="008E088B" w:rsidDel="000D22D9">
            <w:rPr>
              <w:rFonts w:ascii="Book Antiqua" w:hAnsi="Book Antiqua" w:cstheme="majorBidi"/>
              <w:sz w:val="20"/>
              <w:szCs w:val="20"/>
              <w:lang w:val="en"/>
              <w:rPrChange w:id="3181" w:author="Donia Jendoubi" w:date="2019-05-21T18:26:00Z">
                <w:rPr>
                  <w:rFonts w:asciiTheme="majorBidi" w:hAnsiTheme="majorBidi" w:cstheme="majorBidi"/>
                  <w:sz w:val="20"/>
                  <w:szCs w:val="20"/>
                  <w:lang w:val="en"/>
                </w:rPr>
              </w:rPrChange>
            </w:rPr>
            <w:fldChar w:fldCharType="end"/>
          </w:r>
          <w:r w:rsidRPr="008E088B" w:rsidDel="000D22D9">
            <w:rPr>
              <w:rFonts w:ascii="Book Antiqua" w:hAnsi="Book Antiqua" w:cstheme="majorBidi"/>
              <w:sz w:val="20"/>
              <w:szCs w:val="20"/>
              <w:lang w:val="en"/>
              <w:rPrChange w:id="3182" w:author="Donia Jendoubi" w:date="2019-05-21T18:26:00Z">
                <w:rPr>
                  <w:rFonts w:asciiTheme="majorBidi" w:hAnsiTheme="majorBidi" w:cstheme="majorBidi"/>
                  <w:sz w:val="20"/>
                  <w:szCs w:val="20"/>
                  <w:lang w:val="en"/>
                </w:rPr>
              </w:rPrChange>
            </w:rPr>
            <w:delText xml:space="preserve">, as the difference between the north- and south-facing areas is the solar radiation, wind, and rainfall. </w:delText>
          </w:r>
        </w:del>
      </w:moveTo>
    </w:p>
    <w:moveToRangeEnd w:id="3173"/>
    <w:p w:rsidR="004C682F" w:rsidRPr="008E088B" w:rsidDel="00C011C8" w:rsidRDefault="009225E6">
      <w:pPr>
        <w:autoSpaceDE w:val="0"/>
        <w:autoSpaceDN w:val="0"/>
        <w:adjustRightInd w:val="0"/>
        <w:spacing w:after="0" w:line="240" w:lineRule="auto"/>
        <w:jc w:val="both"/>
        <w:rPr>
          <w:del w:id="3183" w:author="Donia Jendoubi" w:date="2019-05-21T12:21:00Z"/>
          <w:rFonts w:ascii="Book Antiqua" w:hAnsi="Book Antiqua" w:cstheme="majorBidi"/>
          <w:sz w:val="20"/>
          <w:szCs w:val="20"/>
          <w:lang w:val="en"/>
          <w:rPrChange w:id="3184" w:author="Donia Jendoubi" w:date="2019-05-21T18:26:00Z">
            <w:rPr>
              <w:del w:id="3185" w:author="Donia Jendoubi" w:date="2019-05-21T12:21:00Z"/>
              <w:rFonts w:asciiTheme="majorBidi" w:hAnsiTheme="majorBidi" w:cstheme="majorBidi"/>
              <w:sz w:val="20"/>
              <w:szCs w:val="20"/>
              <w:lang w:val="en"/>
            </w:rPr>
          </w:rPrChange>
        </w:rPr>
      </w:pPr>
      <w:del w:id="3186" w:author="Donia Jendoubi" w:date="2019-05-21T12:42:00Z">
        <w:r w:rsidRPr="008E088B" w:rsidDel="00F6062F">
          <w:rPr>
            <w:rFonts w:ascii="Book Antiqua" w:hAnsi="Book Antiqua" w:cstheme="majorBidi"/>
            <w:sz w:val="20"/>
            <w:szCs w:val="20"/>
            <w:lang w:val="en"/>
            <w:rPrChange w:id="3187" w:author="Donia Jendoubi" w:date="2019-05-21T18:26:00Z">
              <w:rPr>
                <w:rFonts w:asciiTheme="majorBidi" w:hAnsiTheme="majorBidi" w:cstheme="majorBidi"/>
                <w:sz w:val="20"/>
                <w:szCs w:val="20"/>
                <w:lang w:val="en"/>
              </w:rPr>
            </w:rPrChange>
          </w:rPr>
          <w:delText>Therefore</w:delText>
        </w:r>
        <w:r w:rsidR="00401E25" w:rsidRPr="008E088B" w:rsidDel="00F6062F">
          <w:rPr>
            <w:rFonts w:ascii="Book Antiqua" w:hAnsi="Book Antiqua" w:cstheme="majorBidi"/>
            <w:sz w:val="20"/>
            <w:szCs w:val="20"/>
            <w:lang w:val="en"/>
            <w:rPrChange w:id="3188" w:author="Donia Jendoubi" w:date="2019-05-21T18:26:00Z">
              <w:rPr>
                <w:rFonts w:asciiTheme="majorBidi" w:hAnsiTheme="majorBidi" w:cstheme="majorBidi"/>
                <w:sz w:val="20"/>
                <w:szCs w:val="20"/>
                <w:lang w:val="en"/>
              </w:rPr>
            </w:rPrChange>
          </w:rPr>
          <w:delText xml:space="preserve">, </w:delText>
        </w:r>
        <w:r w:rsidR="00250B63" w:rsidRPr="008E088B" w:rsidDel="00F6062F">
          <w:rPr>
            <w:rFonts w:ascii="Book Antiqua" w:hAnsi="Book Antiqua" w:cstheme="majorBidi"/>
            <w:sz w:val="20"/>
            <w:szCs w:val="20"/>
            <w:lang w:val="en"/>
            <w:rPrChange w:id="3189" w:author="Donia Jendoubi" w:date="2019-05-21T18:26:00Z">
              <w:rPr>
                <w:rFonts w:asciiTheme="majorBidi" w:hAnsiTheme="majorBidi" w:cstheme="majorBidi"/>
                <w:sz w:val="20"/>
                <w:szCs w:val="20"/>
                <w:lang w:val="en"/>
              </w:rPr>
            </w:rPrChange>
          </w:rPr>
          <w:delText xml:space="preserve">some options for sustainable land management practices can be recommended such as </w:delText>
        </w:r>
      </w:del>
      <w:del w:id="3190" w:author="Donia Jendoubi" w:date="2019-05-21T12:21:00Z">
        <w:r w:rsidR="00250B63" w:rsidRPr="008E088B" w:rsidDel="00C011C8">
          <w:rPr>
            <w:rFonts w:ascii="Book Antiqua" w:hAnsi="Book Antiqua" w:cstheme="majorBidi"/>
            <w:sz w:val="20"/>
            <w:szCs w:val="20"/>
            <w:lang w:val="en"/>
            <w:rPrChange w:id="3191" w:author="Donia Jendoubi" w:date="2019-05-21T18:26:00Z">
              <w:rPr>
                <w:rFonts w:asciiTheme="majorBidi" w:hAnsiTheme="majorBidi" w:cstheme="majorBidi"/>
                <w:sz w:val="20"/>
                <w:szCs w:val="20"/>
                <w:lang w:val="en"/>
              </w:rPr>
            </w:rPrChange>
          </w:rPr>
          <w:delText>establishement</w:delText>
        </w:r>
      </w:del>
      <w:del w:id="3192" w:author="Donia Jendoubi" w:date="2019-05-21T12:42:00Z">
        <w:r w:rsidR="00250B63" w:rsidRPr="008E088B" w:rsidDel="00F6062F">
          <w:rPr>
            <w:rFonts w:ascii="Book Antiqua" w:hAnsi="Book Antiqua" w:cstheme="majorBidi"/>
            <w:sz w:val="20"/>
            <w:szCs w:val="20"/>
            <w:lang w:val="en"/>
            <w:rPrChange w:id="3193" w:author="Donia Jendoubi" w:date="2019-05-21T18:26:00Z">
              <w:rPr>
                <w:rFonts w:asciiTheme="majorBidi" w:hAnsiTheme="majorBidi" w:cstheme="majorBidi"/>
                <w:sz w:val="20"/>
                <w:szCs w:val="20"/>
                <w:lang w:val="en"/>
              </w:rPr>
            </w:rPrChange>
          </w:rPr>
          <w:delText xml:space="preserve"> of enclosures </w:delText>
        </w:r>
        <w:r w:rsidR="00401E25" w:rsidRPr="008E088B" w:rsidDel="00F6062F">
          <w:rPr>
            <w:rFonts w:ascii="Book Antiqua" w:hAnsi="Book Antiqua" w:cstheme="majorBidi"/>
            <w:sz w:val="20"/>
            <w:szCs w:val="20"/>
            <w:lang w:val="en"/>
            <w:rPrChange w:id="3194" w:author="Donia Jendoubi" w:date="2019-05-21T18:26:00Z">
              <w:rPr>
                <w:rFonts w:asciiTheme="majorBidi" w:hAnsiTheme="majorBidi" w:cstheme="majorBidi"/>
                <w:sz w:val="20"/>
                <w:szCs w:val="20"/>
                <w:lang w:val="en"/>
              </w:rPr>
            </w:rPrChange>
          </w:rPr>
          <w:delText>(Mekuria and Aynekulu, 2013)</w:delText>
        </w:r>
        <w:r w:rsidR="00675694" w:rsidRPr="008E088B" w:rsidDel="00F6062F">
          <w:rPr>
            <w:rFonts w:ascii="Book Antiqua" w:hAnsi="Book Antiqua" w:cstheme="majorBidi"/>
            <w:sz w:val="20"/>
            <w:szCs w:val="20"/>
            <w:lang w:val="en"/>
            <w:rPrChange w:id="3195" w:author="Donia Jendoubi" w:date="2019-05-21T18:26:00Z">
              <w:rPr>
                <w:rFonts w:asciiTheme="majorBidi" w:hAnsiTheme="majorBidi" w:cstheme="majorBidi"/>
                <w:sz w:val="20"/>
                <w:szCs w:val="20"/>
                <w:lang w:val="en"/>
              </w:rPr>
            </w:rPrChange>
          </w:rPr>
          <w:delText>, which</w:delText>
        </w:r>
        <w:r w:rsidR="00401E25" w:rsidRPr="008E088B" w:rsidDel="00F6062F">
          <w:rPr>
            <w:rFonts w:ascii="Book Antiqua" w:hAnsi="Book Antiqua" w:cstheme="majorBidi"/>
            <w:sz w:val="20"/>
            <w:szCs w:val="20"/>
            <w:lang w:val="en"/>
            <w:rPrChange w:id="3196" w:author="Donia Jendoubi" w:date="2019-05-21T18:26:00Z">
              <w:rPr>
                <w:rFonts w:asciiTheme="majorBidi" w:hAnsiTheme="majorBidi" w:cstheme="majorBidi"/>
                <w:sz w:val="20"/>
                <w:szCs w:val="20"/>
                <w:lang w:val="en"/>
              </w:rPr>
            </w:rPrChange>
          </w:rPr>
          <w:delText xml:space="preserve"> could be </w:delText>
        </w:r>
      </w:del>
      <w:del w:id="3197" w:author="Donia Jendoubi" w:date="2019-05-21T12:21:00Z">
        <w:r w:rsidR="00401E25" w:rsidRPr="008E088B" w:rsidDel="00C011C8">
          <w:rPr>
            <w:rFonts w:ascii="Book Antiqua" w:hAnsi="Book Antiqua" w:cstheme="majorBidi"/>
            <w:sz w:val="20"/>
            <w:szCs w:val="20"/>
            <w:lang w:val="en"/>
            <w:rPrChange w:id="3198" w:author="Donia Jendoubi" w:date="2019-05-21T18:26:00Z">
              <w:rPr>
                <w:rFonts w:asciiTheme="majorBidi" w:hAnsiTheme="majorBidi" w:cstheme="majorBidi"/>
                <w:sz w:val="20"/>
                <w:szCs w:val="20"/>
                <w:lang w:val="en"/>
              </w:rPr>
            </w:rPrChange>
          </w:rPr>
          <w:delText>effec</w:delText>
        </w:r>
        <w:r w:rsidR="00250B63" w:rsidRPr="008E088B" w:rsidDel="00C011C8">
          <w:rPr>
            <w:rFonts w:ascii="Book Antiqua" w:hAnsi="Book Antiqua" w:cstheme="majorBidi"/>
            <w:sz w:val="20"/>
            <w:szCs w:val="20"/>
            <w:lang w:val="en"/>
            <w:rPrChange w:id="3199" w:author="Donia Jendoubi" w:date="2019-05-21T18:26:00Z">
              <w:rPr>
                <w:rFonts w:asciiTheme="majorBidi" w:hAnsiTheme="majorBidi" w:cstheme="majorBidi"/>
                <w:sz w:val="20"/>
                <w:szCs w:val="20"/>
                <w:lang w:val="en"/>
              </w:rPr>
            </w:rPrChange>
          </w:rPr>
          <w:delText>ient</w:delText>
        </w:r>
      </w:del>
      <w:del w:id="3200" w:author="Donia Jendoubi" w:date="2019-05-21T12:42:00Z">
        <w:r w:rsidR="00401E25" w:rsidRPr="008E088B" w:rsidDel="00F6062F">
          <w:rPr>
            <w:rFonts w:ascii="Book Antiqua" w:hAnsi="Book Antiqua" w:cstheme="majorBidi"/>
            <w:sz w:val="20"/>
            <w:szCs w:val="20"/>
            <w:lang w:val="en"/>
            <w:rPrChange w:id="3201" w:author="Donia Jendoubi" w:date="2019-05-21T18:26:00Z">
              <w:rPr>
                <w:rFonts w:asciiTheme="majorBidi" w:hAnsiTheme="majorBidi" w:cstheme="majorBidi"/>
                <w:sz w:val="20"/>
                <w:szCs w:val="20"/>
                <w:lang w:val="en"/>
              </w:rPr>
            </w:rPrChange>
          </w:rPr>
          <w:delText xml:space="preserve"> in re</w:delText>
        </w:r>
        <w:r w:rsidR="00250B63" w:rsidRPr="008E088B" w:rsidDel="00F6062F">
          <w:rPr>
            <w:rFonts w:ascii="Book Antiqua" w:hAnsi="Book Antiqua" w:cstheme="majorBidi"/>
            <w:sz w:val="20"/>
            <w:szCs w:val="20"/>
            <w:lang w:val="en"/>
            <w:rPrChange w:id="3202" w:author="Donia Jendoubi" w:date="2019-05-21T18:26:00Z">
              <w:rPr>
                <w:rFonts w:asciiTheme="majorBidi" w:hAnsiTheme="majorBidi" w:cstheme="majorBidi"/>
                <w:sz w:val="20"/>
                <w:szCs w:val="20"/>
                <w:lang w:val="en"/>
              </w:rPr>
            </w:rPrChange>
          </w:rPr>
          <w:delText>covering</w:delText>
        </w:r>
        <w:r w:rsidR="00401E25" w:rsidRPr="008E088B" w:rsidDel="00F6062F">
          <w:rPr>
            <w:rFonts w:ascii="Book Antiqua" w:hAnsi="Book Antiqua" w:cstheme="majorBidi"/>
            <w:sz w:val="20"/>
            <w:szCs w:val="20"/>
            <w:lang w:val="en"/>
            <w:rPrChange w:id="3203" w:author="Donia Jendoubi" w:date="2019-05-21T18:26:00Z">
              <w:rPr>
                <w:rFonts w:asciiTheme="majorBidi" w:hAnsiTheme="majorBidi" w:cstheme="majorBidi"/>
                <w:sz w:val="20"/>
                <w:szCs w:val="20"/>
                <w:lang w:val="en"/>
              </w:rPr>
            </w:rPrChange>
          </w:rPr>
          <w:delText xml:space="preserve"> degraded grazing land areas of the watershed. </w:delText>
        </w:r>
        <w:r w:rsidR="00250B63" w:rsidRPr="008E088B" w:rsidDel="00F6062F">
          <w:rPr>
            <w:rFonts w:ascii="Book Antiqua" w:hAnsi="Book Antiqua" w:cstheme="majorBidi"/>
            <w:sz w:val="20"/>
            <w:szCs w:val="20"/>
            <w:lang w:val="en"/>
            <w:rPrChange w:id="3204" w:author="Donia Jendoubi" w:date="2019-05-21T18:26:00Z">
              <w:rPr>
                <w:rFonts w:asciiTheme="majorBidi" w:hAnsiTheme="majorBidi" w:cstheme="majorBidi"/>
                <w:sz w:val="20"/>
                <w:szCs w:val="20"/>
                <w:lang w:val="en"/>
              </w:rPr>
            </w:rPrChange>
          </w:rPr>
          <w:delText>In addition to the</w:delText>
        </w:r>
        <w:r w:rsidR="00401E25" w:rsidRPr="008E088B" w:rsidDel="00F6062F">
          <w:rPr>
            <w:rFonts w:ascii="Book Antiqua" w:hAnsi="Book Antiqua" w:cstheme="majorBidi"/>
            <w:sz w:val="20"/>
            <w:szCs w:val="20"/>
            <w:lang w:val="en"/>
            <w:rPrChange w:id="3205" w:author="Donia Jendoubi" w:date="2019-05-21T18:26:00Z">
              <w:rPr>
                <w:rFonts w:asciiTheme="majorBidi" w:hAnsiTheme="majorBidi" w:cstheme="majorBidi"/>
                <w:sz w:val="20"/>
                <w:szCs w:val="20"/>
                <w:lang w:val="en"/>
              </w:rPr>
            </w:rPrChange>
          </w:rPr>
          <w:delText xml:space="preserve"> protection of trees against damage </w:delText>
        </w:r>
        <w:r w:rsidR="00250B63" w:rsidRPr="008E088B" w:rsidDel="00F6062F">
          <w:rPr>
            <w:rFonts w:ascii="Book Antiqua" w:hAnsi="Book Antiqua" w:cstheme="majorBidi"/>
            <w:sz w:val="20"/>
            <w:szCs w:val="20"/>
            <w:lang w:val="en"/>
            <w:rPrChange w:id="3206" w:author="Donia Jendoubi" w:date="2019-05-21T18:26:00Z">
              <w:rPr>
                <w:rFonts w:asciiTheme="majorBidi" w:hAnsiTheme="majorBidi" w:cstheme="majorBidi"/>
                <w:sz w:val="20"/>
                <w:szCs w:val="20"/>
                <w:lang w:val="en"/>
              </w:rPr>
            </w:rPrChange>
          </w:rPr>
          <w:delText>caused by uncontrolled</w:delText>
        </w:r>
        <w:r w:rsidR="00401E25" w:rsidRPr="008E088B" w:rsidDel="00F6062F">
          <w:rPr>
            <w:rFonts w:ascii="Book Antiqua" w:hAnsi="Book Antiqua" w:cstheme="majorBidi"/>
            <w:sz w:val="20"/>
            <w:szCs w:val="20"/>
            <w:lang w:val="en"/>
            <w:rPrChange w:id="3207" w:author="Donia Jendoubi" w:date="2019-05-21T18:26:00Z">
              <w:rPr>
                <w:rFonts w:asciiTheme="majorBidi" w:hAnsiTheme="majorBidi" w:cstheme="majorBidi"/>
                <w:sz w:val="20"/>
                <w:szCs w:val="20"/>
                <w:lang w:val="en"/>
              </w:rPr>
            </w:rPrChange>
          </w:rPr>
          <w:delText xml:space="preserve"> grazing animals by </w:delText>
        </w:r>
        <w:r w:rsidR="00250B63" w:rsidRPr="008E088B" w:rsidDel="00F6062F">
          <w:rPr>
            <w:rFonts w:ascii="Book Antiqua" w:hAnsi="Book Antiqua" w:cstheme="majorBidi"/>
            <w:sz w:val="20"/>
            <w:szCs w:val="20"/>
            <w:lang w:val="en"/>
            <w:rPrChange w:id="3208" w:author="Donia Jendoubi" w:date="2019-05-21T18:26:00Z">
              <w:rPr>
                <w:rFonts w:asciiTheme="majorBidi" w:hAnsiTheme="majorBidi" w:cstheme="majorBidi"/>
                <w:sz w:val="20"/>
                <w:szCs w:val="20"/>
                <w:lang w:val="en"/>
              </w:rPr>
            </w:rPrChange>
          </w:rPr>
          <w:delText>installing</w:delText>
        </w:r>
        <w:r w:rsidR="00401E25" w:rsidRPr="008E088B" w:rsidDel="00F6062F">
          <w:rPr>
            <w:rFonts w:ascii="Book Antiqua" w:hAnsi="Book Antiqua" w:cstheme="majorBidi"/>
            <w:sz w:val="20"/>
            <w:szCs w:val="20"/>
            <w:lang w:val="en"/>
            <w:rPrChange w:id="3209" w:author="Donia Jendoubi" w:date="2019-05-21T18:26:00Z">
              <w:rPr>
                <w:rFonts w:asciiTheme="majorBidi" w:hAnsiTheme="majorBidi" w:cstheme="majorBidi"/>
                <w:sz w:val="20"/>
                <w:szCs w:val="20"/>
                <w:lang w:val="en"/>
              </w:rPr>
            </w:rPrChange>
          </w:rPr>
          <w:delText xml:space="preserve"> fences and trunk protection, </w:delText>
        </w:r>
        <w:r w:rsidR="00250B63" w:rsidRPr="008E088B" w:rsidDel="00F6062F">
          <w:rPr>
            <w:rFonts w:ascii="Book Antiqua" w:hAnsi="Book Antiqua" w:cstheme="majorBidi"/>
            <w:sz w:val="20"/>
            <w:szCs w:val="20"/>
            <w:lang w:val="en"/>
            <w:rPrChange w:id="3210" w:author="Donia Jendoubi" w:date="2019-05-21T18:26:00Z">
              <w:rPr>
                <w:rFonts w:asciiTheme="majorBidi" w:hAnsiTheme="majorBidi" w:cstheme="majorBidi"/>
                <w:sz w:val="20"/>
                <w:szCs w:val="20"/>
                <w:lang w:val="en"/>
              </w:rPr>
            </w:rPrChange>
          </w:rPr>
          <w:delText xml:space="preserve">mixing of animal species (mostly sheep and goats, but also cows and horses), </w:delText>
        </w:r>
        <w:r w:rsidR="00401E25" w:rsidRPr="008E088B" w:rsidDel="00F6062F">
          <w:rPr>
            <w:rFonts w:ascii="Book Antiqua" w:hAnsi="Book Antiqua" w:cstheme="majorBidi"/>
            <w:sz w:val="20"/>
            <w:szCs w:val="20"/>
            <w:lang w:val="en"/>
            <w:rPrChange w:id="3211" w:author="Donia Jendoubi" w:date="2019-05-21T18:26:00Z">
              <w:rPr>
                <w:rFonts w:asciiTheme="majorBidi" w:hAnsiTheme="majorBidi" w:cstheme="majorBidi"/>
                <w:sz w:val="20"/>
                <w:szCs w:val="20"/>
                <w:lang w:val="en"/>
              </w:rPr>
            </w:rPrChange>
          </w:rPr>
          <w:delText xml:space="preserve">as well as </w:delText>
        </w:r>
        <w:r w:rsidR="00250B63" w:rsidRPr="008E088B" w:rsidDel="00F6062F">
          <w:rPr>
            <w:rFonts w:ascii="Book Antiqua" w:hAnsi="Book Antiqua" w:cstheme="majorBidi"/>
            <w:sz w:val="20"/>
            <w:szCs w:val="20"/>
            <w:lang w:val="en"/>
            <w:rPrChange w:id="3212" w:author="Donia Jendoubi" w:date="2019-05-21T18:26:00Z">
              <w:rPr>
                <w:rFonts w:asciiTheme="majorBidi" w:hAnsiTheme="majorBidi" w:cstheme="majorBidi"/>
                <w:sz w:val="20"/>
                <w:szCs w:val="20"/>
                <w:lang w:val="en"/>
              </w:rPr>
            </w:rPrChange>
          </w:rPr>
          <w:delText xml:space="preserve">setting </w:delText>
        </w:r>
        <w:r w:rsidR="00401E25" w:rsidRPr="008E088B" w:rsidDel="00F6062F">
          <w:rPr>
            <w:rFonts w:ascii="Book Antiqua" w:hAnsi="Book Antiqua" w:cstheme="majorBidi"/>
            <w:sz w:val="20"/>
            <w:szCs w:val="20"/>
            <w:lang w:val="en"/>
            <w:rPrChange w:id="3213" w:author="Donia Jendoubi" w:date="2019-05-21T18:26:00Z">
              <w:rPr>
                <w:rFonts w:asciiTheme="majorBidi" w:hAnsiTheme="majorBidi" w:cstheme="majorBidi"/>
                <w:sz w:val="20"/>
                <w:szCs w:val="20"/>
                <w:lang w:val="en"/>
              </w:rPr>
            </w:rPrChange>
          </w:rPr>
          <w:delText>additional fodder provision</w:delText>
        </w:r>
        <w:r w:rsidR="00250B63" w:rsidRPr="008E088B" w:rsidDel="00F6062F">
          <w:rPr>
            <w:rFonts w:ascii="Book Antiqua" w:hAnsi="Book Antiqua" w:cstheme="majorBidi"/>
            <w:sz w:val="20"/>
            <w:szCs w:val="20"/>
            <w:lang w:val="en"/>
            <w:rPrChange w:id="3214" w:author="Donia Jendoubi" w:date="2019-05-21T18:26:00Z">
              <w:rPr>
                <w:rFonts w:asciiTheme="majorBidi" w:hAnsiTheme="majorBidi" w:cstheme="majorBidi"/>
                <w:sz w:val="20"/>
                <w:szCs w:val="20"/>
                <w:lang w:val="en"/>
              </w:rPr>
            </w:rPrChange>
          </w:rPr>
          <w:delText xml:space="preserve"> features</w:delText>
        </w:r>
        <w:r w:rsidR="00401E25" w:rsidRPr="008E088B" w:rsidDel="00F6062F">
          <w:rPr>
            <w:rFonts w:ascii="Book Antiqua" w:hAnsi="Book Antiqua" w:cstheme="majorBidi"/>
            <w:sz w:val="20"/>
            <w:szCs w:val="20"/>
            <w:lang w:val="en"/>
            <w:rPrChange w:id="3215" w:author="Donia Jendoubi" w:date="2019-05-21T18:26:00Z">
              <w:rPr>
                <w:rFonts w:asciiTheme="majorBidi" w:hAnsiTheme="majorBidi" w:cstheme="majorBidi"/>
                <w:sz w:val="20"/>
                <w:szCs w:val="20"/>
                <w:lang w:val="en"/>
              </w:rPr>
            </w:rPrChange>
          </w:rPr>
          <w:delText xml:space="preserve"> during summer</w:delText>
        </w:r>
        <w:r w:rsidR="00675694" w:rsidRPr="008E088B" w:rsidDel="00F6062F">
          <w:rPr>
            <w:rFonts w:ascii="Book Antiqua" w:hAnsi="Book Antiqua" w:cstheme="majorBidi"/>
            <w:sz w:val="20"/>
            <w:szCs w:val="20"/>
            <w:lang w:val="en"/>
            <w:rPrChange w:id="3216" w:author="Donia Jendoubi" w:date="2019-05-21T18:26:00Z">
              <w:rPr>
                <w:rFonts w:asciiTheme="majorBidi" w:hAnsiTheme="majorBidi" w:cstheme="majorBidi"/>
                <w:sz w:val="20"/>
                <w:szCs w:val="20"/>
                <w:lang w:val="en"/>
              </w:rPr>
            </w:rPrChange>
          </w:rPr>
          <w:delText xml:space="preserve"> season</w:delText>
        </w:r>
        <w:r w:rsidR="00250B63" w:rsidRPr="008E088B" w:rsidDel="00F6062F">
          <w:rPr>
            <w:rFonts w:ascii="Book Antiqua" w:hAnsi="Book Antiqua" w:cstheme="majorBidi"/>
            <w:sz w:val="20"/>
            <w:szCs w:val="20"/>
            <w:lang w:val="en"/>
            <w:rPrChange w:id="3217" w:author="Donia Jendoubi" w:date="2019-05-21T18:26:00Z">
              <w:rPr>
                <w:rFonts w:asciiTheme="majorBidi" w:hAnsiTheme="majorBidi" w:cstheme="majorBidi"/>
                <w:sz w:val="20"/>
                <w:szCs w:val="20"/>
                <w:lang w:val="en"/>
              </w:rPr>
            </w:rPrChange>
          </w:rPr>
          <w:delText>.</w:delText>
        </w:r>
        <w:r w:rsidR="00401E25" w:rsidRPr="008E088B" w:rsidDel="00F6062F">
          <w:rPr>
            <w:rFonts w:ascii="Book Antiqua" w:hAnsi="Book Antiqua" w:cstheme="majorBidi"/>
            <w:sz w:val="20"/>
            <w:szCs w:val="20"/>
            <w:lang w:val="en"/>
            <w:rPrChange w:id="3218" w:author="Donia Jendoubi" w:date="2019-05-21T18:26:00Z">
              <w:rPr>
                <w:rFonts w:asciiTheme="majorBidi" w:hAnsiTheme="majorBidi" w:cstheme="majorBidi"/>
                <w:sz w:val="20"/>
                <w:szCs w:val="20"/>
                <w:lang w:val="en"/>
              </w:rPr>
            </w:rPrChange>
          </w:rPr>
          <w:delText xml:space="preserve"> </w:delText>
        </w:r>
      </w:del>
    </w:p>
    <w:p w:rsidR="00250B63" w:rsidRPr="008E088B" w:rsidDel="000D22D9" w:rsidRDefault="00401E25">
      <w:pPr>
        <w:jc w:val="both"/>
        <w:rPr>
          <w:del w:id="3219" w:author="Donia Jendoubi" w:date="2019-05-21T14:01:00Z"/>
          <w:moveFrom w:id="3220" w:author="Donia Jendoubi" w:date="2019-05-21T12:42:00Z"/>
          <w:rFonts w:ascii="Book Antiqua" w:hAnsi="Book Antiqua" w:cstheme="majorBidi"/>
          <w:sz w:val="20"/>
          <w:szCs w:val="20"/>
          <w:lang w:val="en"/>
          <w:rPrChange w:id="3221" w:author="Donia Jendoubi" w:date="2019-05-21T18:26:00Z">
            <w:rPr>
              <w:del w:id="3222" w:author="Donia Jendoubi" w:date="2019-05-21T14:01:00Z"/>
              <w:moveFrom w:id="3223" w:author="Donia Jendoubi" w:date="2019-05-21T12:42:00Z"/>
              <w:rFonts w:asciiTheme="majorBidi" w:hAnsiTheme="majorBidi" w:cstheme="majorBidi"/>
              <w:sz w:val="20"/>
              <w:szCs w:val="20"/>
              <w:lang w:val="en"/>
            </w:rPr>
          </w:rPrChange>
        </w:rPr>
      </w:pPr>
      <w:moveFromRangeStart w:id="3224" w:author="Donia Jendoubi" w:date="2019-05-21T12:42:00Z" w:name="move9334957"/>
      <w:moveFrom w:id="3225" w:author="Donia Jendoubi" w:date="2019-05-21T12:42:00Z">
        <w:del w:id="3226" w:author="Donia Jendoubi" w:date="2019-05-21T14:01:00Z">
          <w:r w:rsidRPr="008E088B" w:rsidDel="000D22D9">
            <w:rPr>
              <w:rFonts w:ascii="Book Antiqua" w:hAnsi="Book Antiqua" w:cstheme="majorBidi"/>
              <w:sz w:val="20"/>
              <w:szCs w:val="20"/>
              <w:lang w:val="en"/>
              <w:rPrChange w:id="3227" w:author="Donia Jendoubi" w:date="2019-05-21T18:26:00Z">
                <w:rPr>
                  <w:rFonts w:asciiTheme="majorBidi" w:hAnsiTheme="majorBidi" w:cstheme="majorBidi"/>
                  <w:sz w:val="20"/>
                  <w:szCs w:val="20"/>
                  <w:lang w:val="en"/>
                </w:rPr>
              </w:rPrChange>
            </w:rPr>
            <w:delText xml:space="preserve">According to the obtained results on the impacts of all the factors on SOC variation, our finding lends strong support to implicate the interaction effects of slope and aspect on OM decomposition </w:delText>
          </w:r>
          <w:r w:rsidRPr="008E088B" w:rsidDel="000D22D9">
            <w:rPr>
              <w:rFonts w:ascii="Book Antiqua" w:hAnsi="Book Antiqua" w:cstheme="majorBidi"/>
              <w:sz w:val="20"/>
              <w:szCs w:val="20"/>
              <w:lang w:val="en"/>
              <w:rPrChange w:id="3228" w:author="Donia Jendoubi" w:date="2019-05-21T18:26:00Z">
                <w:rPr>
                  <w:rFonts w:asciiTheme="majorBidi" w:hAnsiTheme="majorBidi" w:cstheme="majorBidi"/>
                  <w:sz w:val="20"/>
                  <w:szCs w:val="20"/>
                  <w:lang w:val="en"/>
                </w:rPr>
              </w:rPrChange>
            </w:rPr>
            <w:fldChar w:fldCharType="begin"/>
          </w:r>
          <w:r w:rsidRPr="008E088B" w:rsidDel="000D22D9">
            <w:rPr>
              <w:rFonts w:ascii="Book Antiqua" w:hAnsi="Book Antiqua" w:cstheme="majorBidi"/>
              <w:sz w:val="20"/>
              <w:szCs w:val="20"/>
              <w:lang w:val="en"/>
              <w:rPrChange w:id="3229" w:author="Donia Jendoubi" w:date="2019-05-21T18:26:00Z">
                <w:rPr>
                  <w:rFonts w:asciiTheme="majorBidi" w:hAnsiTheme="majorBidi" w:cstheme="majorBidi"/>
                  <w:sz w:val="20"/>
                  <w:szCs w:val="20"/>
                  <w:lang w:val="en"/>
                </w:rPr>
              </w:rPrChange>
            </w:rPr>
            <w:delInstrText xml:space="preserve"> ADDIN EN.CITE &lt;EndNote&gt;&lt;Cite&gt;&lt;Author&gt;Griffiths&lt;/Author&gt;&lt;Year&gt;2009&lt;/Year&gt;&lt;RecNum&gt;195&lt;/RecNum&gt;&lt;DisplayText&gt;(Griffiths et al., 2009)&lt;/DisplayText&gt;&lt;record&gt;&lt;rec-number&gt;195&lt;/rec-number&gt;&lt;foreign-keys&gt;&lt;key app="EN" db-id="sstevav21redwreppryvzv2dse02drr0wpws" timestamp="1537344777"&gt;195&lt;/key&gt;&lt;/foreign-keys&gt;&lt;ref-type name="Journal Article"&gt;17&lt;/ref-type&gt;&lt;contributors&gt;&lt;authors&gt;&lt;author&gt;Griffiths, Robert P&lt;/author&gt;&lt;author&gt;Madritch, Michael D&lt;/author&gt;&lt;author&gt;Swanson, Alan K&lt;/author&gt;&lt;/authors&gt;&lt;/contributors&gt;&lt;titles&gt;&lt;title&gt;The effects of topography on forest soil characteristics in the Oregon Cascade Mountains (USA): Implications for the effects of climate change on soil properties&lt;/title&gt;&lt;secondary-title&gt;Forest Ecology and Management&lt;/secondary-title&gt;&lt;/titles&gt;&lt;periodical&gt;&lt;full-title&gt;Forest Ecology and Management&lt;/full-title&gt;&lt;/periodical&gt;&lt;pages&gt;1-7&lt;/pages&gt;&lt;volume&gt;257&lt;/volume&gt;&lt;number&gt;1&lt;/number&gt;&lt;dates&gt;&lt;year&gt;2009&lt;/year&gt;&lt;/dates&gt;&lt;isbn&gt;0378-1127&lt;/isbn&gt;&lt;urls&gt;&lt;/urls&gt;&lt;/record&gt;&lt;/Cite&gt;&lt;/EndNote&gt;</w:delInstrText>
          </w:r>
          <w:r w:rsidRPr="008E088B" w:rsidDel="000D22D9">
            <w:rPr>
              <w:rFonts w:ascii="Book Antiqua" w:hAnsi="Book Antiqua" w:cstheme="majorBidi"/>
              <w:sz w:val="20"/>
              <w:szCs w:val="20"/>
              <w:lang w:val="en"/>
              <w:rPrChange w:id="3230" w:author="Donia Jendoubi" w:date="2019-05-21T18:26:00Z">
                <w:rPr>
                  <w:rFonts w:asciiTheme="majorBidi" w:hAnsiTheme="majorBidi" w:cstheme="majorBidi"/>
                  <w:sz w:val="20"/>
                  <w:szCs w:val="20"/>
                  <w:lang w:val="en"/>
                </w:rPr>
              </w:rPrChange>
            </w:rPr>
            <w:fldChar w:fldCharType="separate"/>
          </w:r>
          <w:r w:rsidRPr="008E088B" w:rsidDel="000D22D9">
            <w:rPr>
              <w:rFonts w:ascii="Book Antiqua" w:hAnsi="Book Antiqua" w:cstheme="majorBidi"/>
              <w:sz w:val="20"/>
              <w:szCs w:val="20"/>
              <w:lang w:val="en"/>
              <w:rPrChange w:id="3231" w:author="Donia Jendoubi" w:date="2019-05-21T18:26:00Z">
                <w:rPr>
                  <w:rFonts w:asciiTheme="majorBidi" w:hAnsiTheme="majorBidi" w:cstheme="majorBidi"/>
                  <w:sz w:val="20"/>
                  <w:szCs w:val="20"/>
                  <w:lang w:val="en"/>
                </w:rPr>
              </w:rPrChange>
            </w:rPr>
            <w:delText>(Griffiths et al., 2009)</w:delText>
          </w:r>
          <w:r w:rsidRPr="008E088B" w:rsidDel="000D22D9">
            <w:rPr>
              <w:rFonts w:ascii="Book Antiqua" w:hAnsi="Book Antiqua" w:cstheme="majorBidi"/>
              <w:sz w:val="20"/>
              <w:szCs w:val="20"/>
              <w:lang w:val="en"/>
              <w:rPrChange w:id="3232" w:author="Donia Jendoubi" w:date="2019-05-21T18:26:00Z">
                <w:rPr>
                  <w:rFonts w:asciiTheme="majorBidi" w:hAnsiTheme="majorBidi" w:cstheme="majorBidi"/>
                  <w:sz w:val="20"/>
                  <w:szCs w:val="20"/>
                  <w:lang w:val="en"/>
                </w:rPr>
              </w:rPrChange>
            </w:rPr>
            <w:fldChar w:fldCharType="end"/>
          </w:r>
          <w:r w:rsidRPr="008E088B" w:rsidDel="000D22D9">
            <w:rPr>
              <w:rFonts w:ascii="Book Antiqua" w:hAnsi="Book Antiqua" w:cstheme="majorBidi"/>
              <w:sz w:val="20"/>
              <w:szCs w:val="20"/>
              <w:lang w:val="en"/>
              <w:rPrChange w:id="3233" w:author="Donia Jendoubi" w:date="2019-05-21T18:26:00Z">
                <w:rPr>
                  <w:rFonts w:asciiTheme="majorBidi" w:hAnsiTheme="majorBidi" w:cstheme="majorBidi"/>
                  <w:sz w:val="20"/>
                  <w:szCs w:val="20"/>
                  <w:lang w:val="en"/>
                </w:rPr>
              </w:rPrChange>
            </w:rPr>
            <w:delText xml:space="preserve">, as the difference between the north- and south-facing areas is the solar radiation, wind, and rainfall. </w:delText>
          </w:r>
        </w:del>
      </w:moveFrom>
    </w:p>
    <w:moveFromRangeEnd w:id="3224"/>
    <w:p w:rsidR="00401E25" w:rsidRPr="008E088B" w:rsidDel="000D22D9" w:rsidRDefault="00401E25">
      <w:pPr>
        <w:jc w:val="both"/>
        <w:rPr>
          <w:del w:id="3234" w:author="Donia Jendoubi" w:date="2019-05-21T14:01:00Z"/>
          <w:rFonts w:ascii="Book Antiqua" w:hAnsi="Book Antiqua" w:cstheme="majorBidi"/>
          <w:sz w:val="20"/>
          <w:szCs w:val="20"/>
          <w:lang w:val="en"/>
          <w:rPrChange w:id="3235" w:author="Donia Jendoubi" w:date="2019-05-21T18:26:00Z">
            <w:rPr>
              <w:del w:id="3236" w:author="Donia Jendoubi" w:date="2019-05-21T14:01:00Z"/>
              <w:rFonts w:asciiTheme="majorBidi" w:hAnsiTheme="majorBidi" w:cstheme="majorBidi"/>
              <w:sz w:val="20"/>
              <w:szCs w:val="20"/>
              <w:lang w:val="en"/>
            </w:rPr>
          </w:rPrChange>
        </w:rPr>
      </w:pPr>
      <w:del w:id="3237" w:author="Donia Jendoubi" w:date="2019-05-21T14:01:00Z">
        <w:r w:rsidRPr="008E088B" w:rsidDel="000D22D9">
          <w:rPr>
            <w:rFonts w:ascii="Book Antiqua" w:hAnsi="Book Antiqua" w:cstheme="majorBidi"/>
            <w:sz w:val="20"/>
            <w:szCs w:val="20"/>
            <w:lang w:val="en"/>
            <w:rPrChange w:id="3238" w:author="Donia Jendoubi" w:date="2019-05-21T18:26:00Z">
              <w:rPr>
                <w:rFonts w:asciiTheme="majorBidi" w:hAnsiTheme="majorBidi" w:cstheme="majorBidi"/>
                <w:sz w:val="20"/>
                <w:szCs w:val="20"/>
                <w:lang w:val="en"/>
              </w:rPr>
            </w:rPrChange>
          </w:rPr>
          <w:delText xml:space="preserve">According to </w:delText>
        </w:r>
        <w:bookmarkStart w:id="3239" w:name="bbb0145"/>
        <w:r w:rsidRPr="008E088B" w:rsidDel="000D22D9">
          <w:rPr>
            <w:rFonts w:ascii="Book Antiqua" w:hAnsi="Book Antiqua" w:cstheme="majorBidi"/>
            <w:sz w:val="20"/>
            <w:szCs w:val="20"/>
            <w:lang w:val="en"/>
            <w:rPrChange w:id="3240" w:author="Donia Jendoubi" w:date="2019-05-21T18:26:00Z">
              <w:rPr>
                <w:rFonts w:asciiTheme="majorBidi" w:hAnsiTheme="majorBidi" w:cstheme="majorBidi"/>
                <w:sz w:val="20"/>
                <w:szCs w:val="20"/>
                <w:lang w:val="en"/>
              </w:rPr>
            </w:rPrChange>
          </w:rPr>
          <w:delText>(</w:delText>
        </w:r>
        <w:r w:rsidR="00D9159B" w:rsidRPr="008E088B" w:rsidDel="000D22D9">
          <w:rPr>
            <w:rFonts w:ascii="Book Antiqua" w:hAnsi="Book Antiqua"/>
            <w:sz w:val="20"/>
            <w:szCs w:val="20"/>
            <w:rPrChange w:id="3241" w:author="Donia Jendoubi" w:date="2019-05-21T18:26:00Z">
              <w:rPr/>
            </w:rPrChange>
          </w:rPr>
          <w:fldChar w:fldCharType="begin"/>
        </w:r>
        <w:r w:rsidR="00D9159B" w:rsidRPr="008E088B" w:rsidDel="000D22D9">
          <w:rPr>
            <w:rFonts w:ascii="Book Antiqua" w:hAnsi="Book Antiqua"/>
            <w:sz w:val="20"/>
            <w:szCs w:val="20"/>
            <w:lang w:val="en-GB"/>
            <w:rPrChange w:id="3242" w:author="Donia Jendoubi" w:date="2019-05-21T18:26:00Z">
              <w:rPr/>
            </w:rPrChange>
          </w:rPr>
          <w:delInstrText xml:space="preserve"> HYPERLINK "https://www.sciencedirect.com/science/article/pii/S0341816217300115" \l "bb0145" </w:delInstrText>
        </w:r>
        <w:r w:rsidR="00D9159B" w:rsidRPr="008E088B" w:rsidDel="000D22D9">
          <w:rPr>
            <w:rFonts w:ascii="Book Antiqua" w:hAnsi="Book Antiqua"/>
            <w:sz w:val="20"/>
            <w:szCs w:val="20"/>
            <w:rPrChange w:id="3243" w:author="Donia Jendoubi" w:date="2019-05-21T18:26:00Z">
              <w:rPr>
                <w:rFonts w:asciiTheme="majorBidi" w:hAnsiTheme="majorBidi" w:cstheme="majorBidi"/>
                <w:sz w:val="20"/>
                <w:szCs w:val="20"/>
                <w:lang w:val="en"/>
              </w:rPr>
            </w:rPrChange>
          </w:rPr>
          <w:fldChar w:fldCharType="separate"/>
        </w:r>
        <w:r w:rsidRPr="008E088B" w:rsidDel="000D22D9">
          <w:rPr>
            <w:rFonts w:ascii="Book Antiqua" w:hAnsi="Book Antiqua" w:cstheme="majorBidi"/>
            <w:sz w:val="20"/>
            <w:szCs w:val="20"/>
            <w:lang w:val="en"/>
            <w:rPrChange w:id="3244" w:author="Donia Jendoubi" w:date="2019-05-21T18:26:00Z">
              <w:rPr>
                <w:rFonts w:asciiTheme="majorBidi" w:hAnsiTheme="majorBidi" w:cstheme="majorBidi"/>
                <w:sz w:val="20"/>
                <w:szCs w:val="20"/>
                <w:lang w:val="en"/>
              </w:rPr>
            </w:rPrChange>
          </w:rPr>
          <w:delText>McCune and Keon, 2002)</w:delText>
        </w:r>
        <w:r w:rsidR="00D9159B" w:rsidRPr="008E088B" w:rsidDel="000D22D9">
          <w:rPr>
            <w:rFonts w:ascii="Book Antiqua" w:hAnsi="Book Antiqua" w:cstheme="majorBidi"/>
            <w:sz w:val="20"/>
            <w:szCs w:val="20"/>
            <w:lang w:val="en"/>
            <w:rPrChange w:id="3245" w:author="Donia Jendoubi" w:date="2019-05-21T18:26:00Z">
              <w:rPr>
                <w:rFonts w:asciiTheme="majorBidi" w:hAnsiTheme="majorBidi" w:cstheme="majorBidi"/>
                <w:sz w:val="20"/>
                <w:szCs w:val="20"/>
                <w:lang w:val="en"/>
              </w:rPr>
            </w:rPrChange>
          </w:rPr>
          <w:fldChar w:fldCharType="end"/>
        </w:r>
        <w:bookmarkEnd w:id="3239"/>
        <w:r w:rsidRPr="008E088B" w:rsidDel="000D22D9">
          <w:rPr>
            <w:rFonts w:ascii="Book Antiqua" w:hAnsi="Book Antiqua" w:cstheme="majorBidi"/>
            <w:sz w:val="20"/>
            <w:szCs w:val="20"/>
            <w:lang w:val="en"/>
            <w:rPrChange w:id="3246" w:author="Donia Jendoubi" w:date="2019-05-21T18:26:00Z">
              <w:rPr>
                <w:rFonts w:asciiTheme="majorBidi" w:hAnsiTheme="majorBidi" w:cstheme="majorBidi"/>
                <w:sz w:val="20"/>
                <w:szCs w:val="20"/>
                <w:lang w:val="en"/>
              </w:rPr>
            </w:rPrChange>
          </w:rPr>
          <w:delText xml:space="preserve">, </w:delText>
        </w:r>
        <w:r w:rsidR="005C14B1" w:rsidRPr="008E088B" w:rsidDel="000D22D9">
          <w:rPr>
            <w:rFonts w:ascii="Book Antiqua" w:hAnsi="Book Antiqua" w:cstheme="majorBidi"/>
            <w:sz w:val="20"/>
            <w:szCs w:val="20"/>
            <w:lang w:val="en"/>
            <w:rPrChange w:id="3247" w:author="Donia Jendoubi" w:date="2019-05-21T18:26:00Z">
              <w:rPr>
                <w:rFonts w:asciiTheme="majorBidi" w:hAnsiTheme="majorBidi" w:cstheme="majorBidi"/>
                <w:sz w:val="20"/>
                <w:szCs w:val="20"/>
                <w:lang w:val="en"/>
              </w:rPr>
            </w:rPrChange>
          </w:rPr>
          <w:delText>t</w:delText>
        </w:r>
        <w:r w:rsidRPr="008E088B" w:rsidDel="000D22D9">
          <w:rPr>
            <w:rFonts w:ascii="Book Antiqua" w:hAnsi="Book Antiqua" w:cstheme="majorBidi"/>
            <w:sz w:val="20"/>
            <w:szCs w:val="20"/>
            <w:lang w:val="en"/>
            <w:rPrChange w:id="3248" w:author="Donia Jendoubi" w:date="2019-05-21T18:26:00Z">
              <w:rPr>
                <w:rFonts w:asciiTheme="majorBidi" w:hAnsiTheme="majorBidi" w:cstheme="majorBidi"/>
                <w:sz w:val="20"/>
                <w:szCs w:val="20"/>
                <w:lang w:val="en"/>
              </w:rPr>
            </w:rPrChange>
          </w:rPr>
          <w:delText>he reason for these resul</w:delText>
        </w:r>
        <w:r w:rsidR="005C14B1" w:rsidRPr="008E088B" w:rsidDel="000D22D9">
          <w:rPr>
            <w:rFonts w:ascii="Book Antiqua" w:hAnsi="Book Antiqua" w:cstheme="majorBidi"/>
            <w:sz w:val="20"/>
            <w:szCs w:val="20"/>
            <w:lang w:val="en"/>
            <w:rPrChange w:id="3249" w:author="Donia Jendoubi" w:date="2019-05-21T18:26:00Z">
              <w:rPr>
                <w:rFonts w:asciiTheme="majorBidi" w:hAnsiTheme="majorBidi" w:cstheme="majorBidi"/>
                <w:sz w:val="20"/>
                <w:szCs w:val="20"/>
                <w:lang w:val="en"/>
              </w:rPr>
            </w:rPrChange>
          </w:rPr>
          <w:delText>ts is that slope aspect plays a</w:delText>
        </w:r>
        <w:r w:rsidRPr="008E088B" w:rsidDel="000D22D9">
          <w:rPr>
            <w:rFonts w:ascii="Book Antiqua" w:hAnsi="Book Antiqua" w:cstheme="majorBidi"/>
            <w:sz w:val="20"/>
            <w:szCs w:val="20"/>
            <w:lang w:val="en"/>
            <w:rPrChange w:id="3250" w:author="Donia Jendoubi" w:date="2019-05-21T18:26:00Z">
              <w:rPr>
                <w:rFonts w:asciiTheme="majorBidi" w:hAnsiTheme="majorBidi" w:cstheme="majorBidi"/>
                <w:sz w:val="20"/>
                <w:szCs w:val="20"/>
                <w:lang w:val="en"/>
              </w:rPr>
            </w:rPrChange>
          </w:rPr>
          <w:delText xml:space="preserve"> </w:delText>
        </w:r>
        <w:r w:rsidR="005C14B1" w:rsidRPr="008E088B" w:rsidDel="000D22D9">
          <w:rPr>
            <w:rFonts w:ascii="Book Antiqua" w:hAnsi="Book Antiqua" w:cstheme="majorBidi"/>
            <w:sz w:val="20"/>
            <w:szCs w:val="20"/>
            <w:lang w:val="en"/>
            <w:rPrChange w:id="3251" w:author="Donia Jendoubi" w:date="2019-05-21T18:26:00Z">
              <w:rPr>
                <w:rFonts w:asciiTheme="majorBidi" w:hAnsiTheme="majorBidi" w:cstheme="majorBidi"/>
                <w:sz w:val="20"/>
                <w:szCs w:val="20"/>
                <w:lang w:val="en"/>
              </w:rPr>
            </w:rPrChange>
          </w:rPr>
          <w:delText>significant</w:delText>
        </w:r>
        <w:r w:rsidRPr="008E088B" w:rsidDel="000D22D9">
          <w:rPr>
            <w:rFonts w:ascii="Book Antiqua" w:hAnsi="Book Antiqua" w:cstheme="majorBidi"/>
            <w:sz w:val="20"/>
            <w:szCs w:val="20"/>
            <w:lang w:val="en"/>
            <w:rPrChange w:id="3252" w:author="Donia Jendoubi" w:date="2019-05-21T18:26:00Z">
              <w:rPr>
                <w:rFonts w:asciiTheme="majorBidi" w:hAnsiTheme="majorBidi" w:cstheme="majorBidi"/>
                <w:sz w:val="20"/>
                <w:szCs w:val="20"/>
                <w:lang w:val="en"/>
              </w:rPr>
            </w:rPrChange>
          </w:rPr>
          <w:delText xml:space="preserve"> role in solar radiation</w:delText>
        </w:r>
        <w:r w:rsidR="005C14B1" w:rsidRPr="008E088B" w:rsidDel="000D22D9">
          <w:rPr>
            <w:rFonts w:ascii="Book Antiqua" w:hAnsi="Book Antiqua" w:cstheme="majorBidi"/>
            <w:sz w:val="20"/>
            <w:szCs w:val="20"/>
            <w:lang w:val="en"/>
            <w:rPrChange w:id="3253" w:author="Donia Jendoubi" w:date="2019-05-21T18:26:00Z">
              <w:rPr>
                <w:rFonts w:asciiTheme="majorBidi" w:hAnsiTheme="majorBidi" w:cstheme="majorBidi"/>
                <w:sz w:val="20"/>
                <w:szCs w:val="20"/>
                <w:lang w:val="en"/>
              </w:rPr>
            </w:rPrChange>
          </w:rPr>
          <w:delText xml:space="preserve"> redistribution</w:delText>
        </w:r>
        <w:r w:rsidRPr="008E088B" w:rsidDel="000D22D9">
          <w:rPr>
            <w:rFonts w:ascii="Book Antiqua" w:hAnsi="Book Antiqua" w:cstheme="majorBidi"/>
            <w:sz w:val="20"/>
            <w:szCs w:val="20"/>
            <w:lang w:val="en"/>
            <w:rPrChange w:id="3254" w:author="Donia Jendoubi" w:date="2019-05-21T18:26:00Z">
              <w:rPr>
                <w:rFonts w:asciiTheme="majorBidi" w:hAnsiTheme="majorBidi" w:cstheme="majorBidi"/>
                <w:sz w:val="20"/>
                <w:szCs w:val="20"/>
                <w:lang w:val="en"/>
              </w:rPr>
            </w:rPrChange>
          </w:rPr>
          <w:delText xml:space="preserve">, hence the </w:delText>
        </w:r>
        <w:r w:rsidR="005C14B1" w:rsidRPr="008E088B" w:rsidDel="000D22D9">
          <w:rPr>
            <w:rFonts w:ascii="Book Antiqua" w:hAnsi="Book Antiqua" w:cstheme="majorBidi"/>
            <w:sz w:val="20"/>
            <w:szCs w:val="20"/>
            <w:lang w:val="en"/>
            <w:rPrChange w:id="3255" w:author="Donia Jendoubi" w:date="2019-05-21T18:26:00Z">
              <w:rPr>
                <w:rFonts w:asciiTheme="majorBidi" w:hAnsiTheme="majorBidi" w:cstheme="majorBidi"/>
                <w:sz w:val="20"/>
                <w:szCs w:val="20"/>
                <w:lang w:val="en"/>
              </w:rPr>
            </w:rPrChange>
          </w:rPr>
          <w:delText xml:space="preserve">solar radiation </w:delText>
        </w:r>
        <w:r w:rsidRPr="008E088B" w:rsidDel="000D22D9">
          <w:rPr>
            <w:rFonts w:ascii="Book Antiqua" w:hAnsi="Book Antiqua" w:cstheme="majorBidi"/>
            <w:sz w:val="20"/>
            <w:szCs w:val="20"/>
            <w:lang w:val="en"/>
            <w:rPrChange w:id="3256" w:author="Donia Jendoubi" w:date="2019-05-21T18:26:00Z">
              <w:rPr>
                <w:rFonts w:asciiTheme="majorBidi" w:hAnsiTheme="majorBidi" w:cstheme="majorBidi"/>
                <w:sz w:val="20"/>
                <w:szCs w:val="20"/>
                <w:lang w:val="en"/>
              </w:rPr>
            </w:rPrChange>
          </w:rPr>
          <w:delText xml:space="preserve">heterogeneity on hillslopes led to differences in </w:delText>
        </w:r>
        <w:r w:rsidR="005C14B1" w:rsidRPr="008E088B" w:rsidDel="000D22D9">
          <w:rPr>
            <w:rFonts w:ascii="Book Antiqua" w:hAnsi="Book Antiqua" w:cstheme="majorBidi"/>
            <w:sz w:val="20"/>
            <w:szCs w:val="20"/>
            <w:lang w:val="en"/>
            <w:rPrChange w:id="3257" w:author="Donia Jendoubi" w:date="2019-05-21T18:26:00Z">
              <w:rPr>
                <w:rFonts w:asciiTheme="majorBidi" w:hAnsiTheme="majorBidi" w:cstheme="majorBidi"/>
                <w:sz w:val="20"/>
                <w:szCs w:val="20"/>
                <w:lang w:val="en"/>
              </w:rPr>
            </w:rPrChange>
          </w:rPr>
          <w:delText xml:space="preserve">soil moisture and </w:delText>
        </w:r>
        <w:r w:rsidRPr="008E088B" w:rsidDel="000D22D9">
          <w:rPr>
            <w:rFonts w:ascii="Book Antiqua" w:hAnsi="Book Antiqua" w:cstheme="majorBidi"/>
            <w:sz w:val="20"/>
            <w:szCs w:val="20"/>
            <w:lang w:val="en"/>
            <w:rPrChange w:id="3258" w:author="Donia Jendoubi" w:date="2019-05-21T18:26:00Z">
              <w:rPr>
                <w:rFonts w:asciiTheme="majorBidi" w:hAnsiTheme="majorBidi" w:cstheme="majorBidi"/>
                <w:sz w:val="20"/>
                <w:szCs w:val="20"/>
                <w:lang w:val="en"/>
              </w:rPr>
            </w:rPrChange>
          </w:rPr>
          <w:delText xml:space="preserve">temperature. (Huang et al., 2015) </w:delText>
        </w:r>
        <w:r w:rsidR="005C14B1" w:rsidRPr="008E088B" w:rsidDel="000D22D9">
          <w:rPr>
            <w:rFonts w:ascii="Book Antiqua" w:hAnsi="Book Antiqua" w:cstheme="majorBidi"/>
            <w:sz w:val="20"/>
            <w:szCs w:val="20"/>
            <w:lang w:val="en"/>
            <w:rPrChange w:id="3259" w:author="Donia Jendoubi" w:date="2019-05-21T18:26:00Z">
              <w:rPr>
                <w:rFonts w:asciiTheme="majorBidi" w:hAnsiTheme="majorBidi" w:cstheme="majorBidi"/>
                <w:sz w:val="20"/>
                <w:szCs w:val="20"/>
                <w:lang w:val="en"/>
              </w:rPr>
            </w:rPrChange>
          </w:rPr>
          <w:delText>cited</w:delText>
        </w:r>
        <w:r w:rsidRPr="008E088B" w:rsidDel="000D22D9">
          <w:rPr>
            <w:rFonts w:ascii="Book Antiqua" w:hAnsi="Book Antiqua" w:cstheme="majorBidi"/>
            <w:sz w:val="20"/>
            <w:szCs w:val="20"/>
            <w:lang w:val="en"/>
            <w:rPrChange w:id="3260" w:author="Donia Jendoubi" w:date="2019-05-21T18:26:00Z">
              <w:rPr>
                <w:rFonts w:asciiTheme="majorBidi" w:hAnsiTheme="majorBidi" w:cstheme="majorBidi"/>
                <w:sz w:val="20"/>
                <w:szCs w:val="20"/>
                <w:lang w:val="en"/>
              </w:rPr>
            </w:rPrChange>
          </w:rPr>
          <w:delText xml:space="preserve"> that the SOC concentration on shaded aspects</w:delText>
        </w:r>
        <w:r w:rsidR="005C14B1" w:rsidRPr="008E088B" w:rsidDel="000D22D9">
          <w:rPr>
            <w:rFonts w:ascii="Book Antiqua" w:hAnsi="Book Antiqua" w:cstheme="majorBidi"/>
            <w:sz w:val="20"/>
            <w:szCs w:val="20"/>
            <w:lang w:val="en"/>
            <w:rPrChange w:id="3261" w:author="Donia Jendoubi" w:date="2019-05-21T18:26:00Z">
              <w:rPr>
                <w:rFonts w:asciiTheme="majorBidi" w:hAnsiTheme="majorBidi" w:cstheme="majorBidi"/>
                <w:sz w:val="20"/>
                <w:szCs w:val="20"/>
                <w:lang w:val="en"/>
              </w:rPr>
            </w:rPrChange>
          </w:rPr>
          <w:delText xml:space="preserve"> areas</w:delText>
        </w:r>
        <w:r w:rsidRPr="008E088B" w:rsidDel="000D22D9">
          <w:rPr>
            <w:rFonts w:ascii="Book Antiqua" w:hAnsi="Book Antiqua" w:cstheme="majorBidi"/>
            <w:sz w:val="20"/>
            <w:szCs w:val="20"/>
            <w:lang w:val="en"/>
            <w:rPrChange w:id="3262" w:author="Donia Jendoubi" w:date="2019-05-21T18:26:00Z">
              <w:rPr>
                <w:rFonts w:asciiTheme="majorBidi" w:hAnsiTheme="majorBidi" w:cstheme="majorBidi"/>
                <w:sz w:val="20"/>
                <w:szCs w:val="20"/>
                <w:lang w:val="en"/>
              </w:rPr>
            </w:rPrChange>
          </w:rPr>
          <w:delText xml:space="preserve"> was significantly higher </w:delText>
        </w:r>
        <w:r w:rsidR="005C14B1" w:rsidRPr="008E088B" w:rsidDel="000D22D9">
          <w:rPr>
            <w:rFonts w:ascii="Book Antiqua" w:hAnsi="Book Antiqua" w:cstheme="majorBidi"/>
            <w:sz w:val="20"/>
            <w:szCs w:val="20"/>
            <w:lang w:val="en"/>
            <w:rPrChange w:id="3263" w:author="Donia Jendoubi" w:date="2019-05-21T18:26:00Z">
              <w:rPr>
                <w:rFonts w:asciiTheme="majorBidi" w:hAnsiTheme="majorBidi" w:cstheme="majorBidi"/>
                <w:sz w:val="20"/>
                <w:szCs w:val="20"/>
                <w:lang w:val="en"/>
              </w:rPr>
            </w:rPrChange>
          </w:rPr>
          <w:delText>compared to</w:delText>
        </w:r>
        <w:r w:rsidRPr="008E088B" w:rsidDel="000D22D9">
          <w:rPr>
            <w:rFonts w:ascii="Book Antiqua" w:hAnsi="Book Antiqua" w:cstheme="majorBidi"/>
            <w:sz w:val="20"/>
            <w:szCs w:val="20"/>
            <w:lang w:val="en"/>
            <w:rPrChange w:id="3264" w:author="Donia Jendoubi" w:date="2019-05-21T18:26:00Z">
              <w:rPr>
                <w:rFonts w:asciiTheme="majorBidi" w:hAnsiTheme="majorBidi" w:cstheme="majorBidi"/>
                <w:sz w:val="20"/>
                <w:szCs w:val="20"/>
                <w:lang w:val="en"/>
              </w:rPr>
            </w:rPrChange>
          </w:rPr>
          <w:delText xml:space="preserve"> the sunny aspects </w:delText>
        </w:r>
        <w:r w:rsidR="005C14B1" w:rsidRPr="008E088B" w:rsidDel="000D22D9">
          <w:rPr>
            <w:rFonts w:ascii="Book Antiqua" w:hAnsi="Book Antiqua" w:cstheme="majorBidi"/>
            <w:sz w:val="20"/>
            <w:szCs w:val="20"/>
            <w:lang w:val="en"/>
            <w:rPrChange w:id="3265" w:author="Donia Jendoubi" w:date="2019-05-21T18:26:00Z">
              <w:rPr>
                <w:rFonts w:asciiTheme="majorBidi" w:hAnsiTheme="majorBidi" w:cstheme="majorBidi"/>
                <w:sz w:val="20"/>
                <w:szCs w:val="20"/>
                <w:lang w:val="en"/>
              </w:rPr>
            </w:rPrChange>
          </w:rPr>
          <w:delText>areas</w:delText>
        </w:r>
        <w:r w:rsidRPr="008E088B" w:rsidDel="000D22D9">
          <w:rPr>
            <w:rFonts w:ascii="Book Antiqua" w:hAnsi="Book Antiqua" w:cstheme="majorBidi"/>
            <w:sz w:val="20"/>
            <w:szCs w:val="20"/>
            <w:lang w:val="en"/>
            <w:rPrChange w:id="3266" w:author="Donia Jendoubi" w:date="2019-05-21T18:26:00Z">
              <w:rPr>
                <w:rFonts w:asciiTheme="majorBidi" w:hAnsiTheme="majorBidi" w:cstheme="majorBidi"/>
                <w:sz w:val="20"/>
                <w:szCs w:val="20"/>
                <w:lang w:val="en"/>
              </w:rPr>
            </w:rPrChange>
          </w:rPr>
          <w:delText xml:space="preserve">. Therefore, as discussed previously, </w:delText>
        </w:r>
        <w:r w:rsidR="000246DE" w:rsidRPr="008E088B" w:rsidDel="000D22D9">
          <w:rPr>
            <w:rFonts w:ascii="Book Antiqua" w:hAnsi="Book Antiqua" w:cstheme="majorBidi"/>
            <w:sz w:val="20"/>
            <w:szCs w:val="20"/>
            <w:lang w:val="en"/>
            <w:rPrChange w:id="3267" w:author="Donia Jendoubi" w:date="2019-05-21T18:26:00Z">
              <w:rPr>
                <w:rFonts w:asciiTheme="majorBidi" w:hAnsiTheme="majorBidi" w:cstheme="majorBidi"/>
                <w:sz w:val="20"/>
                <w:szCs w:val="20"/>
                <w:lang w:val="en"/>
              </w:rPr>
            </w:rPrChange>
          </w:rPr>
          <w:delText xml:space="preserve">increasing in SOC and OM accumulation are generated by means of increased moisture and reduced temperatures. </w:delText>
        </w:r>
        <w:r w:rsidRPr="008E088B" w:rsidDel="000D22D9">
          <w:rPr>
            <w:rFonts w:ascii="Book Antiqua" w:hAnsi="Book Antiqua" w:cstheme="majorBidi"/>
            <w:sz w:val="20"/>
            <w:szCs w:val="20"/>
            <w:lang w:val="en"/>
            <w:rPrChange w:id="3268" w:author="Donia Jendoubi" w:date="2019-05-21T18:26:00Z">
              <w:rPr>
                <w:rFonts w:asciiTheme="majorBidi" w:hAnsiTheme="majorBidi" w:cstheme="majorBidi"/>
                <w:sz w:val="20"/>
                <w:szCs w:val="20"/>
                <w:lang w:val="en"/>
              </w:rPr>
            </w:rPrChange>
          </w:rPr>
          <w:delText xml:space="preserve">Decreased soil temperature </w:delText>
        </w:r>
        <w:r w:rsidR="000246DE" w:rsidRPr="008E088B" w:rsidDel="000D22D9">
          <w:rPr>
            <w:rFonts w:ascii="Book Antiqua" w:hAnsi="Book Antiqua" w:cstheme="majorBidi"/>
            <w:sz w:val="20"/>
            <w:szCs w:val="20"/>
            <w:lang w:val="en"/>
            <w:rPrChange w:id="3269" w:author="Donia Jendoubi" w:date="2019-05-21T18:26:00Z">
              <w:rPr>
                <w:rFonts w:asciiTheme="majorBidi" w:hAnsiTheme="majorBidi" w:cstheme="majorBidi"/>
                <w:sz w:val="20"/>
                <w:szCs w:val="20"/>
                <w:lang w:val="en"/>
              </w:rPr>
            </w:rPrChange>
          </w:rPr>
          <w:delText>usually</w:delText>
        </w:r>
        <w:r w:rsidRPr="008E088B" w:rsidDel="000D22D9">
          <w:rPr>
            <w:rFonts w:ascii="Book Antiqua" w:hAnsi="Book Antiqua" w:cstheme="majorBidi"/>
            <w:sz w:val="20"/>
            <w:szCs w:val="20"/>
            <w:lang w:val="en"/>
            <w:rPrChange w:id="3270" w:author="Donia Jendoubi" w:date="2019-05-21T18:26:00Z">
              <w:rPr>
                <w:rFonts w:asciiTheme="majorBidi" w:hAnsiTheme="majorBidi" w:cstheme="majorBidi"/>
                <w:sz w:val="20"/>
                <w:szCs w:val="20"/>
                <w:lang w:val="en"/>
              </w:rPr>
            </w:rPrChange>
          </w:rPr>
          <w:delText xml:space="preserve"> results in decreased </w:delText>
        </w:r>
        <w:r w:rsidR="000246DE" w:rsidRPr="008E088B" w:rsidDel="000D22D9">
          <w:rPr>
            <w:rFonts w:ascii="Book Antiqua" w:hAnsi="Book Antiqua" w:cstheme="majorBidi"/>
            <w:sz w:val="20"/>
            <w:szCs w:val="20"/>
            <w:lang w:val="en"/>
            <w:rPrChange w:id="3271" w:author="Donia Jendoubi" w:date="2019-05-21T18:26:00Z">
              <w:rPr>
                <w:rFonts w:asciiTheme="majorBidi" w:hAnsiTheme="majorBidi" w:cstheme="majorBidi"/>
                <w:sz w:val="20"/>
                <w:szCs w:val="20"/>
                <w:lang w:val="en"/>
              </w:rPr>
            </w:rPrChange>
          </w:rPr>
          <w:delText xml:space="preserve">OM decomposition rates and </w:delText>
        </w:r>
        <w:r w:rsidRPr="008E088B" w:rsidDel="000D22D9">
          <w:rPr>
            <w:rFonts w:ascii="Book Antiqua" w:hAnsi="Book Antiqua" w:cstheme="majorBidi"/>
            <w:sz w:val="20"/>
            <w:szCs w:val="20"/>
            <w:lang w:val="en"/>
            <w:rPrChange w:id="3272" w:author="Donia Jendoubi" w:date="2019-05-21T18:26:00Z">
              <w:rPr>
                <w:rFonts w:asciiTheme="majorBidi" w:hAnsiTheme="majorBidi" w:cstheme="majorBidi"/>
                <w:sz w:val="20"/>
                <w:szCs w:val="20"/>
                <w:lang w:val="en"/>
              </w:rPr>
            </w:rPrChange>
          </w:rPr>
          <w:delText>litter decay rates (Blankinship et al., 2011).</w:delText>
        </w:r>
      </w:del>
    </w:p>
    <w:p w:rsidR="00F6062F" w:rsidRPr="008E088B" w:rsidRDefault="00F6062F" w:rsidP="00123DF7">
      <w:pPr>
        <w:autoSpaceDE w:val="0"/>
        <w:autoSpaceDN w:val="0"/>
        <w:adjustRightInd w:val="0"/>
        <w:spacing w:after="0" w:line="240" w:lineRule="auto"/>
        <w:jc w:val="both"/>
        <w:rPr>
          <w:ins w:id="3273" w:author="Donia Jendoubi" w:date="2019-05-21T12:42:00Z"/>
          <w:rFonts w:ascii="Book Antiqua" w:hAnsi="Book Antiqua" w:cstheme="majorBidi"/>
          <w:sz w:val="20"/>
          <w:szCs w:val="20"/>
          <w:lang w:val="en"/>
          <w:rPrChange w:id="3274" w:author="Donia Jendoubi" w:date="2019-05-21T18:26:00Z">
            <w:rPr>
              <w:ins w:id="3275" w:author="Donia Jendoubi" w:date="2019-05-21T12:42:00Z"/>
              <w:rFonts w:asciiTheme="majorBidi" w:hAnsiTheme="majorBidi" w:cstheme="majorBidi"/>
              <w:sz w:val="20"/>
              <w:szCs w:val="20"/>
              <w:lang w:val="en"/>
            </w:rPr>
          </w:rPrChange>
        </w:rPr>
      </w:pPr>
      <w:ins w:id="3276" w:author="Donia Jendoubi" w:date="2019-05-21T12:42:00Z">
        <w:r w:rsidRPr="008E088B">
          <w:rPr>
            <w:rFonts w:ascii="Book Antiqua" w:hAnsi="Book Antiqua" w:cstheme="majorBidi"/>
            <w:sz w:val="20"/>
            <w:szCs w:val="20"/>
            <w:lang w:val="en"/>
            <w:rPrChange w:id="3277" w:author="Donia Jendoubi" w:date="2019-05-21T18:26:00Z">
              <w:rPr>
                <w:rFonts w:asciiTheme="majorBidi" w:hAnsiTheme="majorBidi" w:cstheme="majorBidi"/>
                <w:sz w:val="20"/>
                <w:szCs w:val="20"/>
                <w:lang w:val="en"/>
              </w:rPr>
            </w:rPrChange>
          </w:rPr>
          <w:t>Therefore, some options for sustainable land management practices can be recommended such as establishment of enclosures (</w:t>
        </w:r>
        <w:proofErr w:type="spellStart"/>
        <w:r w:rsidRPr="008E088B">
          <w:rPr>
            <w:rFonts w:ascii="Book Antiqua" w:hAnsi="Book Antiqua" w:cstheme="majorBidi"/>
            <w:sz w:val="20"/>
            <w:szCs w:val="20"/>
            <w:lang w:val="en"/>
            <w:rPrChange w:id="3278" w:author="Donia Jendoubi" w:date="2019-05-21T18:26:00Z">
              <w:rPr>
                <w:rFonts w:asciiTheme="majorBidi" w:hAnsiTheme="majorBidi" w:cstheme="majorBidi"/>
                <w:sz w:val="20"/>
                <w:szCs w:val="20"/>
                <w:lang w:val="en"/>
              </w:rPr>
            </w:rPrChange>
          </w:rPr>
          <w:t>Mekuria</w:t>
        </w:r>
        <w:proofErr w:type="spellEnd"/>
        <w:r w:rsidRPr="008E088B">
          <w:rPr>
            <w:rFonts w:ascii="Book Antiqua" w:hAnsi="Book Antiqua" w:cstheme="majorBidi"/>
            <w:sz w:val="20"/>
            <w:szCs w:val="20"/>
            <w:lang w:val="en"/>
            <w:rPrChange w:id="3279" w:author="Donia Jendoubi" w:date="2019-05-21T18:26:00Z">
              <w:rPr>
                <w:rFonts w:asciiTheme="majorBidi" w:hAnsiTheme="majorBidi" w:cstheme="majorBidi"/>
                <w:sz w:val="20"/>
                <w:szCs w:val="20"/>
                <w:lang w:val="en"/>
              </w:rPr>
            </w:rPrChange>
          </w:rPr>
          <w:t xml:space="preserve"> and </w:t>
        </w:r>
        <w:proofErr w:type="spellStart"/>
        <w:r w:rsidRPr="008E088B">
          <w:rPr>
            <w:rFonts w:ascii="Book Antiqua" w:hAnsi="Book Antiqua" w:cstheme="majorBidi"/>
            <w:sz w:val="20"/>
            <w:szCs w:val="20"/>
            <w:lang w:val="en"/>
            <w:rPrChange w:id="3280" w:author="Donia Jendoubi" w:date="2019-05-21T18:26:00Z">
              <w:rPr>
                <w:rFonts w:asciiTheme="majorBidi" w:hAnsiTheme="majorBidi" w:cstheme="majorBidi"/>
                <w:sz w:val="20"/>
                <w:szCs w:val="20"/>
                <w:lang w:val="en"/>
              </w:rPr>
            </w:rPrChange>
          </w:rPr>
          <w:t>Aynekulu</w:t>
        </w:r>
        <w:proofErr w:type="spellEnd"/>
        <w:r w:rsidRPr="008E088B">
          <w:rPr>
            <w:rFonts w:ascii="Book Antiqua" w:hAnsi="Book Antiqua" w:cstheme="majorBidi"/>
            <w:sz w:val="20"/>
            <w:szCs w:val="20"/>
            <w:lang w:val="en"/>
            <w:rPrChange w:id="3281" w:author="Donia Jendoubi" w:date="2019-05-21T18:26:00Z">
              <w:rPr>
                <w:rFonts w:asciiTheme="majorBidi" w:hAnsiTheme="majorBidi" w:cstheme="majorBidi"/>
                <w:sz w:val="20"/>
                <w:szCs w:val="20"/>
                <w:lang w:val="en"/>
              </w:rPr>
            </w:rPrChange>
          </w:rPr>
          <w:t xml:space="preserve">, 2013), which could be efficient in recovering degraded grazing land areas of the watershed. In addition to the protection of trees against damage caused by uncontrolled grazing animals by installing fences and trunk protection, mixing of animal </w:t>
        </w:r>
        <w:r w:rsidRPr="008E088B">
          <w:rPr>
            <w:rFonts w:ascii="Book Antiqua" w:hAnsi="Book Antiqua" w:cstheme="majorBidi"/>
            <w:sz w:val="20"/>
            <w:szCs w:val="20"/>
            <w:lang w:val="en"/>
            <w:rPrChange w:id="3282" w:author="Donia Jendoubi" w:date="2019-05-21T18:26:00Z">
              <w:rPr>
                <w:rFonts w:asciiTheme="majorBidi" w:hAnsiTheme="majorBidi" w:cstheme="majorBidi"/>
                <w:sz w:val="20"/>
                <w:szCs w:val="20"/>
                <w:lang w:val="en"/>
              </w:rPr>
            </w:rPrChange>
          </w:rPr>
          <w:lastRenderedPageBreak/>
          <w:t xml:space="preserve">species (mostly sheep and goats, but also cows and horses), as well as setting additional fodder provision features during summer season. </w:t>
        </w:r>
      </w:ins>
    </w:p>
    <w:p w:rsidR="002A2475" w:rsidRPr="008E088B" w:rsidRDefault="001E2594" w:rsidP="0086556D">
      <w:pPr>
        <w:autoSpaceDE w:val="0"/>
        <w:autoSpaceDN w:val="0"/>
        <w:adjustRightInd w:val="0"/>
        <w:spacing w:after="0" w:line="240" w:lineRule="auto"/>
        <w:jc w:val="both"/>
        <w:rPr>
          <w:ins w:id="3283" w:author="Donia Jendoubi" w:date="2019-05-21T15:07:00Z"/>
          <w:rFonts w:ascii="Book Antiqua" w:hAnsi="Book Antiqua" w:cstheme="majorBidi"/>
          <w:sz w:val="20"/>
          <w:szCs w:val="20"/>
          <w:lang w:val="en"/>
          <w:rPrChange w:id="3284" w:author="Donia Jendoubi" w:date="2019-05-21T18:26:00Z">
            <w:rPr>
              <w:ins w:id="3285" w:author="Donia Jendoubi" w:date="2019-05-21T15:07:00Z"/>
              <w:rFonts w:asciiTheme="majorBidi" w:hAnsiTheme="majorBidi" w:cstheme="majorBidi"/>
              <w:sz w:val="20"/>
              <w:szCs w:val="20"/>
              <w:lang w:val="en"/>
            </w:rPr>
          </w:rPrChange>
        </w:rPr>
      </w:pPr>
      <w:ins w:id="3286" w:author="Donia Jendoubi" w:date="2019-05-21T12:35:00Z">
        <w:r w:rsidRPr="008E088B">
          <w:rPr>
            <w:rFonts w:ascii="Book Antiqua" w:hAnsi="Book Antiqua" w:cstheme="majorBidi"/>
            <w:sz w:val="20"/>
            <w:szCs w:val="20"/>
            <w:lang w:val="en"/>
            <w:rPrChange w:id="3287" w:author="Donia Jendoubi" w:date="2019-05-21T18:26:00Z">
              <w:rPr>
                <w:rFonts w:asciiTheme="majorBidi" w:hAnsiTheme="majorBidi" w:cstheme="majorBidi"/>
                <w:sz w:val="20"/>
                <w:szCs w:val="20"/>
                <w:lang w:val="en"/>
              </w:rPr>
            </w:rPrChange>
          </w:rPr>
          <w:t>Therefore, in order to maintain an improved soil quality and sustainable productivity</w:t>
        </w:r>
      </w:ins>
      <w:ins w:id="3288" w:author="Donia Jendoubi" w:date="2019-05-21T12:43:00Z">
        <w:r w:rsidR="00F6062F" w:rsidRPr="008E088B">
          <w:rPr>
            <w:rFonts w:ascii="Book Antiqua" w:hAnsi="Book Antiqua" w:cstheme="majorBidi"/>
            <w:sz w:val="20"/>
            <w:szCs w:val="20"/>
            <w:lang w:val="en"/>
            <w:rPrChange w:id="3289" w:author="Donia Jendoubi" w:date="2019-05-21T18:26:00Z">
              <w:rPr>
                <w:rFonts w:asciiTheme="majorBidi" w:hAnsiTheme="majorBidi" w:cstheme="majorBidi"/>
                <w:sz w:val="20"/>
                <w:szCs w:val="20"/>
                <w:lang w:val="en"/>
              </w:rPr>
            </w:rPrChange>
          </w:rPr>
          <w:t xml:space="preserve"> in cropping lands</w:t>
        </w:r>
      </w:ins>
      <w:ins w:id="3290" w:author="Donia Jendoubi" w:date="2019-05-21T12:35:00Z">
        <w:r w:rsidRPr="008E088B">
          <w:rPr>
            <w:rFonts w:ascii="Book Antiqua" w:hAnsi="Book Antiqua" w:cstheme="majorBidi"/>
            <w:sz w:val="20"/>
            <w:szCs w:val="20"/>
            <w:lang w:val="en"/>
            <w:rPrChange w:id="3291" w:author="Donia Jendoubi" w:date="2019-05-21T18:26:00Z">
              <w:rPr>
                <w:rFonts w:asciiTheme="majorBidi" w:hAnsiTheme="majorBidi" w:cstheme="majorBidi"/>
                <w:sz w:val="20"/>
                <w:szCs w:val="20"/>
                <w:lang w:val="en"/>
              </w:rPr>
            </w:rPrChange>
          </w:rPr>
          <w:t>, there is a need to reduce the intensive cultivation</w:t>
        </w:r>
      </w:ins>
      <w:ins w:id="3292" w:author="Donia Jendoubi" w:date="2019-05-21T14:08:00Z">
        <w:r w:rsidR="007F00FA" w:rsidRPr="008E088B">
          <w:rPr>
            <w:rFonts w:ascii="Book Antiqua" w:hAnsi="Book Antiqua" w:cstheme="majorBidi"/>
            <w:sz w:val="20"/>
            <w:szCs w:val="20"/>
            <w:lang w:val="en"/>
            <w:rPrChange w:id="3293" w:author="Donia Jendoubi" w:date="2019-05-21T18:26:00Z">
              <w:rPr>
                <w:rFonts w:asciiTheme="majorBidi" w:hAnsiTheme="majorBidi" w:cstheme="majorBidi"/>
                <w:sz w:val="20"/>
                <w:szCs w:val="20"/>
                <w:lang w:val="en"/>
              </w:rPr>
            </w:rPrChange>
          </w:rPr>
          <w:t>,</w:t>
        </w:r>
      </w:ins>
      <w:ins w:id="3294" w:author="Donia Jendoubi" w:date="2019-05-21T14:21:00Z">
        <w:r w:rsidR="00A23285" w:rsidRPr="008E088B">
          <w:rPr>
            <w:rFonts w:ascii="Book Antiqua" w:hAnsi="Book Antiqua" w:cstheme="majorBidi"/>
            <w:sz w:val="20"/>
            <w:szCs w:val="20"/>
            <w:lang w:val="en"/>
            <w:rPrChange w:id="3295" w:author="Donia Jendoubi" w:date="2019-05-21T18:26:00Z">
              <w:rPr>
                <w:rFonts w:asciiTheme="majorBidi" w:hAnsiTheme="majorBidi" w:cstheme="majorBidi"/>
                <w:sz w:val="20"/>
                <w:szCs w:val="20"/>
                <w:lang w:val="en"/>
              </w:rPr>
            </w:rPrChange>
          </w:rPr>
          <w:t xml:space="preserve"> agroforestry,</w:t>
        </w:r>
      </w:ins>
      <w:ins w:id="3296" w:author="Donia Jendoubi" w:date="2019-05-21T14:08:00Z">
        <w:r w:rsidR="007F00FA" w:rsidRPr="008E088B">
          <w:rPr>
            <w:rFonts w:ascii="Book Antiqua" w:hAnsi="Book Antiqua" w:cstheme="majorBidi"/>
            <w:sz w:val="20"/>
            <w:szCs w:val="20"/>
            <w:lang w:val="en"/>
            <w:rPrChange w:id="3297" w:author="Donia Jendoubi" w:date="2019-05-21T18:26:00Z">
              <w:rPr>
                <w:rFonts w:asciiTheme="majorBidi" w:hAnsiTheme="majorBidi" w:cstheme="majorBidi"/>
                <w:sz w:val="20"/>
                <w:szCs w:val="20"/>
                <w:lang w:val="en"/>
              </w:rPr>
            </w:rPrChange>
          </w:rPr>
          <w:t xml:space="preserve"> practicing fallow</w:t>
        </w:r>
      </w:ins>
      <w:ins w:id="3298" w:author="Donia Jendoubi" w:date="2019-05-21T12:35:00Z">
        <w:r w:rsidRPr="008E088B">
          <w:rPr>
            <w:rFonts w:ascii="Book Antiqua" w:hAnsi="Book Antiqua" w:cstheme="majorBidi"/>
            <w:sz w:val="20"/>
            <w:szCs w:val="20"/>
            <w:lang w:val="en"/>
            <w:rPrChange w:id="3299" w:author="Donia Jendoubi" w:date="2019-05-21T18:26:00Z">
              <w:rPr>
                <w:rFonts w:asciiTheme="majorBidi" w:hAnsiTheme="majorBidi" w:cstheme="majorBidi"/>
                <w:sz w:val="20"/>
                <w:szCs w:val="20"/>
                <w:lang w:val="en"/>
              </w:rPr>
            </w:rPrChange>
          </w:rPr>
          <w:t xml:space="preserve"> and integrate use of inorganic and organic fertilizers and more attention should be given to the most vulnerable areas (steep and south-facing areas). </w:t>
        </w:r>
      </w:ins>
    </w:p>
    <w:p w:rsidR="002A2475" w:rsidRPr="008E088B" w:rsidRDefault="002A2475" w:rsidP="0086556D">
      <w:pPr>
        <w:autoSpaceDE w:val="0"/>
        <w:autoSpaceDN w:val="0"/>
        <w:adjustRightInd w:val="0"/>
        <w:spacing w:after="0"/>
        <w:jc w:val="both"/>
        <w:rPr>
          <w:ins w:id="3300" w:author="Donia Jendoubi" w:date="2019-05-21T15:07:00Z"/>
          <w:rFonts w:ascii="Book Antiqua" w:hAnsi="Book Antiqua" w:cstheme="majorBidi"/>
          <w:sz w:val="20"/>
          <w:szCs w:val="20"/>
          <w:lang w:val="en"/>
          <w:rPrChange w:id="3301" w:author="Donia Jendoubi" w:date="2019-05-21T18:26:00Z">
            <w:rPr>
              <w:ins w:id="3302" w:author="Donia Jendoubi" w:date="2019-05-21T15:07:00Z"/>
              <w:rFonts w:asciiTheme="majorBidi" w:hAnsiTheme="majorBidi" w:cstheme="majorBidi"/>
              <w:sz w:val="20"/>
              <w:szCs w:val="20"/>
              <w:lang w:val="en"/>
            </w:rPr>
          </w:rPrChange>
        </w:rPr>
      </w:pPr>
      <w:ins w:id="3303" w:author="Donia Jendoubi" w:date="2019-05-21T15:07:00Z">
        <w:r w:rsidRPr="008E088B">
          <w:rPr>
            <w:rFonts w:ascii="Book Antiqua" w:hAnsi="Book Antiqua" w:cstheme="majorBidi"/>
            <w:sz w:val="20"/>
            <w:szCs w:val="20"/>
            <w:lang w:val="en"/>
            <w:rPrChange w:id="3304" w:author="Donia Jendoubi" w:date="2019-05-21T18:26:00Z">
              <w:rPr>
                <w:rFonts w:asciiTheme="majorBidi" w:hAnsiTheme="majorBidi" w:cstheme="majorBidi"/>
                <w:sz w:val="20"/>
                <w:szCs w:val="20"/>
                <w:lang w:val="en"/>
              </w:rPr>
            </w:rPrChange>
          </w:rPr>
          <w:t xml:space="preserve">There are strong indications that agroforestry has been successful in retaining and even improving SOC and soil fertility: results showed that introducing an agroforestry system – e.g. combining an olive plantation with annual field crops – increased SOC content in the most vulnerable areas. Thus, such types of sustainable land use need the attention of land managers and land use planners. </w:t>
        </w:r>
      </w:ins>
    </w:p>
    <w:p w:rsidR="00EE48D7" w:rsidRPr="008E088B" w:rsidDel="00C011C8" w:rsidRDefault="00401E25">
      <w:pPr>
        <w:jc w:val="both"/>
        <w:rPr>
          <w:del w:id="3305" w:author="Donia Jendoubi" w:date="2019-05-21T12:19:00Z"/>
          <w:rFonts w:ascii="Book Antiqua" w:hAnsi="Book Antiqua" w:cstheme="majorBidi"/>
          <w:sz w:val="20"/>
          <w:szCs w:val="20"/>
          <w:lang w:val="en"/>
          <w:rPrChange w:id="3306" w:author="Donia Jendoubi" w:date="2019-05-21T18:26:00Z">
            <w:rPr>
              <w:del w:id="3307" w:author="Donia Jendoubi" w:date="2019-05-21T12:19:00Z"/>
              <w:rFonts w:asciiTheme="majorBidi" w:hAnsiTheme="majorBidi" w:cstheme="majorBidi"/>
              <w:sz w:val="20"/>
              <w:szCs w:val="20"/>
              <w:lang w:val="en"/>
            </w:rPr>
          </w:rPrChange>
        </w:rPr>
      </w:pPr>
      <w:del w:id="3308" w:author="Donia Jendoubi" w:date="2019-05-21T12:19:00Z">
        <w:r w:rsidRPr="008E088B" w:rsidDel="00C011C8">
          <w:rPr>
            <w:rFonts w:ascii="Book Antiqua" w:hAnsi="Book Antiqua" w:cstheme="majorBidi"/>
            <w:sz w:val="20"/>
            <w:szCs w:val="20"/>
            <w:lang w:val="en"/>
            <w:rPrChange w:id="3309" w:author="Donia Jendoubi" w:date="2019-05-21T18:26:00Z">
              <w:rPr>
                <w:rFonts w:asciiTheme="majorBidi" w:hAnsiTheme="majorBidi" w:cstheme="majorBidi"/>
                <w:sz w:val="20"/>
                <w:szCs w:val="20"/>
                <w:lang w:val="en"/>
              </w:rPr>
            </w:rPrChange>
          </w:rPr>
          <w:delText>Why are grazing land use systems the most sensitive to all the tested variables? This can be explained by the fact that in the case study, grazing land was generally open grassland and it is evident that soils are more sensitive in open grassland than under tree canopies, as SOC sto</w:delText>
        </w:r>
        <w:r w:rsidR="00933279" w:rsidRPr="008E088B" w:rsidDel="00C011C8">
          <w:rPr>
            <w:rFonts w:ascii="Book Antiqua" w:hAnsi="Book Antiqua" w:cstheme="majorBidi"/>
            <w:sz w:val="20"/>
            <w:szCs w:val="20"/>
            <w:lang w:val="en"/>
            <w:rPrChange w:id="3310" w:author="Donia Jendoubi" w:date="2019-05-21T18:26:00Z">
              <w:rPr>
                <w:rFonts w:asciiTheme="majorBidi" w:hAnsiTheme="majorBidi" w:cstheme="majorBidi"/>
                <w:sz w:val="20"/>
                <w:szCs w:val="20"/>
                <w:lang w:val="en"/>
              </w:rPr>
            </w:rPrChange>
          </w:rPr>
          <w:delText>cks</w:delText>
        </w:r>
        <w:r w:rsidRPr="008E088B" w:rsidDel="00C011C8">
          <w:rPr>
            <w:rFonts w:ascii="Book Antiqua" w:hAnsi="Book Antiqua" w:cstheme="majorBidi"/>
            <w:sz w:val="20"/>
            <w:szCs w:val="20"/>
            <w:lang w:val="en"/>
            <w:rPrChange w:id="3311" w:author="Donia Jendoubi" w:date="2019-05-21T18:26:00Z">
              <w:rPr>
                <w:rFonts w:asciiTheme="majorBidi" w:hAnsiTheme="majorBidi" w:cstheme="majorBidi"/>
                <w:sz w:val="20"/>
                <w:szCs w:val="20"/>
                <w:lang w:val="en"/>
              </w:rPr>
            </w:rPrChange>
          </w:rPr>
          <w:delText xml:space="preserve"> under tree canopies is </w:delText>
        </w:r>
        <w:r w:rsidR="00933279" w:rsidRPr="008E088B" w:rsidDel="00C011C8">
          <w:rPr>
            <w:rFonts w:ascii="Book Antiqua" w:hAnsi="Book Antiqua" w:cstheme="majorBidi"/>
            <w:sz w:val="20"/>
            <w:szCs w:val="20"/>
            <w:lang w:val="en"/>
            <w:rPrChange w:id="3312" w:author="Donia Jendoubi" w:date="2019-05-21T18:26:00Z">
              <w:rPr>
                <w:rFonts w:asciiTheme="majorBidi" w:hAnsiTheme="majorBidi" w:cstheme="majorBidi"/>
                <w:sz w:val="20"/>
                <w:szCs w:val="20"/>
                <w:lang w:val="en"/>
              </w:rPr>
            </w:rPrChange>
          </w:rPr>
          <w:delText>in general</w:delText>
        </w:r>
        <w:r w:rsidRPr="008E088B" w:rsidDel="00C011C8">
          <w:rPr>
            <w:rFonts w:ascii="Book Antiqua" w:hAnsi="Book Antiqua" w:cstheme="majorBidi"/>
            <w:sz w:val="20"/>
            <w:szCs w:val="20"/>
            <w:lang w:val="en"/>
            <w:rPrChange w:id="3313" w:author="Donia Jendoubi" w:date="2019-05-21T18:26:00Z">
              <w:rPr>
                <w:rFonts w:asciiTheme="majorBidi" w:hAnsiTheme="majorBidi" w:cstheme="majorBidi"/>
                <w:sz w:val="20"/>
                <w:szCs w:val="20"/>
                <w:lang w:val="en"/>
              </w:rPr>
            </w:rPrChange>
          </w:rPr>
          <w:delText xml:space="preserve"> higher </w:delText>
        </w:r>
        <w:r w:rsidR="00933279" w:rsidRPr="008E088B" w:rsidDel="00C011C8">
          <w:rPr>
            <w:rFonts w:ascii="Book Antiqua" w:hAnsi="Book Antiqua" w:cstheme="majorBidi"/>
            <w:sz w:val="20"/>
            <w:szCs w:val="20"/>
            <w:lang w:val="en"/>
            <w:rPrChange w:id="3314" w:author="Donia Jendoubi" w:date="2019-05-21T18:26:00Z">
              <w:rPr>
                <w:rFonts w:asciiTheme="majorBidi" w:hAnsiTheme="majorBidi" w:cstheme="majorBidi"/>
                <w:sz w:val="20"/>
                <w:szCs w:val="20"/>
                <w:lang w:val="en"/>
              </w:rPr>
            </w:rPrChange>
          </w:rPr>
          <w:delText>compared to</w:delText>
        </w:r>
        <w:r w:rsidRPr="008E088B" w:rsidDel="00C011C8">
          <w:rPr>
            <w:rFonts w:ascii="Book Antiqua" w:hAnsi="Book Antiqua" w:cstheme="majorBidi"/>
            <w:sz w:val="20"/>
            <w:szCs w:val="20"/>
            <w:lang w:val="en"/>
            <w:rPrChange w:id="3315" w:author="Donia Jendoubi" w:date="2019-05-21T18:26:00Z">
              <w:rPr>
                <w:rFonts w:asciiTheme="majorBidi" w:hAnsiTheme="majorBidi" w:cstheme="majorBidi"/>
                <w:sz w:val="20"/>
                <w:szCs w:val="20"/>
                <w:lang w:val="en"/>
              </w:rPr>
            </w:rPrChange>
          </w:rPr>
          <w:delText xml:space="preserve"> open grassland (e.g. Seddaiu et al., 2013). </w:delText>
        </w:r>
        <w:r w:rsidR="00933279" w:rsidRPr="008E088B" w:rsidDel="00C011C8">
          <w:rPr>
            <w:rFonts w:ascii="Book Antiqua" w:hAnsi="Book Antiqua" w:cstheme="majorBidi"/>
            <w:sz w:val="20"/>
            <w:szCs w:val="20"/>
            <w:lang w:val="en"/>
            <w:rPrChange w:id="3316" w:author="Donia Jendoubi" w:date="2019-05-21T18:26:00Z">
              <w:rPr>
                <w:rFonts w:asciiTheme="majorBidi" w:hAnsiTheme="majorBidi" w:cstheme="majorBidi"/>
                <w:sz w:val="20"/>
                <w:szCs w:val="20"/>
                <w:lang w:val="en"/>
              </w:rPr>
            </w:rPrChange>
          </w:rPr>
          <w:delText xml:space="preserve">In addition to what </w:delText>
        </w:r>
        <w:r w:rsidR="000246DE" w:rsidRPr="008E088B" w:rsidDel="00C011C8">
          <w:rPr>
            <w:rFonts w:ascii="Book Antiqua" w:hAnsi="Book Antiqua" w:cstheme="majorBidi"/>
            <w:sz w:val="20"/>
            <w:szCs w:val="20"/>
            <w:lang w:val="en"/>
            <w:rPrChange w:id="3317" w:author="Donia Jendoubi" w:date="2019-05-21T18:26:00Z">
              <w:rPr>
                <w:rFonts w:asciiTheme="majorBidi" w:hAnsiTheme="majorBidi" w:cstheme="majorBidi"/>
                <w:sz w:val="20"/>
                <w:szCs w:val="20"/>
                <w:lang w:val="en"/>
              </w:rPr>
            </w:rPrChange>
          </w:rPr>
          <w:delText>(Moreno et al., 2007)</w:delText>
        </w:r>
        <w:r w:rsidR="00933279" w:rsidRPr="008E088B" w:rsidDel="00C011C8">
          <w:rPr>
            <w:rFonts w:ascii="Book Antiqua" w:hAnsi="Book Antiqua" w:cstheme="majorBidi"/>
            <w:sz w:val="20"/>
            <w:szCs w:val="20"/>
            <w:lang w:val="en"/>
            <w:rPrChange w:id="3318" w:author="Donia Jendoubi" w:date="2019-05-21T18:26:00Z">
              <w:rPr>
                <w:rFonts w:asciiTheme="majorBidi" w:hAnsiTheme="majorBidi" w:cstheme="majorBidi"/>
                <w:sz w:val="20"/>
                <w:szCs w:val="20"/>
                <w:lang w:val="en"/>
              </w:rPr>
            </w:rPrChange>
          </w:rPr>
          <w:delText xml:space="preserve"> cited: “</w:delText>
        </w:r>
        <w:r w:rsidRPr="008E088B" w:rsidDel="00C011C8">
          <w:rPr>
            <w:rFonts w:ascii="Book Antiqua" w:hAnsi="Book Antiqua" w:cstheme="majorBidi"/>
            <w:sz w:val="20"/>
            <w:szCs w:val="20"/>
            <w:lang w:val="en"/>
            <w:rPrChange w:id="3319" w:author="Donia Jendoubi" w:date="2019-05-21T18:26:00Z">
              <w:rPr>
                <w:rFonts w:asciiTheme="majorBidi" w:hAnsiTheme="majorBidi" w:cstheme="majorBidi"/>
                <w:sz w:val="20"/>
                <w:szCs w:val="20"/>
                <w:lang w:val="en"/>
              </w:rPr>
            </w:rPrChange>
          </w:rPr>
          <w:delText>The amount of SOC in the topsoil beneath the tree canopies projection was around twice as</w:delText>
        </w:r>
        <w:r w:rsidR="00933279" w:rsidRPr="008E088B" w:rsidDel="00C011C8">
          <w:rPr>
            <w:rFonts w:ascii="Book Antiqua" w:hAnsi="Book Antiqua" w:cstheme="majorBidi"/>
            <w:sz w:val="20"/>
            <w:szCs w:val="20"/>
            <w:lang w:val="en"/>
            <w:rPrChange w:id="3320" w:author="Donia Jendoubi" w:date="2019-05-21T18:26:00Z">
              <w:rPr>
                <w:rFonts w:asciiTheme="majorBidi" w:hAnsiTheme="majorBidi" w:cstheme="majorBidi"/>
                <w:sz w:val="20"/>
                <w:szCs w:val="20"/>
                <w:lang w:val="en"/>
              </w:rPr>
            </w:rPrChange>
          </w:rPr>
          <w:delText xml:space="preserve"> high as beyond the tree canopy”.</w:delText>
        </w:r>
      </w:del>
    </w:p>
    <w:p w:rsidR="00933279" w:rsidRPr="008E088B" w:rsidDel="00C011C8" w:rsidRDefault="00401E25">
      <w:pPr>
        <w:spacing w:after="0" w:line="240" w:lineRule="auto"/>
        <w:jc w:val="both"/>
        <w:rPr>
          <w:del w:id="3321" w:author="Donia Jendoubi" w:date="2019-05-21T12:19:00Z"/>
          <w:rFonts w:ascii="Book Antiqua" w:hAnsi="Book Antiqua" w:cstheme="majorBidi"/>
          <w:sz w:val="20"/>
          <w:szCs w:val="20"/>
          <w:lang w:val="en"/>
          <w:rPrChange w:id="3322" w:author="Donia Jendoubi" w:date="2019-05-21T18:26:00Z">
            <w:rPr>
              <w:del w:id="3323" w:author="Donia Jendoubi" w:date="2019-05-21T12:19:00Z"/>
              <w:rFonts w:asciiTheme="majorBidi" w:hAnsiTheme="majorBidi" w:cstheme="majorBidi"/>
              <w:sz w:val="20"/>
              <w:szCs w:val="20"/>
              <w:lang w:val="en"/>
            </w:rPr>
          </w:rPrChange>
        </w:rPr>
      </w:pPr>
      <w:del w:id="3324" w:author="Donia Jendoubi" w:date="2019-05-21T12:19:00Z">
        <w:r w:rsidRPr="008E088B" w:rsidDel="00C011C8">
          <w:rPr>
            <w:rFonts w:ascii="Book Antiqua" w:hAnsi="Book Antiqua" w:cstheme="majorBidi"/>
            <w:sz w:val="20"/>
            <w:szCs w:val="20"/>
            <w:lang w:val="en"/>
            <w:rPrChange w:id="3325" w:author="Donia Jendoubi" w:date="2019-05-21T18:26:00Z">
              <w:rPr>
                <w:rFonts w:asciiTheme="majorBidi" w:hAnsiTheme="majorBidi" w:cstheme="majorBidi"/>
                <w:sz w:val="20"/>
                <w:szCs w:val="20"/>
                <w:lang w:val="en"/>
              </w:rPr>
            </w:rPrChange>
          </w:rPr>
          <w:delText xml:space="preserve">In addition, this can be related to overgrazing, as shown in a literature review of the effects of overgrazing in the Mediterranean basin (Sanjari et al., </w:delText>
        </w:r>
        <w:r w:rsidR="00D9159B" w:rsidRPr="008E088B" w:rsidDel="00C011C8">
          <w:rPr>
            <w:rFonts w:ascii="Book Antiqua" w:hAnsi="Book Antiqua"/>
            <w:sz w:val="20"/>
            <w:szCs w:val="20"/>
            <w:rPrChange w:id="3326" w:author="Donia Jendoubi" w:date="2019-05-21T18:26:00Z">
              <w:rPr/>
            </w:rPrChange>
          </w:rPr>
          <w:fldChar w:fldCharType="begin"/>
        </w:r>
        <w:r w:rsidR="00D9159B" w:rsidRPr="008E088B" w:rsidDel="00C011C8">
          <w:rPr>
            <w:rFonts w:ascii="Book Antiqua" w:hAnsi="Book Antiqua"/>
            <w:sz w:val="20"/>
            <w:szCs w:val="20"/>
            <w:lang w:val="en-GB"/>
            <w:rPrChange w:id="3327" w:author="Donia Jendoubi" w:date="2019-05-21T18:26:00Z">
              <w:rPr/>
            </w:rPrChange>
          </w:rPr>
          <w:delInstrText xml:space="preserve"> HYPERLINK "https://onlinelibrary.wiley.com/doi/full/10.1002/ldr.2188" \l "ldr2188-bib-0039" </w:delInstrText>
        </w:r>
        <w:r w:rsidR="00D9159B" w:rsidRPr="008E088B" w:rsidDel="00C011C8">
          <w:rPr>
            <w:rFonts w:ascii="Book Antiqua" w:hAnsi="Book Antiqua"/>
            <w:sz w:val="20"/>
            <w:szCs w:val="20"/>
            <w:rPrChange w:id="3328" w:author="Donia Jendoubi" w:date="2019-05-21T18:26:00Z">
              <w:rPr>
                <w:rFonts w:asciiTheme="majorBidi" w:hAnsiTheme="majorBidi" w:cstheme="majorBidi"/>
                <w:sz w:val="20"/>
                <w:szCs w:val="20"/>
                <w:lang w:val="en"/>
              </w:rPr>
            </w:rPrChange>
          </w:rPr>
          <w:fldChar w:fldCharType="separate"/>
        </w:r>
        <w:r w:rsidRPr="008E088B" w:rsidDel="00C011C8">
          <w:rPr>
            <w:rFonts w:ascii="Book Antiqua" w:hAnsi="Book Antiqua" w:cstheme="majorBidi"/>
            <w:sz w:val="20"/>
            <w:szCs w:val="20"/>
            <w:lang w:val="en"/>
            <w:rPrChange w:id="3329" w:author="Donia Jendoubi" w:date="2019-05-21T18:26:00Z">
              <w:rPr>
                <w:rFonts w:asciiTheme="majorBidi" w:hAnsiTheme="majorBidi" w:cstheme="majorBidi"/>
                <w:sz w:val="20"/>
                <w:szCs w:val="20"/>
                <w:lang w:val="en"/>
              </w:rPr>
            </w:rPrChange>
          </w:rPr>
          <w:delText>2008</w:delText>
        </w:r>
        <w:r w:rsidR="00D9159B" w:rsidRPr="008E088B" w:rsidDel="00C011C8">
          <w:rPr>
            <w:rFonts w:ascii="Book Antiqua" w:hAnsi="Book Antiqua" w:cstheme="majorBidi"/>
            <w:sz w:val="20"/>
            <w:szCs w:val="20"/>
            <w:lang w:val="en"/>
            <w:rPrChange w:id="3330" w:author="Donia Jendoubi" w:date="2019-05-21T18:26:00Z">
              <w:rPr>
                <w:rFonts w:asciiTheme="majorBidi" w:hAnsiTheme="majorBidi" w:cstheme="majorBidi"/>
                <w:sz w:val="20"/>
                <w:szCs w:val="20"/>
                <w:lang w:val="en"/>
              </w:rPr>
            </w:rPrChange>
          </w:rPr>
          <w:fldChar w:fldCharType="end"/>
        </w:r>
        <w:r w:rsidRPr="008E088B" w:rsidDel="00C011C8">
          <w:rPr>
            <w:rFonts w:ascii="Book Antiqua" w:hAnsi="Book Antiqua" w:cstheme="majorBidi"/>
            <w:sz w:val="20"/>
            <w:szCs w:val="20"/>
            <w:lang w:val="en"/>
            <w:rPrChange w:id="3331" w:author="Donia Jendoubi" w:date="2019-05-21T18:26:00Z">
              <w:rPr>
                <w:rFonts w:asciiTheme="majorBidi" w:hAnsiTheme="majorBidi" w:cstheme="majorBidi"/>
                <w:sz w:val="20"/>
                <w:szCs w:val="20"/>
                <w:lang w:val="en"/>
              </w:rPr>
            </w:rPrChange>
          </w:rPr>
          <w:delText xml:space="preserve"> and Costa et al., 2012). Further, the semi-arid climate and inclined topography prevailing in the Mediterranean grazing lands render ecosystems vulnerable to SOC losses. As shown by (Ryan et al., 2008), the higher the level of grazing, or the greater the residue removal, the greater the decline in mean OM level. </w:delText>
        </w:r>
        <w:r w:rsidR="00933279" w:rsidRPr="008E088B" w:rsidDel="00C011C8">
          <w:rPr>
            <w:rFonts w:ascii="Book Antiqua" w:hAnsi="Book Antiqua" w:cstheme="majorBidi"/>
            <w:sz w:val="20"/>
            <w:szCs w:val="20"/>
            <w:lang w:val="en"/>
            <w:rPrChange w:id="3332" w:author="Donia Jendoubi" w:date="2019-05-21T18:26:00Z">
              <w:rPr>
                <w:rFonts w:asciiTheme="majorBidi" w:hAnsiTheme="majorBidi" w:cstheme="majorBidi"/>
                <w:sz w:val="20"/>
                <w:szCs w:val="20"/>
                <w:lang w:val="en"/>
              </w:rPr>
            </w:rPrChange>
          </w:rPr>
          <w:delText xml:space="preserve">The reason behind the decrease in carbon and nutrient cycling is mainly that OM in grassland is accumulated in roots, which leads to its lost on every removal of aboveground biomass. </w:delText>
        </w:r>
      </w:del>
    </w:p>
    <w:p w:rsidR="004C682F" w:rsidRPr="008E088B" w:rsidRDefault="004C682F" w:rsidP="0086556D">
      <w:pPr>
        <w:autoSpaceDE w:val="0"/>
        <w:autoSpaceDN w:val="0"/>
        <w:adjustRightInd w:val="0"/>
        <w:spacing w:after="0" w:line="240" w:lineRule="auto"/>
        <w:jc w:val="both"/>
        <w:rPr>
          <w:rFonts w:ascii="Book Antiqua" w:hAnsi="Book Antiqua" w:cstheme="majorBidi"/>
          <w:sz w:val="20"/>
          <w:szCs w:val="20"/>
          <w:lang w:val="en"/>
          <w:rPrChange w:id="3333" w:author="Donia Jendoubi" w:date="2019-05-21T18:26:00Z">
            <w:rPr>
              <w:rFonts w:asciiTheme="majorBidi" w:hAnsiTheme="majorBidi" w:cstheme="majorBidi"/>
              <w:sz w:val="20"/>
              <w:szCs w:val="20"/>
              <w:lang w:val="en"/>
            </w:rPr>
          </w:rPrChange>
        </w:rPr>
      </w:pPr>
    </w:p>
    <w:p w:rsidR="008E4947" w:rsidRPr="008E088B" w:rsidRDefault="004C682F">
      <w:pPr>
        <w:pStyle w:val="Heading1"/>
        <w:jc w:val="both"/>
        <w:rPr>
          <w:rFonts w:ascii="Book Antiqua" w:hAnsi="Book Antiqua"/>
          <w:szCs w:val="20"/>
          <w:rPrChange w:id="3334" w:author="Donia Jendoubi" w:date="2019-05-21T18:26:00Z">
            <w:rPr/>
          </w:rPrChange>
        </w:rPr>
        <w:pPrChange w:id="3335" w:author="Donia Jendoubi" w:date="2019-05-21T18:26:00Z">
          <w:pPr>
            <w:pStyle w:val="Heading1"/>
          </w:pPr>
        </w:pPrChange>
      </w:pPr>
      <w:r w:rsidRPr="008E088B">
        <w:rPr>
          <w:rFonts w:ascii="Book Antiqua" w:hAnsi="Book Antiqua"/>
          <w:szCs w:val="20"/>
          <w:rPrChange w:id="3336" w:author="Donia Jendoubi" w:date="2019-05-21T18:26:00Z">
            <w:rPr/>
          </w:rPrChange>
        </w:rPr>
        <w:t xml:space="preserve">5. </w:t>
      </w:r>
      <w:r w:rsidR="008E4947" w:rsidRPr="008E088B">
        <w:rPr>
          <w:rFonts w:ascii="Book Antiqua" w:hAnsi="Book Antiqua"/>
          <w:szCs w:val="20"/>
          <w:rPrChange w:id="3337" w:author="Donia Jendoubi" w:date="2019-05-21T18:26:00Z">
            <w:rPr/>
          </w:rPrChange>
        </w:rPr>
        <w:t>Conclusions</w:t>
      </w:r>
    </w:p>
    <w:p w:rsidR="008E4947" w:rsidRPr="008E088B" w:rsidRDefault="008E4947" w:rsidP="008E088B">
      <w:pPr>
        <w:autoSpaceDE w:val="0"/>
        <w:autoSpaceDN w:val="0"/>
        <w:adjustRightInd w:val="0"/>
        <w:spacing w:after="0" w:line="240" w:lineRule="auto"/>
        <w:jc w:val="both"/>
        <w:rPr>
          <w:rFonts w:ascii="Book Antiqua" w:hAnsi="Book Antiqua" w:cstheme="majorBidi"/>
          <w:sz w:val="20"/>
          <w:szCs w:val="20"/>
          <w:lang w:val="en"/>
          <w:rPrChange w:id="3338" w:author="Donia Jendoubi" w:date="2019-05-21T18:26:00Z">
            <w:rPr>
              <w:rFonts w:asciiTheme="majorBidi" w:hAnsiTheme="majorBidi" w:cstheme="majorBidi"/>
              <w:sz w:val="20"/>
              <w:szCs w:val="20"/>
              <w:lang w:val="en"/>
            </w:rPr>
          </w:rPrChange>
        </w:rPr>
      </w:pPr>
    </w:p>
    <w:p w:rsidR="002A2475" w:rsidRPr="008E088B" w:rsidRDefault="00246F3F" w:rsidP="008E088B">
      <w:pPr>
        <w:autoSpaceDE w:val="0"/>
        <w:autoSpaceDN w:val="0"/>
        <w:adjustRightInd w:val="0"/>
        <w:spacing w:after="0"/>
        <w:jc w:val="both"/>
        <w:rPr>
          <w:ins w:id="3339" w:author="Donia Jendoubi" w:date="2019-05-21T14:59:00Z"/>
          <w:rFonts w:ascii="Book Antiqua" w:hAnsi="Book Antiqua" w:cstheme="majorBidi"/>
          <w:sz w:val="20"/>
          <w:szCs w:val="20"/>
          <w:lang w:val="en"/>
          <w:rPrChange w:id="3340" w:author="Donia Jendoubi" w:date="2019-05-21T18:26:00Z">
            <w:rPr>
              <w:ins w:id="3341" w:author="Donia Jendoubi" w:date="2019-05-21T14:59:00Z"/>
              <w:rFonts w:asciiTheme="majorBidi" w:hAnsiTheme="majorBidi" w:cstheme="majorBidi"/>
              <w:sz w:val="20"/>
              <w:szCs w:val="20"/>
              <w:lang w:val="en"/>
            </w:rPr>
          </w:rPrChange>
        </w:rPr>
      </w:pPr>
      <w:ins w:id="3342" w:author="Donia Jendoubi" w:date="2019-05-21T14:53:00Z">
        <w:r w:rsidRPr="008E088B">
          <w:rPr>
            <w:rFonts w:ascii="Book Antiqua" w:hAnsi="Book Antiqua" w:cstheme="majorBidi"/>
            <w:sz w:val="20"/>
            <w:szCs w:val="20"/>
            <w:lang w:val="en"/>
            <w:rPrChange w:id="3343" w:author="Donia Jendoubi" w:date="2019-05-21T18:26:00Z">
              <w:rPr>
                <w:rFonts w:asciiTheme="majorBidi" w:hAnsiTheme="majorBidi" w:cstheme="majorBidi"/>
                <w:sz w:val="20"/>
                <w:szCs w:val="20"/>
                <w:lang w:val="en"/>
              </w:rPr>
            </w:rPrChange>
          </w:rPr>
          <w:t xml:space="preserve">Land management can profoundly affect soil C stocks and appropriate management </w:t>
        </w:r>
        <w:proofErr w:type="gramStart"/>
        <w:r w:rsidRPr="008E088B">
          <w:rPr>
            <w:rFonts w:ascii="Book Antiqua" w:hAnsi="Book Antiqua" w:cstheme="majorBidi"/>
            <w:sz w:val="20"/>
            <w:szCs w:val="20"/>
            <w:lang w:val="en"/>
            <w:rPrChange w:id="3344" w:author="Donia Jendoubi" w:date="2019-05-21T18:26:00Z">
              <w:rPr>
                <w:rFonts w:asciiTheme="majorBidi" w:hAnsiTheme="majorBidi" w:cstheme="majorBidi"/>
                <w:sz w:val="20"/>
                <w:szCs w:val="20"/>
                <w:lang w:val="en"/>
              </w:rPr>
            </w:rPrChange>
          </w:rPr>
          <w:t>can be used</w:t>
        </w:r>
        <w:proofErr w:type="gramEnd"/>
        <w:r w:rsidRPr="008E088B">
          <w:rPr>
            <w:rFonts w:ascii="Book Antiqua" w:hAnsi="Book Antiqua" w:cstheme="majorBidi"/>
            <w:sz w:val="20"/>
            <w:szCs w:val="20"/>
            <w:lang w:val="en"/>
            <w:rPrChange w:id="3345" w:author="Donia Jendoubi" w:date="2019-05-21T18:26:00Z">
              <w:rPr>
                <w:rFonts w:asciiTheme="majorBidi" w:hAnsiTheme="majorBidi" w:cstheme="majorBidi"/>
                <w:sz w:val="20"/>
                <w:szCs w:val="20"/>
                <w:lang w:val="en"/>
              </w:rPr>
            </w:rPrChange>
          </w:rPr>
          <w:t xml:space="preserve"> to sequester soil C. As with all human activities, the social dimension especially land management needs to </w:t>
        </w:r>
        <w:proofErr w:type="gramStart"/>
        <w:r w:rsidRPr="008E088B">
          <w:rPr>
            <w:rFonts w:ascii="Book Antiqua" w:hAnsi="Book Antiqua" w:cstheme="majorBidi"/>
            <w:sz w:val="20"/>
            <w:szCs w:val="20"/>
            <w:lang w:val="en"/>
            <w:rPrChange w:id="3346" w:author="Donia Jendoubi" w:date="2019-05-21T18:26:00Z">
              <w:rPr>
                <w:rFonts w:asciiTheme="majorBidi" w:hAnsiTheme="majorBidi" w:cstheme="majorBidi"/>
                <w:sz w:val="20"/>
                <w:szCs w:val="20"/>
                <w:lang w:val="en"/>
              </w:rPr>
            </w:rPrChange>
          </w:rPr>
          <w:t>be considered</w:t>
        </w:r>
        <w:proofErr w:type="gramEnd"/>
        <w:r w:rsidRPr="008E088B">
          <w:rPr>
            <w:rFonts w:ascii="Book Antiqua" w:hAnsi="Book Antiqua" w:cstheme="majorBidi"/>
            <w:sz w:val="20"/>
            <w:szCs w:val="20"/>
            <w:lang w:val="en"/>
            <w:rPrChange w:id="3347" w:author="Donia Jendoubi" w:date="2019-05-21T18:26:00Z">
              <w:rPr>
                <w:rFonts w:asciiTheme="majorBidi" w:hAnsiTheme="majorBidi" w:cstheme="majorBidi"/>
                <w:sz w:val="20"/>
                <w:szCs w:val="20"/>
                <w:lang w:val="en"/>
              </w:rPr>
            </w:rPrChange>
          </w:rPr>
          <w:t xml:space="preserve"> when implementing soil C sequestration practices. Since there will be increasing competition for limited land resources in the coming century, soil C sequestration cannot be viewed in isolation from other environmental and social needs.</w:t>
        </w:r>
      </w:ins>
      <w:ins w:id="3348" w:author="Donia Jendoubi" w:date="2019-05-21T15:10:00Z">
        <w:r w:rsidR="002A2475" w:rsidRPr="008E088B">
          <w:rPr>
            <w:rFonts w:ascii="Book Antiqua" w:hAnsi="Book Antiqua" w:cstheme="majorBidi"/>
            <w:sz w:val="20"/>
            <w:szCs w:val="20"/>
            <w:lang w:val="en"/>
            <w:rPrChange w:id="3349" w:author="Donia Jendoubi" w:date="2019-05-21T18:26:00Z">
              <w:rPr>
                <w:rFonts w:asciiTheme="majorBidi" w:hAnsiTheme="majorBidi" w:cstheme="majorBidi"/>
                <w:sz w:val="20"/>
                <w:szCs w:val="20"/>
                <w:lang w:val="en"/>
              </w:rPr>
            </w:rPrChange>
          </w:rPr>
          <w:t xml:space="preserve"> </w:t>
        </w:r>
      </w:ins>
      <w:ins w:id="3350" w:author="Donia Jendoubi" w:date="2019-05-21T14:58:00Z">
        <w:r w:rsidR="000941BF" w:rsidRPr="008E088B">
          <w:rPr>
            <w:rFonts w:ascii="Book Antiqua" w:hAnsi="Book Antiqua" w:cstheme="majorBidi"/>
            <w:sz w:val="20"/>
            <w:szCs w:val="20"/>
            <w:lang w:val="en"/>
            <w:rPrChange w:id="3351" w:author="Donia Jendoubi" w:date="2019-05-21T18:26:00Z">
              <w:rPr>
                <w:rFonts w:asciiTheme="majorBidi" w:hAnsiTheme="majorBidi" w:cstheme="majorBidi"/>
                <w:sz w:val="20"/>
                <w:szCs w:val="20"/>
                <w:lang w:val="en"/>
              </w:rPr>
            </w:rPrChange>
          </w:rPr>
          <w:t xml:space="preserve">In order to increase soil C sequestration, as part of wider plans to enhance sustainable land management, more attention </w:t>
        </w:r>
        <w:proofErr w:type="gramStart"/>
        <w:r w:rsidR="000941BF" w:rsidRPr="008E088B">
          <w:rPr>
            <w:rFonts w:ascii="Book Antiqua" w:hAnsi="Book Antiqua" w:cstheme="majorBidi"/>
            <w:sz w:val="20"/>
            <w:szCs w:val="20"/>
            <w:lang w:val="en"/>
            <w:rPrChange w:id="3352" w:author="Donia Jendoubi" w:date="2019-05-21T18:26:00Z">
              <w:rPr>
                <w:rFonts w:asciiTheme="majorBidi" w:hAnsiTheme="majorBidi" w:cstheme="majorBidi"/>
                <w:sz w:val="20"/>
                <w:szCs w:val="20"/>
                <w:lang w:val="en"/>
              </w:rPr>
            </w:rPrChange>
          </w:rPr>
          <w:t>should be given</w:t>
        </w:r>
        <w:proofErr w:type="gramEnd"/>
        <w:r w:rsidR="000941BF" w:rsidRPr="008E088B">
          <w:rPr>
            <w:rFonts w:ascii="Book Antiqua" w:hAnsi="Book Antiqua" w:cstheme="majorBidi"/>
            <w:sz w:val="20"/>
            <w:szCs w:val="20"/>
            <w:lang w:val="en"/>
            <w:rPrChange w:id="3353" w:author="Donia Jendoubi" w:date="2019-05-21T18:26:00Z">
              <w:rPr>
                <w:rFonts w:asciiTheme="majorBidi" w:hAnsiTheme="majorBidi" w:cstheme="majorBidi"/>
                <w:sz w:val="20"/>
                <w:szCs w:val="20"/>
                <w:lang w:val="en"/>
              </w:rPr>
            </w:rPrChange>
          </w:rPr>
          <w:t xml:space="preserve"> to the importance of land use and considering the different topographic factors. In areas with exceedingly erodible soils, such as those in steep slopes and south-facing zones shown in this study, application of soil and water conservation measures is crucial to sustain agricultural fields and to prevent or reduce soil degradation.</w:t>
        </w:r>
      </w:ins>
      <w:ins w:id="3354" w:author="Donia Jendoubi" w:date="2019-05-21T15:04:00Z">
        <w:r w:rsidR="000941BF" w:rsidRPr="008E088B">
          <w:rPr>
            <w:rFonts w:ascii="Book Antiqua" w:hAnsi="Book Antiqua" w:cstheme="majorBidi"/>
            <w:sz w:val="20"/>
            <w:szCs w:val="20"/>
            <w:lang w:val="en"/>
            <w:rPrChange w:id="3355" w:author="Donia Jendoubi" w:date="2019-05-21T18:26:00Z">
              <w:rPr>
                <w:rFonts w:asciiTheme="majorBidi" w:hAnsiTheme="majorBidi" w:cstheme="majorBidi"/>
                <w:sz w:val="20"/>
                <w:szCs w:val="20"/>
                <w:lang w:val="en"/>
              </w:rPr>
            </w:rPrChange>
          </w:rPr>
          <w:t xml:space="preserve"> Greater efforts are required on steep slopes and south-facing land to reduce the SOC decline than in flat areas and north-facing land. However, further study of the areas </w:t>
        </w:r>
        <w:proofErr w:type="gramStart"/>
        <w:r w:rsidR="000941BF" w:rsidRPr="008E088B">
          <w:rPr>
            <w:rFonts w:ascii="Book Antiqua" w:hAnsi="Book Antiqua" w:cstheme="majorBidi"/>
            <w:sz w:val="20"/>
            <w:szCs w:val="20"/>
            <w:lang w:val="en"/>
            <w:rPrChange w:id="3356" w:author="Donia Jendoubi" w:date="2019-05-21T18:26:00Z">
              <w:rPr>
                <w:rFonts w:asciiTheme="majorBidi" w:hAnsiTheme="majorBidi" w:cstheme="majorBidi"/>
                <w:sz w:val="20"/>
                <w:szCs w:val="20"/>
                <w:lang w:val="en"/>
              </w:rPr>
            </w:rPrChange>
          </w:rPr>
          <w:t>is recommended</w:t>
        </w:r>
        <w:proofErr w:type="gramEnd"/>
        <w:r w:rsidR="000941BF" w:rsidRPr="008E088B">
          <w:rPr>
            <w:rFonts w:ascii="Book Antiqua" w:hAnsi="Book Antiqua" w:cstheme="majorBidi"/>
            <w:sz w:val="20"/>
            <w:szCs w:val="20"/>
            <w:lang w:val="en"/>
            <w:rPrChange w:id="3357" w:author="Donia Jendoubi" w:date="2019-05-21T18:26:00Z">
              <w:rPr>
                <w:rFonts w:asciiTheme="majorBidi" w:hAnsiTheme="majorBidi" w:cstheme="majorBidi"/>
                <w:sz w:val="20"/>
                <w:szCs w:val="20"/>
                <w:lang w:val="en"/>
              </w:rPr>
            </w:rPrChange>
          </w:rPr>
          <w:t xml:space="preserve">, especially in combination with other topographic factors such as altitude and curvature. </w:t>
        </w:r>
      </w:ins>
    </w:p>
    <w:p w:rsidR="000941BF" w:rsidRPr="008E088B" w:rsidRDefault="000941BF" w:rsidP="00123DF7">
      <w:pPr>
        <w:autoSpaceDE w:val="0"/>
        <w:autoSpaceDN w:val="0"/>
        <w:adjustRightInd w:val="0"/>
        <w:spacing w:after="0"/>
        <w:jc w:val="both"/>
        <w:rPr>
          <w:ins w:id="3358" w:author="Donia Jendoubi" w:date="2019-05-21T14:48:00Z"/>
          <w:rFonts w:ascii="Book Antiqua" w:hAnsi="Book Antiqua" w:cstheme="majorBidi"/>
          <w:sz w:val="20"/>
          <w:szCs w:val="20"/>
          <w:lang w:val="en"/>
          <w:rPrChange w:id="3359" w:author="Donia Jendoubi" w:date="2019-05-21T18:26:00Z">
            <w:rPr>
              <w:ins w:id="3360" w:author="Donia Jendoubi" w:date="2019-05-21T14:48:00Z"/>
              <w:rFonts w:asciiTheme="majorBidi" w:hAnsiTheme="majorBidi" w:cstheme="majorBidi"/>
              <w:sz w:val="20"/>
              <w:szCs w:val="20"/>
              <w:lang w:val="en"/>
            </w:rPr>
          </w:rPrChange>
        </w:rPr>
      </w:pPr>
      <w:ins w:id="3361" w:author="Donia Jendoubi" w:date="2019-05-21T14:59:00Z">
        <w:r w:rsidRPr="008E088B">
          <w:rPr>
            <w:rFonts w:ascii="Book Antiqua" w:hAnsi="Book Antiqua" w:cstheme="majorBidi"/>
            <w:sz w:val="20"/>
            <w:szCs w:val="20"/>
            <w:lang w:val="en"/>
            <w:rPrChange w:id="3362" w:author="Donia Jendoubi" w:date="2019-05-21T18:26:00Z">
              <w:rPr>
                <w:rFonts w:asciiTheme="majorBidi" w:hAnsiTheme="majorBidi" w:cstheme="majorBidi"/>
                <w:sz w:val="20"/>
                <w:szCs w:val="20"/>
                <w:lang w:val="en"/>
              </w:rPr>
            </w:rPrChange>
          </w:rPr>
          <w:t xml:space="preserve">By far the best option however, is to identify land management practices that increase C stocks whilst at the same time enhancing other aspects of the environment, e.g. improved soil fertility, decreased erosion, or greater profitability, e.g. improved yield of agricultural or forestry products. There are a number of management practices available that </w:t>
        </w:r>
        <w:proofErr w:type="gramStart"/>
        <w:r w:rsidRPr="008E088B">
          <w:rPr>
            <w:rFonts w:ascii="Book Antiqua" w:hAnsi="Book Antiqua" w:cstheme="majorBidi"/>
            <w:sz w:val="20"/>
            <w:szCs w:val="20"/>
            <w:lang w:val="en"/>
            <w:rPrChange w:id="3363" w:author="Donia Jendoubi" w:date="2019-05-21T18:26:00Z">
              <w:rPr>
                <w:rFonts w:asciiTheme="majorBidi" w:hAnsiTheme="majorBidi" w:cstheme="majorBidi"/>
                <w:sz w:val="20"/>
                <w:szCs w:val="20"/>
                <w:lang w:val="en"/>
              </w:rPr>
            </w:rPrChange>
          </w:rPr>
          <w:t>could be implemented</w:t>
        </w:r>
        <w:proofErr w:type="gramEnd"/>
        <w:r w:rsidRPr="008E088B">
          <w:rPr>
            <w:rFonts w:ascii="Book Antiqua" w:hAnsi="Book Antiqua" w:cstheme="majorBidi"/>
            <w:sz w:val="20"/>
            <w:szCs w:val="20"/>
            <w:lang w:val="en"/>
            <w:rPrChange w:id="3364" w:author="Donia Jendoubi" w:date="2019-05-21T18:26:00Z">
              <w:rPr>
                <w:rFonts w:asciiTheme="majorBidi" w:hAnsiTheme="majorBidi" w:cstheme="majorBidi"/>
                <w:sz w:val="20"/>
                <w:szCs w:val="20"/>
                <w:lang w:val="en"/>
              </w:rPr>
            </w:rPrChange>
          </w:rPr>
          <w:t xml:space="preserve"> to protect and enhance existing C sinks now, and in the future</w:t>
        </w:r>
      </w:ins>
      <w:ins w:id="3365" w:author="Donia Jendoubi" w:date="2019-05-22T11:18:00Z">
        <w:r w:rsidR="005B159A">
          <w:rPr>
            <w:rFonts w:ascii="Book Antiqua" w:hAnsi="Book Antiqua" w:cstheme="majorBidi"/>
            <w:sz w:val="20"/>
            <w:szCs w:val="20"/>
            <w:lang w:val="en"/>
          </w:rPr>
          <w:t>.</w:t>
        </w:r>
      </w:ins>
    </w:p>
    <w:p w:rsidR="008E4947" w:rsidRPr="008E088B" w:rsidDel="00246F3F" w:rsidRDefault="008E4947">
      <w:pPr>
        <w:autoSpaceDE w:val="0"/>
        <w:autoSpaceDN w:val="0"/>
        <w:adjustRightInd w:val="0"/>
        <w:spacing w:after="0"/>
        <w:jc w:val="both"/>
        <w:rPr>
          <w:del w:id="3366" w:author="Donia Jendoubi" w:date="2019-05-21T14:48:00Z"/>
          <w:rFonts w:ascii="Book Antiqua" w:hAnsi="Book Antiqua" w:cstheme="majorBidi"/>
          <w:sz w:val="20"/>
          <w:szCs w:val="20"/>
          <w:lang w:val="en"/>
          <w:rPrChange w:id="3367" w:author="Donia Jendoubi" w:date="2019-05-21T18:26:00Z">
            <w:rPr>
              <w:del w:id="3368" w:author="Donia Jendoubi" w:date="2019-05-21T14:48:00Z"/>
              <w:rFonts w:asciiTheme="majorBidi" w:hAnsiTheme="majorBidi" w:cstheme="majorBidi"/>
              <w:sz w:val="20"/>
              <w:szCs w:val="20"/>
              <w:lang w:val="en"/>
            </w:rPr>
          </w:rPrChange>
        </w:rPr>
      </w:pPr>
      <w:del w:id="3369" w:author="Donia Jendoubi" w:date="2019-05-21T14:48:00Z">
        <w:r w:rsidRPr="008E088B" w:rsidDel="00246F3F">
          <w:rPr>
            <w:rFonts w:ascii="Book Antiqua" w:hAnsi="Book Antiqua" w:cstheme="majorBidi"/>
            <w:sz w:val="20"/>
            <w:szCs w:val="20"/>
            <w:lang w:val="en"/>
            <w:rPrChange w:id="3370" w:author="Donia Jendoubi" w:date="2019-05-21T18:26:00Z">
              <w:rPr>
                <w:rFonts w:asciiTheme="majorBidi" w:hAnsiTheme="majorBidi" w:cstheme="majorBidi"/>
                <w:sz w:val="20"/>
                <w:szCs w:val="20"/>
                <w:lang w:val="en"/>
              </w:rPr>
            </w:rPrChange>
          </w:rPr>
          <w:delText>The study showed that different land uses vary considerably in their storage of SOC and that SOC variability is most strongly related to land use systems.</w:delText>
        </w:r>
      </w:del>
    </w:p>
    <w:p w:rsidR="008E4947" w:rsidRPr="008E088B" w:rsidDel="000941BF" w:rsidRDefault="008E4947">
      <w:pPr>
        <w:autoSpaceDE w:val="0"/>
        <w:autoSpaceDN w:val="0"/>
        <w:adjustRightInd w:val="0"/>
        <w:spacing w:after="0"/>
        <w:jc w:val="both"/>
        <w:rPr>
          <w:del w:id="3371" w:author="Donia Jendoubi" w:date="2019-05-21T15:00:00Z"/>
          <w:rFonts w:ascii="Book Antiqua" w:hAnsi="Book Antiqua" w:cstheme="majorBidi"/>
          <w:sz w:val="20"/>
          <w:szCs w:val="20"/>
          <w:lang w:val="en"/>
          <w:rPrChange w:id="3372" w:author="Donia Jendoubi" w:date="2019-05-21T18:26:00Z">
            <w:rPr>
              <w:del w:id="3373" w:author="Donia Jendoubi" w:date="2019-05-21T15:00:00Z"/>
              <w:rFonts w:asciiTheme="majorBidi" w:hAnsiTheme="majorBidi" w:cstheme="majorBidi"/>
              <w:sz w:val="20"/>
              <w:szCs w:val="20"/>
              <w:lang w:val="en"/>
            </w:rPr>
          </w:rPrChange>
        </w:rPr>
      </w:pPr>
      <w:del w:id="3374" w:author="Donia Jendoubi" w:date="2019-05-21T15:00:00Z">
        <w:r w:rsidRPr="008E088B" w:rsidDel="000941BF">
          <w:rPr>
            <w:rFonts w:ascii="Book Antiqua" w:hAnsi="Book Antiqua" w:cstheme="majorBidi"/>
            <w:sz w:val="20"/>
            <w:szCs w:val="20"/>
            <w:lang w:val="en"/>
            <w:rPrChange w:id="3375" w:author="Donia Jendoubi" w:date="2019-05-21T18:26:00Z">
              <w:rPr>
                <w:rFonts w:asciiTheme="majorBidi" w:hAnsiTheme="majorBidi" w:cstheme="majorBidi"/>
                <w:sz w:val="20"/>
                <w:szCs w:val="20"/>
                <w:lang w:val="en"/>
              </w:rPr>
            </w:rPrChange>
          </w:rPr>
          <w:delText xml:space="preserve">The effect of the land use system </w:delText>
        </w:r>
      </w:del>
      <w:del w:id="3376" w:author="Donia Jendoubi" w:date="2019-05-21T14:45:00Z">
        <w:r w:rsidRPr="008E088B" w:rsidDel="00246F3F">
          <w:rPr>
            <w:rFonts w:ascii="Book Antiqua" w:hAnsi="Book Antiqua" w:cstheme="majorBidi"/>
            <w:sz w:val="20"/>
            <w:szCs w:val="20"/>
            <w:lang w:val="en"/>
            <w:rPrChange w:id="3377" w:author="Donia Jendoubi" w:date="2019-05-21T18:26:00Z">
              <w:rPr>
                <w:rFonts w:asciiTheme="majorBidi" w:hAnsiTheme="majorBidi" w:cstheme="majorBidi"/>
                <w:sz w:val="20"/>
                <w:szCs w:val="20"/>
                <w:lang w:val="en"/>
              </w:rPr>
            </w:rPrChange>
          </w:rPr>
          <w:delText xml:space="preserve">on reducing OM content </w:delText>
        </w:r>
      </w:del>
      <w:del w:id="3378" w:author="Donia Jendoubi" w:date="2019-05-21T15:00:00Z">
        <w:r w:rsidRPr="008E088B" w:rsidDel="000941BF">
          <w:rPr>
            <w:rFonts w:ascii="Book Antiqua" w:hAnsi="Book Antiqua" w:cstheme="majorBidi"/>
            <w:sz w:val="20"/>
            <w:szCs w:val="20"/>
            <w:lang w:val="en"/>
            <w:rPrChange w:id="3379" w:author="Donia Jendoubi" w:date="2019-05-21T18:26:00Z">
              <w:rPr>
                <w:rFonts w:asciiTheme="majorBidi" w:hAnsiTheme="majorBidi" w:cstheme="majorBidi"/>
                <w:sz w:val="20"/>
                <w:szCs w:val="20"/>
                <w:lang w:val="en"/>
              </w:rPr>
            </w:rPrChange>
          </w:rPr>
          <w:delText>was confirmed as a major factor influencing SOC variation, followed by slope and aspect. SOC is reduced on steeper slopes, with the greatest decreases of SOC on field crops and on south-facing grazing land. Thus, introducing perennial vegetation (i.e. trees) among field crops in cultivated land increases SOC, with higher SOC in flat areas than in moderate and steeper ar</w:delText>
        </w:r>
        <w:r w:rsidR="00CC760F" w:rsidRPr="008E088B" w:rsidDel="000941BF">
          <w:rPr>
            <w:rFonts w:ascii="Book Antiqua" w:hAnsi="Book Antiqua" w:cstheme="majorBidi"/>
            <w:sz w:val="20"/>
            <w:szCs w:val="20"/>
            <w:lang w:val="en"/>
            <w:rPrChange w:id="3380" w:author="Donia Jendoubi" w:date="2019-05-21T18:26:00Z">
              <w:rPr>
                <w:rFonts w:asciiTheme="majorBidi" w:hAnsiTheme="majorBidi" w:cstheme="majorBidi"/>
                <w:sz w:val="20"/>
                <w:szCs w:val="20"/>
                <w:lang w:val="en"/>
              </w:rPr>
            </w:rPrChange>
          </w:rPr>
          <w:delText>eas.</w:delText>
        </w:r>
      </w:del>
    </w:p>
    <w:p w:rsidR="008E4947" w:rsidRPr="008E088B" w:rsidDel="000941BF" w:rsidRDefault="008E4947">
      <w:pPr>
        <w:autoSpaceDE w:val="0"/>
        <w:autoSpaceDN w:val="0"/>
        <w:adjustRightInd w:val="0"/>
        <w:spacing w:after="0"/>
        <w:jc w:val="both"/>
        <w:rPr>
          <w:del w:id="3381" w:author="Donia Jendoubi" w:date="2019-05-21T14:57:00Z"/>
          <w:rFonts w:ascii="Book Antiqua" w:hAnsi="Book Antiqua" w:cstheme="majorBidi"/>
          <w:sz w:val="20"/>
          <w:szCs w:val="20"/>
          <w:lang w:val="en"/>
          <w:rPrChange w:id="3382" w:author="Donia Jendoubi" w:date="2019-05-21T18:26:00Z">
            <w:rPr>
              <w:del w:id="3383" w:author="Donia Jendoubi" w:date="2019-05-21T14:57:00Z"/>
              <w:rFonts w:asciiTheme="majorBidi" w:hAnsiTheme="majorBidi" w:cstheme="majorBidi"/>
              <w:sz w:val="20"/>
              <w:szCs w:val="20"/>
              <w:lang w:val="en"/>
            </w:rPr>
          </w:rPrChange>
        </w:rPr>
      </w:pPr>
      <w:del w:id="3384" w:author="Donia Jendoubi" w:date="2019-05-21T15:00:00Z">
        <w:r w:rsidRPr="008E088B" w:rsidDel="000941BF">
          <w:rPr>
            <w:rFonts w:ascii="Book Antiqua" w:hAnsi="Book Antiqua" w:cstheme="majorBidi"/>
            <w:sz w:val="20"/>
            <w:szCs w:val="20"/>
            <w:lang w:val="en"/>
            <w:rPrChange w:id="3385" w:author="Donia Jendoubi" w:date="2019-05-21T18:26:00Z">
              <w:rPr>
                <w:rFonts w:asciiTheme="majorBidi" w:hAnsiTheme="majorBidi" w:cstheme="majorBidi"/>
                <w:sz w:val="20"/>
                <w:szCs w:val="20"/>
                <w:lang w:val="en"/>
              </w:rPr>
            </w:rPrChange>
          </w:rPr>
          <w:delText xml:space="preserve">The decline in SOC on steep slopes and south-facing lands may result in adverse effects on soil structure and increase vulnerability of the soil to erosion and runoff. Therefore, it is recommended to convert degraded lands to restorative land uses, to </w:delText>
        </w:r>
        <w:r w:rsidR="009A14C0" w:rsidRPr="008E088B" w:rsidDel="000941BF">
          <w:rPr>
            <w:rFonts w:ascii="Book Antiqua" w:hAnsi="Book Antiqua" w:cstheme="majorBidi"/>
            <w:sz w:val="20"/>
            <w:szCs w:val="20"/>
            <w:lang w:val="en"/>
            <w:rPrChange w:id="3386" w:author="Donia Jendoubi" w:date="2019-05-21T18:26:00Z">
              <w:rPr>
                <w:rFonts w:asciiTheme="majorBidi" w:hAnsiTheme="majorBidi" w:cstheme="majorBidi"/>
                <w:sz w:val="20"/>
                <w:szCs w:val="20"/>
                <w:lang w:val="en"/>
              </w:rPr>
            </w:rPrChange>
          </w:rPr>
          <w:delText>diminish</w:delText>
        </w:r>
        <w:r w:rsidRPr="008E088B" w:rsidDel="000941BF">
          <w:rPr>
            <w:rFonts w:ascii="Book Antiqua" w:hAnsi="Book Antiqua" w:cstheme="majorBidi"/>
            <w:sz w:val="20"/>
            <w:szCs w:val="20"/>
            <w:lang w:val="en"/>
            <w:rPrChange w:id="3387" w:author="Donia Jendoubi" w:date="2019-05-21T18:26:00Z">
              <w:rPr>
                <w:rFonts w:asciiTheme="majorBidi" w:hAnsiTheme="majorBidi" w:cstheme="majorBidi"/>
                <w:sz w:val="20"/>
                <w:szCs w:val="20"/>
                <w:lang w:val="en"/>
              </w:rPr>
            </w:rPrChange>
          </w:rPr>
          <w:delText xml:space="preserve"> further depletion of soil carbon in the steep south-facing part. SOC loss on agricultural </w:delText>
        </w:r>
        <w:r w:rsidR="009A14C0" w:rsidRPr="008E088B" w:rsidDel="000941BF">
          <w:rPr>
            <w:rFonts w:ascii="Book Antiqua" w:hAnsi="Book Antiqua" w:cstheme="majorBidi"/>
            <w:sz w:val="20"/>
            <w:szCs w:val="20"/>
            <w:lang w:val="en"/>
            <w:rPrChange w:id="3388" w:author="Donia Jendoubi" w:date="2019-05-21T18:26:00Z">
              <w:rPr>
                <w:rFonts w:asciiTheme="majorBidi" w:hAnsiTheme="majorBidi" w:cstheme="majorBidi"/>
                <w:sz w:val="20"/>
                <w:szCs w:val="20"/>
                <w:lang w:val="en"/>
              </w:rPr>
            </w:rPrChange>
          </w:rPr>
          <w:delText xml:space="preserve">soil in sloping areas </w:delText>
        </w:r>
        <w:r w:rsidRPr="008E088B" w:rsidDel="000941BF">
          <w:rPr>
            <w:rFonts w:ascii="Book Antiqua" w:hAnsi="Book Antiqua" w:cstheme="majorBidi"/>
            <w:sz w:val="20"/>
            <w:szCs w:val="20"/>
            <w:lang w:val="en"/>
            <w:rPrChange w:id="3389" w:author="Donia Jendoubi" w:date="2019-05-21T18:26:00Z">
              <w:rPr>
                <w:rFonts w:asciiTheme="majorBidi" w:hAnsiTheme="majorBidi" w:cstheme="majorBidi"/>
                <w:sz w:val="20"/>
                <w:szCs w:val="20"/>
                <w:lang w:val="en"/>
              </w:rPr>
            </w:rPrChange>
          </w:rPr>
          <w:delText xml:space="preserve">poses a serious problem for the environment as well as for soil quality and productivity. Topography plays a major role in these processes and thereby influences the development and characteristics of the soils along the toposequences. Most of the important soil quality indicators such as SOC are influenced by the different </w:delText>
        </w:r>
      </w:del>
      <w:del w:id="3390" w:author="Donia Jendoubi" w:date="2019-05-11T17:14:00Z">
        <w:r w:rsidRPr="008E088B" w:rsidDel="00461FA6">
          <w:rPr>
            <w:rFonts w:ascii="Book Antiqua" w:hAnsi="Book Antiqua" w:cstheme="majorBidi"/>
            <w:sz w:val="20"/>
            <w:szCs w:val="20"/>
            <w:lang w:val="en"/>
            <w:rPrChange w:id="3391" w:author="Donia Jendoubi" w:date="2019-05-21T18:26:00Z">
              <w:rPr>
                <w:rFonts w:asciiTheme="majorBidi" w:hAnsiTheme="majorBidi" w:cstheme="majorBidi"/>
                <w:sz w:val="20"/>
                <w:szCs w:val="20"/>
                <w:lang w:val="en"/>
              </w:rPr>
            </w:rPrChange>
          </w:rPr>
          <w:delText xml:space="preserve">landscape </w:delText>
        </w:r>
      </w:del>
      <w:del w:id="3392" w:author="Donia Jendoubi" w:date="2019-05-21T15:00:00Z">
        <w:r w:rsidRPr="008E088B" w:rsidDel="000941BF">
          <w:rPr>
            <w:rFonts w:ascii="Book Antiqua" w:hAnsi="Book Antiqua" w:cstheme="majorBidi"/>
            <w:sz w:val="20"/>
            <w:szCs w:val="20"/>
            <w:lang w:val="en"/>
            <w:rPrChange w:id="3393" w:author="Donia Jendoubi" w:date="2019-05-21T18:26:00Z">
              <w:rPr>
                <w:rFonts w:asciiTheme="majorBidi" w:hAnsiTheme="majorBidi" w:cstheme="majorBidi"/>
                <w:sz w:val="20"/>
                <w:szCs w:val="20"/>
                <w:lang w:val="en"/>
              </w:rPr>
            </w:rPrChange>
          </w:rPr>
          <w:delText xml:space="preserve">positions, particularly at the surface horizon. </w:delText>
        </w:r>
      </w:del>
      <w:del w:id="3394" w:author="Donia Jendoubi" w:date="2019-05-21T14:57:00Z">
        <w:r w:rsidRPr="008E088B" w:rsidDel="000941BF">
          <w:rPr>
            <w:rFonts w:ascii="Book Antiqua" w:hAnsi="Book Antiqua" w:cstheme="majorBidi"/>
            <w:sz w:val="20"/>
            <w:szCs w:val="20"/>
            <w:lang w:val="en"/>
            <w:rPrChange w:id="3395" w:author="Donia Jendoubi" w:date="2019-05-21T18:26:00Z">
              <w:rPr>
                <w:rFonts w:asciiTheme="majorBidi" w:hAnsiTheme="majorBidi" w:cstheme="majorBidi"/>
                <w:sz w:val="20"/>
                <w:szCs w:val="20"/>
                <w:lang w:val="en"/>
              </w:rPr>
            </w:rPrChange>
          </w:rPr>
          <w:delText xml:space="preserve">In areas with </w:delText>
        </w:r>
        <w:r w:rsidR="009A14C0" w:rsidRPr="008E088B" w:rsidDel="000941BF">
          <w:rPr>
            <w:rFonts w:ascii="Book Antiqua" w:hAnsi="Book Antiqua" w:cstheme="majorBidi"/>
            <w:sz w:val="20"/>
            <w:szCs w:val="20"/>
            <w:lang w:val="en"/>
            <w:rPrChange w:id="3396" w:author="Donia Jendoubi" w:date="2019-05-21T18:26:00Z">
              <w:rPr>
                <w:rFonts w:asciiTheme="majorBidi" w:hAnsiTheme="majorBidi" w:cstheme="majorBidi"/>
                <w:sz w:val="20"/>
                <w:szCs w:val="20"/>
                <w:lang w:val="en"/>
              </w:rPr>
            </w:rPrChange>
          </w:rPr>
          <w:delText>exceedingly</w:delText>
        </w:r>
        <w:r w:rsidRPr="008E088B" w:rsidDel="000941BF">
          <w:rPr>
            <w:rFonts w:ascii="Book Antiqua" w:hAnsi="Book Antiqua" w:cstheme="majorBidi"/>
            <w:sz w:val="20"/>
            <w:szCs w:val="20"/>
            <w:lang w:val="en"/>
            <w:rPrChange w:id="3397" w:author="Donia Jendoubi" w:date="2019-05-21T18:26:00Z">
              <w:rPr>
                <w:rFonts w:asciiTheme="majorBidi" w:hAnsiTheme="majorBidi" w:cstheme="majorBidi"/>
                <w:sz w:val="20"/>
                <w:szCs w:val="20"/>
                <w:lang w:val="en"/>
              </w:rPr>
            </w:rPrChange>
          </w:rPr>
          <w:delText xml:space="preserve"> erodible soils, such as those in steep slopes and south-facing zones shown in this study, application of soil and water conservation measures is crucial to sustain agricultural fields and to prev</w:delText>
        </w:r>
        <w:r w:rsidR="00CC760F" w:rsidRPr="008E088B" w:rsidDel="000941BF">
          <w:rPr>
            <w:rFonts w:ascii="Book Antiqua" w:hAnsi="Book Antiqua" w:cstheme="majorBidi"/>
            <w:sz w:val="20"/>
            <w:szCs w:val="20"/>
            <w:lang w:val="en"/>
            <w:rPrChange w:id="3398" w:author="Donia Jendoubi" w:date="2019-05-21T18:26:00Z">
              <w:rPr>
                <w:rFonts w:asciiTheme="majorBidi" w:hAnsiTheme="majorBidi" w:cstheme="majorBidi"/>
                <w:sz w:val="20"/>
                <w:szCs w:val="20"/>
                <w:lang w:val="en"/>
              </w:rPr>
            </w:rPrChange>
          </w:rPr>
          <w:delText>ent or reduce soil degradation.</w:delText>
        </w:r>
      </w:del>
    </w:p>
    <w:p w:rsidR="009A14C0" w:rsidRPr="008E088B" w:rsidDel="00EE48D7" w:rsidRDefault="008E4947">
      <w:pPr>
        <w:autoSpaceDE w:val="0"/>
        <w:autoSpaceDN w:val="0"/>
        <w:adjustRightInd w:val="0"/>
        <w:spacing w:after="0"/>
        <w:jc w:val="both"/>
        <w:rPr>
          <w:del w:id="3399" w:author="Donia Jendoubi" w:date="2019-05-20T19:24:00Z"/>
          <w:rFonts w:ascii="Book Antiqua" w:hAnsi="Book Antiqua" w:cstheme="majorBidi"/>
          <w:sz w:val="20"/>
          <w:szCs w:val="20"/>
          <w:lang w:val="en"/>
          <w:rPrChange w:id="3400" w:author="Donia Jendoubi" w:date="2019-05-21T18:26:00Z">
            <w:rPr>
              <w:del w:id="3401" w:author="Donia Jendoubi" w:date="2019-05-20T19:24:00Z"/>
              <w:rFonts w:asciiTheme="majorBidi" w:hAnsiTheme="majorBidi" w:cstheme="majorBidi"/>
              <w:sz w:val="20"/>
              <w:szCs w:val="20"/>
              <w:lang w:val="en"/>
            </w:rPr>
          </w:rPrChange>
        </w:rPr>
      </w:pPr>
      <w:del w:id="3402" w:author="Donia Jendoubi" w:date="2019-05-20T19:24:00Z">
        <w:r w:rsidRPr="008E088B" w:rsidDel="00EE48D7">
          <w:rPr>
            <w:rFonts w:ascii="Book Antiqua" w:hAnsi="Book Antiqua" w:cstheme="majorBidi"/>
            <w:sz w:val="20"/>
            <w:szCs w:val="20"/>
            <w:lang w:val="en"/>
            <w:rPrChange w:id="3403" w:author="Donia Jendoubi" w:date="2019-05-21T18:26:00Z">
              <w:rPr>
                <w:rFonts w:asciiTheme="majorBidi" w:hAnsiTheme="majorBidi" w:cstheme="majorBidi"/>
                <w:sz w:val="20"/>
                <w:szCs w:val="20"/>
                <w:lang w:val="en"/>
              </w:rPr>
            </w:rPrChange>
          </w:rPr>
          <w:delText xml:space="preserve">Improved management of grazing land must be </w:delText>
        </w:r>
        <w:r w:rsidR="009A14C0" w:rsidRPr="008E088B" w:rsidDel="00EE48D7">
          <w:rPr>
            <w:rFonts w:ascii="Book Antiqua" w:hAnsi="Book Antiqua" w:cstheme="majorBidi"/>
            <w:sz w:val="20"/>
            <w:szCs w:val="20"/>
            <w:lang w:val="en"/>
            <w:rPrChange w:id="3404" w:author="Donia Jendoubi" w:date="2019-05-21T18:26:00Z">
              <w:rPr>
                <w:rFonts w:asciiTheme="majorBidi" w:hAnsiTheme="majorBidi" w:cstheme="majorBidi"/>
                <w:sz w:val="20"/>
                <w:szCs w:val="20"/>
                <w:lang w:val="en"/>
              </w:rPr>
            </w:rPrChange>
          </w:rPr>
          <w:delText>considered</w:delText>
        </w:r>
        <w:r w:rsidRPr="008E088B" w:rsidDel="00EE48D7">
          <w:rPr>
            <w:rFonts w:ascii="Book Antiqua" w:hAnsi="Book Antiqua" w:cstheme="majorBidi"/>
            <w:sz w:val="20"/>
            <w:szCs w:val="20"/>
            <w:lang w:val="en"/>
            <w:rPrChange w:id="3405" w:author="Donia Jendoubi" w:date="2019-05-21T18:26:00Z">
              <w:rPr>
                <w:rFonts w:asciiTheme="majorBidi" w:hAnsiTheme="majorBidi" w:cstheme="majorBidi"/>
                <w:sz w:val="20"/>
                <w:szCs w:val="20"/>
                <w:lang w:val="en"/>
              </w:rPr>
            </w:rPrChange>
          </w:rPr>
          <w:delText xml:space="preserve"> to </w:delText>
        </w:r>
        <w:r w:rsidR="009A14C0" w:rsidRPr="008E088B" w:rsidDel="00EE48D7">
          <w:rPr>
            <w:rFonts w:ascii="Book Antiqua" w:hAnsi="Book Antiqua" w:cstheme="majorBidi"/>
            <w:sz w:val="20"/>
            <w:szCs w:val="20"/>
            <w:lang w:val="en"/>
            <w:rPrChange w:id="3406" w:author="Donia Jendoubi" w:date="2019-05-21T18:26:00Z">
              <w:rPr>
                <w:rFonts w:asciiTheme="majorBidi" w:hAnsiTheme="majorBidi" w:cstheme="majorBidi"/>
                <w:sz w:val="20"/>
                <w:szCs w:val="20"/>
                <w:lang w:val="en"/>
              </w:rPr>
            </w:rPrChange>
          </w:rPr>
          <w:delText>decrease</w:delText>
        </w:r>
        <w:r w:rsidRPr="008E088B" w:rsidDel="00EE48D7">
          <w:rPr>
            <w:rFonts w:ascii="Book Antiqua" w:hAnsi="Book Antiqua" w:cstheme="majorBidi"/>
            <w:sz w:val="20"/>
            <w:szCs w:val="20"/>
            <w:lang w:val="en"/>
            <w:rPrChange w:id="3407" w:author="Donia Jendoubi" w:date="2019-05-21T18:26:00Z">
              <w:rPr>
                <w:rFonts w:asciiTheme="majorBidi" w:hAnsiTheme="majorBidi" w:cstheme="majorBidi"/>
                <w:sz w:val="20"/>
                <w:szCs w:val="20"/>
                <w:lang w:val="en"/>
              </w:rPr>
            </w:rPrChange>
          </w:rPr>
          <w:delText xml:space="preserve"> overgrazing, which can lead to soil degradation and SOC loss. In agricultural areas, continuous intensive cultivation without appropriate soil management practices has contributed to loss of SOC. Therefore, </w:delText>
        </w:r>
        <w:r w:rsidR="009A14C0" w:rsidRPr="008E088B" w:rsidDel="00EE48D7">
          <w:rPr>
            <w:rFonts w:ascii="Book Antiqua" w:hAnsi="Book Antiqua" w:cstheme="majorBidi"/>
            <w:sz w:val="20"/>
            <w:szCs w:val="20"/>
            <w:lang w:val="en"/>
            <w:rPrChange w:id="3408" w:author="Donia Jendoubi" w:date="2019-05-21T18:26:00Z">
              <w:rPr>
                <w:rFonts w:asciiTheme="majorBidi" w:hAnsiTheme="majorBidi" w:cstheme="majorBidi"/>
                <w:sz w:val="20"/>
                <w:szCs w:val="20"/>
                <w:lang w:val="en"/>
              </w:rPr>
            </w:rPrChange>
          </w:rPr>
          <w:delText xml:space="preserve">in order to maintain an improved soil quality and sustainable productivity, there is a need to reduce the intensive cultivation and integrate use of inorganic and organic fertilizers. </w:delText>
        </w:r>
      </w:del>
    </w:p>
    <w:p w:rsidR="000941BF" w:rsidRPr="008E088B" w:rsidRDefault="008E4947" w:rsidP="00123DF7">
      <w:pPr>
        <w:autoSpaceDE w:val="0"/>
        <w:autoSpaceDN w:val="0"/>
        <w:adjustRightInd w:val="0"/>
        <w:spacing w:after="0"/>
        <w:jc w:val="both"/>
        <w:rPr>
          <w:ins w:id="3409" w:author="Donia Jendoubi" w:date="2019-05-21T15:02:00Z"/>
          <w:rFonts w:ascii="Book Antiqua" w:hAnsi="Book Antiqua" w:cstheme="majorBidi"/>
          <w:sz w:val="20"/>
          <w:szCs w:val="20"/>
          <w:lang w:val="en"/>
          <w:rPrChange w:id="3410" w:author="Donia Jendoubi" w:date="2019-05-21T18:26:00Z">
            <w:rPr>
              <w:ins w:id="3411" w:author="Donia Jendoubi" w:date="2019-05-21T15:02:00Z"/>
              <w:rFonts w:asciiTheme="majorBidi" w:hAnsiTheme="majorBidi" w:cstheme="majorBidi"/>
              <w:sz w:val="20"/>
              <w:szCs w:val="20"/>
              <w:lang w:val="en"/>
            </w:rPr>
          </w:rPrChange>
        </w:rPr>
      </w:pPr>
      <w:del w:id="3412" w:author="Donia Jendoubi" w:date="2019-05-21T15:07:00Z">
        <w:r w:rsidRPr="008E088B" w:rsidDel="002A2475">
          <w:rPr>
            <w:rFonts w:ascii="Book Antiqua" w:hAnsi="Book Antiqua" w:cstheme="majorBidi"/>
            <w:sz w:val="20"/>
            <w:szCs w:val="20"/>
            <w:lang w:val="en"/>
            <w:rPrChange w:id="3413" w:author="Donia Jendoubi" w:date="2019-05-21T18:26:00Z">
              <w:rPr>
                <w:rFonts w:asciiTheme="majorBidi" w:hAnsiTheme="majorBidi" w:cstheme="majorBidi"/>
                <w:sz w:val="20"/>
                <w:szCs w:val="20"/>
                <w:lang w:val="en"/>
              </w:rPr>
            </w:rPrChange>
          </w:rPr>
          <w:delText xml:space="preserve">There are strong indications that agroforestry has been successful in retaining and even improving SOC and soil fertility: results showed that introducing an agroforestry system – e.g. combining an olive plantation with annual field crops – increased SOC content in the most vulnerable areas. Thus, such types of sustainable land use need the attention of land managers. </w:delText>
        </w:r>
      </w:del>
      <w:ins w:id="3414" w:author="Donia Jendoubi" w:date="2019-05-21T15:02:00Z">
        <w:r w:rsidR="000941BF" w:rsidRPr="008E088B">
          <w:rPr>
            <w:rFonts w:ascii="Book Antiqua" w:hAnsi="Book Antiqua" w:cstheme="majorBidi"/>
            <w:sz w:val="20"/>
            <w:szCs w:val="20"/>
            <w:lang w:val="en"/>
            <w:rPrChange w:id="3415" w:author="Donia Jendoubi" w:date="2019-05-21T18:26:00Z">
              <w:rPr>
                <w:rFonts w:asciiTheme="majorBidi" w:hAnsiTheme="majorBidi" w:cstheme="majorBidi"/>
                <w:sz w:val="20"/>
                <w:szCs w:val="20"/>
                <w:lang w:val="en"/>
              </w:rPr>
            </w:rPrChange>
          </w:rPr>
          <w:t>Since such practices are consistent with, and may even be encouraged by, many current international agreements and conventions, their rapid adoption should be encouraged as widely as possible.</w:t>
        </w:r>
      </w:ins>
    </w:p>
    <w:p w:rsidR="00EF1FDE" w:rsidRPr="008E088B" w:rsidDel="000941BF" w:rsidRDefault="008E4947">
      <w:pPr>
        <w:autoSpaceDE w:val="0"/>
        <w:autoSpaceDN w:val="0"/>
        <w:adjustRightInd w:val="0"/>
        <w:spacing w:after="0"/>
        <w:jc w:val="both"/>
        <w:rPr>
          <w:del w:id="3416" w:author="Donia Jendoubi" w:date="2019-05-21T15:04:00Z"/>
          <w:rFonts w:ascii="Book Antiqua" w:hAnsi="Book Antiqua" w:cstheme="majorBidi"/>
          <w:sz w:val="20"/>
          <w:szCs w:val="20"/>
          <w:lang w:val="en"/>
          <w:rPrChange w:id="3417" w:author="Donia Jendoubi" w:date="2019-05-21T18:26:00Z">
            <w:rPr>
              <w:del w:id="3418" w:author="Donia Jendoubi" w:date="2019-05-21T15:04:00Z"/>
              <w:rFonts w:asciiTheme="majorBidi" w:hAnsiTheme="majorBidi" w:cstheme="majorBidi"/>
              <w:sz w:val="20"/>
              <w:szCs w:val="20"/>
              <w:lang w:val="en"/>
            </w:rPr>
          </w:rPrChange>
        </w:rPr>
      </w:pPr>
      <w:del w:id="3419" w:author="Donia Jendoubi" w:date="2019-05-21T15:01:00Z">
        <w:r w:rsidRPr="008E088B" w:rsidDel="000941BF">
          <w:rPr>
            <w:rFonts w:ascii="Book Antiqua" w:hAnsi="Book Antiqua" w:cstheme="majorBidi"/>
            <w:sz w:val="20"/>
            <w:szCs w:val="20"/>
            <w:lang w:val="en"/>
            <w:rPrChange w:id="3420" w:author="Donia Jendoubi" w:date="2019-05-21T18:26:00Z">
              <w:rPr>
                <w:rFonts w:asciiTheme="majorBidi" w:hAnsiTheme="majorBidi" w:cstheme="majorBidi"/>
                <w:sz w:val="20"/>
                <w:szCs w:val="20"/>
                <w:lang w:val="en"/>
              </w:rPr>
            </w:rPrChange>
          </w:rPr>
          <w:delText xml:space="preserve">The steep slopes and south-facing areas of the watershed have different degrees of soil degradation. Accordingly, a distinction should be </w:delText>
        </w:r>
        <w:r w:rsidR="00121994" w:rsidRPr="008E088B" w:rsidDel="000941BF">
          <w:rPr>
            <w:rFonts w:ascii="Book Antiqua" w:hAnsi="Book Antiqua" w:cstheme="majorBidi"/>
            <w:sz w:val="20"/>
            <w:szCs w:val="20"/>
            <w:lang w:val="en"/>
            <w:rPrChange w:id="3421" w:author="Donia Jendoubi" w:date="2019-05-21T18:26:00Z">
              <w:rPr>
                <w:rFonts w:asciiTheme="majorBidi" w:hAnsiTheme="majorBidi" w:cstheme="majorBidi"/>
                <w:sz w:val="20"/>
                <w:szCs w:val="20"/>
                <w:lang w:val="en"/>
              </w:rPr>
            </w:rPrChange>
          </w:rPr>
          <w:delText>set</w:delText>
        </w:r>
        <w:r w:rsidRPr="008E088B" w:rsidDel="000941BF">
          <w:rPr>
            <w:rFonts w:ascii="Book Antiqua" w:hAnsi="Book Antiqua" w:cstheme="majorBidi"/>
            <w:sz w:val="20"/>
            <w:szCs w:val="20"/>
            <w:lang w:val="en"/>
            <w:rPrChange w:id="3422" w:author="Donia Jendoubi" w:date="2019-05-21T18:26:00Z">
              <w:rPr>
                <w:rFonts w:asciiTheme="majorBidi" w:hAnsiTheme="majorBidi" w:cstheme="majorBidi"/>
                <w:sz w:val="20"/>
                <w:szCs w:val="20"/>
                <w:lang w:val="en"/>
              </w:rPr>
            </w:rPrChange>
          </w:rPr>
          <w:delText xml:space="preserve"> based on landscape and </w:delText>
        </w:r>
      </w:del>
      <w:del w:id="3423" w:author="Donia Jendoubi" w:date="2019-05-11T17:11:00Z">
        <w:r w:rsidRPr="008E088B" w:rsidDel="00461FA6">
          <w:rPr>
            <w:rFonts w:ascii="Book Antiqua" w:hAnsi="Book Antiqua" w:cstheme="majorBidi"/>
            <w:sz w:val="20"/>
            <w:szCs w:val="20"/>
            <w:lang w:val="en"/>
            <w:rPrChange w:id="3424" w:author="Donia Jendoubi" w:date="2019-05-21T18:26:00Z">
              <w:rPr>
                <w:rFonts w:asciiTheme="majorBidi" w:hAnsiTheme="majorBidi" w:cstheme="majorBidi"/>
                <w:sz w:val="20"/>
                <w:szCs w:val="20"/>
                <w:lang w:val="en"/>
              </w:rPr>
            </w:rPrChange>
          </w:rPr>
          <w:delText xml:space="preserve">landform </w:delText>
        </w:r>
      </w:del>
      <w:del w:id="3425" w:author="Donia Jendoubi" w:date="2019-05-21T15:01:00Z">
        <w:r w:rsidRPr="008E088B" w:rsidDel="000941BF">
          <w:rPr>
            <w:rFonts w:ascii="Book Antiqua" w:hAnsi="Book Antiqua" w:cstheme="majorBidi"/>
            <w:sz w:val="20"/>
            <w:szCs w:val="20"/>
            <w:lang w:val="en"/>
            <w:rPrChange w:id="3426" w:author="Donia Jendoubi" w:date="2019-05-21T18:26:00Z">
              <w:rPr>
                <w:rFonts w:asciiTheme="majorBidi" w:hAnsiTheme="majorBidi" w:cstheme="majorBidi"/>
                <w:sz w:val="20"/>
                <w:szCs w:val="20"/>
                <w:lang w:val="en"/>
              </w:rPr>
            </w:rPrChange>
          </w:rPr>
          <w:delText xml:space="preserve">units during the selection of appropriate land use systems and land management practices. </w:delText>
        </w:r>
      </w:del>
      <w:del w:id="3427" w:author="Donia Jendoubi" w:date="2019-05-21T15:04:00Z">
        <w:r w:rsidRPr="008E088B" w:rsidDel="000941BF">
          <w:rPr>
            <w:rFonts w:ascii="Book Antiqua" w:hAnsi="Book Antiqua" w:cstheme="majorBidi"/>
            <w:sz w:val="20"/>
            <w:szCs w:val="20"/>
            <w:lang w:val="en"/>
            <w:rPrChange w:id="3428" w:author="Donia Jendoubi" w:date="2019-05-21T18:26:00Z">
              <w:rPr>
                <w:rFonts w:asciiTheme="majorBidi" w:hAnsiTheme="majorBidi" w:cstheme="majorBidi"/>
                <w:sz w:val="20"/>
                <w:szCs w:val="20"/>
                <w:lang w:val="en"/>
              </w:rPr>
            </w:rPrChange>
          </w:rPr>
          <w:delText xml:space="preserve">Greater efforts are required on steep slopes and south-facing land to reduce the SOC decline than in flat areas and north-facing land. However, further study of the areas is recommended, especially in combination with other topographic factors such as altitude and curvature. </w:delText>
        </w:r>
      </w:del>
    </w:p>
    <w:p w:rsidR="008E4947" w:rsidRPr="008E088B" w:rsidDel="00BD73BF" w:rsidRDefault="008E4947" w:rsidP="002E2605">
      <w:pPr>
        <w:autoSpaceDE w:val="0"/>
        <w:autoSpaceDN w:val="0"/>
        <w:adjustRightInd w:val="0"/>
        <w:spacing w:after="0"/>
        <w:jc w:val="both"/>
        <w:rPr>
          <w:del w:id="3429" w:author="Donia Jendoubi" w:date="2019-05-21T15:14:00Z"/>
          <w:rFonts w:ascii="Book Antiqua" w:hAnsi="Book Antiqua" w:cstheme="majorBidi"/>
          <w:sz w:val="20"/>
          <w:szCs w:val="20"/>
          <w:lang w:val="en"/>
          <w:rPrChange w:id="3430" w:author="Donia Jendoubi" w:date="2019-05-21T18:26:00Z">
            <w:rPr>
              <w:del w:id="3431" w:author="Donia Jendoubi" w:date="2019-05-21T15:14:00Z"/>
              <w:rFonts w:asciiTheme="majorBidi" w:hAnsiTheme="majorBidi" w:cstheme="majorBidi"/>
              <w:sz w:val="20"/>
              <w:szCs w:val="20"/>
              <w:lang w:val="en"/>
            </w:rPr>
          </w:rPrChange>
        </w:rPr>
        <w:pPrChange w:id="3432" w:author="Donia Jendoubi" w:date="2019-05-22T11:19:00Z">
          <w:pPr>
            <w:autoSpaceDE w:val="0"/>
            <w:autoSpaceDN w:val="0"/>
            <w:adjustRightInd w:val="0"/>
            <w:spacing w:after="0"/>
            <w:jc w:val="both"/>
          </w:pPr>
        </w:pPrChange>
      </w:pPr>
      <w:r w:rsidRPr="008E088B">
        <w:rPr>
          <w:rFonts w:ascii="Book Antiqua" w:hAnsi="Book Antiqua" w:cstheme="majorBidi"/>
          <w:sz w:val="20"/>
          <w:szCs w:val="20"/>
          <w:lang w:val="en"/>
          <w:rPrChange w:id="3433" w:author="Donia Jendoubi" w:date="2019-05-21T18:26:00Z">
            <w:rPr>
              <w:rFonts w:asciiTheme="majorBidi" w:hAnsiTheme="majorBidi" w:cstheme="majorBidi"/>
              <w:sz w:val="20"/>
              <w:szCs w:val="20"/>
              <w:lang w:val="en"/>
            </w:rPr>
          </w:rPrChange>
        </w:rPr>
        <w:t xml:space="preserve">Finally, this paper contributes towards filling a gap in </w:t>
      </w:r>
      <w:del w:id="3434" w:author="Donia Jendoubi" w:date="2019-05-22T11:19:00Z">
        <w:r w:rsidRPr="008E088B" w:rsidDel="002E2605">
          <w:rPr>
            <w:rFonts w:ascii="Book Antiqua" w:hAnsi="Book Antiqua" w:cstheme="majorBidi"/>
            <w:sz w:val="20"/>
            <w:szCs w:val="20"/>
            <w:lang w:val="en"/>
            <w:rPrChange w:id="3435" w:author="Donia Jendoubi" w:date="2019-05-21T18:26:00Z">
              <w:rPr>
                <w:rFonts w:asciiTheme="majorBidi" w:hAnsiTheme="majorBidi" w:cstheme="majorBidi"/>
                <w:sz w:val="20"/>
                <w:szCs w:val="20"/>
                <w:lang w:val="en"/>
              </w:rPr>
            </w:rPrChange>
          </w:rPr>
          <w:delText xml:space="preserve">analyses </w:delText>
        </w:r>
      </w:del>
      <w:ins w:id="3436" w:author="Donia Jendoubi" w:date="2019-05-22T11:19:00Z">
        <w:r w:rsidR="002E2605">
          <w:rPr>
            <w:rFonts w:ascii="Book Antiqua" w:hAnsi="Book Antiqua" w:cstheme="majorBidi"/>
            <w:sz w:val="20"/>
            <w:szCs w:val="20"/>
            <w:lang w:val="en"/>
          </w:rPr>
          <w:t>investigation</w:t>
        </w:r>
        <w:bookmarkStart w:id="3437" w:name="_GoBack"/>
        <w:bookmarkEnd w:id="3437"/>
        <w:r w:rsidR="002E2605" w:rsidRPr="008E088B">
          <w:rPr>
            <w:rFonts w:ascii="Book Antiqua" w:hAnsi="Book Antiqua" w:cstheme="majorBidi"/>
            <w:sz w:val="20"/>
            <w:szCs w:val="20"/>
            <w:lang w:val="en"/>
            <w:rPrChange w:id="3438" w:author="Donia Jendoubi" w:date="2019-05-21T18:26:00Z">
              <w:rPr>
                <w:rFonts w:asciiTheme="majorBidi" w:hAnsiTheme="majorBidi" w:cstheme="majorBidi"/>
                <w:sz w:val="20"/>
                <w:szCs w:val="20"/>
                <w:lang w:val="en"/>
              </w:rPr>
            </w:rPrChange>
          </w:rPr>
          <w:t xml:space="preserve"> </w:t>
        </w:r>
      </w:ins>
      <w:r w:rsidRPr="008E088B">
        <w:rPr>
          <w:rFonts w:ascii="Book Antiqua" w:hAnsi="Book Antiqua" w:cstheme="majorBidi"/>
          <w:sz w:val="20"/>
          <w:szCs w:val="20"/>
          <w:lang w:val="en"/>
          <w:rPrChange w:id="3439" w:author="Donia Jendoubi" w:date="2019-05-21T18:26:00Z">
            <w:rPr>
              <w:rFonts w:asciiTheme="majorBidi" w:hAnsiTheme="majorBidi" w:cstheme="majorBidi"/>
              <w:sz w:val="20"/>
              <w:szCs w:val="20"/>
              <w:lang w:val="en"/>
            </w:rPr>
          </w:rPrChange>
        </w:rPr>
        <w:t xml:space="preserve">on the impacts of various land uses on SOC in Tunisia. The results presented in this paper are valid </w:t>
      </w:r>
      <w:del w:id="3440" w:author="Donia Jendoubi" w:date="2019-05-21T15:09:00Z">
        <w:r w:rsidRPr="008E088B" w:rsidDel="002A2475">
          <w:rPr>
            <w:rFonts w:ascii="Book Antiqua" w:hAnsi="Book Antiqua" w:cstheme="majorBidi"/>
            <w:sz w:val="20"/>
            <w:szCs w:val="20"/>
            <w:lang w:val="en"/>
            <w:rPrChange w:id="3441" w:author="Donia Jendoubi" w:date="2019-05-21T18:26:00Z">
              <w:rPr>
                <w:rFonts w:asciiTheme="majorBidi" w:hAnsiTheme="majorBidi" w:cstheme="majorBidi"/>
                <w:sz w:val="20"/>
                <w:szCs w:val="20"/>
                <w:lang w:val="en"/>
              </w:rPr>
            </w:rPrChange>
          </w:rPr>
          <w:delText>for SOC in the study area</w:delText>
        </w:r>
      </w:del>
      <w:ins w:id="3442" w:author="Donia Jendoubi" w:date="2019-05-21T14:50:00Z">
        <w:r w:rsidR="00246F3F" w:rsidRPr="008E088B">
          <w:rPr>
            <w:rFonts w:ascii="Book Antiqua" w:hAnsi="Book Antiqua" w:cstheme="majorBidi"/>
            <w:sz w:val="20"/>
            <w:szCs w:val="20"/>
            <w:lang w:val="en"/>
            <w:rPrChange w:id="3443" w:author="Donia Jendoubi" w:date="2019-05-21T18:26:00Z">
              <w:rPr>
                <w:rFonts w:asciiTheme="majorBidi" w:hAnsiTheme="majorBidi" w:cstheme="majorBidi"/>
                <w:sz w:val="20"/>
                <w:szCs w:val="20"/>
                <w:lang w:val="en"/>
              </w:rPr>
            </w:rPrChange>
          </w:rPr>
          <w:t xml:space="preserve">for calibration of further soil spectral </w:t>
        </w:r>
      </w:ins>
      <w:ins w:id="3444" w:author="Donia Jendoubi" w:date="2019-05-21T14:51:00Z">
        <w:r w:rsidR="002A2475" w:rsidRPr="008E088B">
          <w:rPr>
            <w:rFonts w:ascii="Book Antiqua" w:hAnsi="Book Antiqua" w:cstheme="majorBidi"/>
            <w:sz w:val="20"/>
            <w:szCs w:val="20"/>
            <w:lang w:val="en"/>
            <w:rPrChange w:id="3445" w:author="Donia Jendoubi" w:date="2019-05-21T18:26:00Z">
              <w:rPr>
                <w:rFonts w:asciiTheme="majorBidi" w:hAnsiTheme="majorBidi" w:cstheme="majorBidi"/>
                <w:sz w:val="20"/>
                <w:szCs w:val="20"/>
                <w:lang w:val="en"/>
              </w:rPr>
            </w:rPrChange>
          </w:rPr>
          <w:t>librar</w:t>
        </w:r>
      </w:ins>
      <w:ins w:id="3446" w:author="Donia Jendoubi" w:date="2019-05-21T15:09:00Z">
        <w:r w:rsidR="002A2475" w:rsidRPr="008E088B">
          <w:rPr>
            <w:rFonts w:ascii="Book Antiqua" w:hAnsi="Book Antiqua" w:cstheme="majorBidi"/>
            <w:sz w:val="20"/>
            <w:szCs w:val="20"/>
            <w:lang w:val="en"/>
            <w:rPrChange w:id="3447" w:author="Donia Jendoubi" w:date="2019-05-21T18:26:00Z">
              <w:rPr>
                <w:rFonts w:asciiTheme="majorBidi" w:hAnsiTheme="majorBidi" w:cstheme="majorBidi"/>
                <w:sz w:val="20"/>
                <w:szCs w:val="20"/>
                <w:lang w:val="en"/>
              </w:rPr>
            </w:rPrChange>
          </w:rPr>
          <w:t>ies</w:t>
        </w:r>
      </w:ins>
      <w:ins w:id="3448" w:author="Donia Jendoubi" w:date="2019-05-21T14:50:00Z">
        <w:r w:rsidR="00246F3F" w:rsidRPr="008E088B">
          <w:rPr>
            <w:rFonts w:ascii="Book Antiqua" w:hAnsi="Book Antiqua" w:cstheme="majorBidi"/>
            <w:sz w:val="20"/>
            <w:szCs w:val="20"/>
            <w:lang w:val="en"/>
            <w:rPrChange w:id="3449" w:author="Donia Jendoubi" w:date="2019-05-21T18:26:00Z">
              <w:rPr>
                <w:rFonts w:asciiTheme="majorBidi" w:hAnsiTheme="majorBidi" w:cstheme="majorBidi"/>
                <w:sz w:val="20"/>
                <w:szCs w:val="20"/>
                <w:lang w:val="en"/>
              </w:rPr>
            </w:rPrChange>
          </w:rPr>
          <w:t xml:space="preserve"> in Northwest of </w:t>
        </w:r>
      </w:ins>
      <w:ins w:id="3450" w:author="Donia Jendoubi" w:date="2019-05-21T14:51:00Z">
        <w:r w:rsidR="00246F3F" w:rsidRPr="008E088B">
          <w:rPr>
            <w:rFonts w:ascii="Book Antiqua" w:hAnsi="Book Antiqua" w:cstheme="majorBidi"/>
            <w:sz w:val="20"/>
            <w:szCs w:val="20"/>
            <w:lang w:val="en"/>
            <w:rPrChange w:id="3451" w:author="Donia Jendoubi" w:date="2019-05-21T18:26:00Z">
              <w:rPr>
                <w:rFonts w:asciiTheme="majorBidi" w:hAnsiTheme="majorBidi" w:cstheme="majorBidi"/>
                <w:sz w:val="20"/>
                <w:szCs w:val="20"/>
                <w:lang w:val="en"/>
              </w:rPr>
            </w:rPrChange>
          </w:rPr>
          <w:t>Tunisia</w:t>
        </w:r>
      </w:ins>
      <w:r w:rsidRPr="008E088B">
        <w:rPr>
          <w:rFonts w:ascii="Book Antiqua" w:hAnsi="Book Antiqua" w:cstheme="majorBidi"/>
          <w:sz w:val="20"/>
          <w:szCs w:val="20"/>
          <w:lang w:val="en"/>
          <w:rPrChange w:id="3452" w:author="Donia Jendoubi" w:date="2019-05-21T18:26:00Z">
            <w:rPr>
              <w:rFonts w:asciiTheme="majorBidi" w:hAnsiTheme="majorBidi" w:cstheme="majorBidi"/>
              <w:sz w:val="20"/>
              <w:szCs w:val="20"/>
              <w:lang w:val="en"/>
            </w:rPr>
          </w:rPrChange>
        </w:rPr>
        <w:t xml:space="preserve">. While </w:t>
      </w:r>
      <w:ins w:id="3453" w:author="Donia Jendoubi" w:date="2019-05-21T18:32:00Z">
        <w:r w:rsidR="008E088B">
          <w:rPr>
            <w:rFonts w:ascii="Book Antiqua" w:hAnsi="Book Antiqua" w:cstheme="majorBidi"/>
            <w:sz w:val="20"/>
            <w:szCs w:val="20"/>
            <w:lang w:val="en"/>
          </w:rPr>
          <w:t xml:space="preserve">this was the first soil spectral </w:t>
        </w:r>
      </w:ins>
      <w:ins w:id="3454" w:author="Donia Jendoubi" w:date="2019-05-21T18:33:00Z">
        <w:r w:rsidR="008E088B">
          <w:rPr>
            <w:rFonts w:ascii="Book Antiqua" w:hAnsi="Book Antiqua" w:cstheme="majorBidi"/>
            <w:sz w:val="20"/>
            <w:szCs w:val="20"/>
            <w:lang w:val="en"/>
          </w:rPr>
          <w:t>library in Tunisia and</w:t>
        </w:r>
      </w:ins>
      <w:ins w:id="3455" w:author="Donia Jendoubi" w:date="2019-05-21T18:32:00Z">
        <w:r w:rsidR="008E088B">
          <w:rPr>
            <w:rFonts w:ascii="Book Antiqua" w:hAnsi="Book Antiqua" w:cstheme="majorBidi"/>
            <w:sz w:val="20"/>
            <w:szCs w:val="20"/>
            <w:lang w:val="en"/>
          </w:rPr>
          <w:t xml:space="preserve"> </w:t>
        </w:r>
      </w:ins>
      <w:r w:rsidRPr="008E088B">
        <w:rPr>
          <w:rFonts w:ascii="Book Antiqua" w:hAnsi="Book Antiqua" w:cstheme="majorBidi"/>
          <w:sz w:val="20"/>
          <w:szCs w:val="20"/>
          <w:lang w:val="en"/>
          <w:rPrChange w:id="3456" w:author="Donia Jendoubi" w:date="2019-05-21T18:26:00Z">
            <w:rPr>
              <w:rFonts w:asciiTheme="majorBidi" w:hAnsiTheme="majorBidi" w:cstheme="majorBidi"/>
              <w:sz w:val="20"/>
              <w:szCs w:val="20"/>
              <w:lang w:val="en"/>
            </w:rPr>
          </w:rPrChange>
        </w:rPr>
        <w:t xml:space="preserve">the methodology </w:t>
      </w:r>
      <w:proofErr w:type="gramStart"/>
      <w:r w:rsidRPr="008E088B">
        <w:rPr>
          <w:rFonts w:ascii="Book Antiqua" w:hAnsi="Book Antiqua" w:cstheme="majorBidi"/>
          <w:sz w:val="20"/>
          <w:szCs w:val="20"/>
          <w:lang w:val="en"/>
          <w:rPrChange w:id="3457" w:author="Donia Jendoubi" w:date="2019-05-21T18:26:00Z">
            <w:rPr>
              <w:rFonts w:asciiTheme="majorBidi" w:hAnsiTheme="majorBidi" w:cstheme="majorBidi"/>
              <w:sz w:val="20"/>
              <w:szCs w:val="20"/>
              <w:lang w:val="en"/>
            </w:rPr>
          </w:rPrChange>
        </w:rPr>
        <w:t xml:space="preserve">can be </w:t>
      </w:r>
      <w:r w:rsidR="00EF1FDE" w:rsidRPr="008E088B">
        <w:rPr>
          <w:rFonts w:ascii="Book Antiqua" w:hAnsi="Book Antiqua" w:cstheme="majorBidi"/>
          <w:sz w:val="20"/>
          <w:szCs w:val="20"/>
          <w:lang w:val="en"/>
          <w:rPrChange w:id="3458" w:author="Donia Jendoubi" w:date="2019-05-21T18:26:00Z">
            <w:rPr>
              <w:rFonts w:asciiTheme="majorBidi" w:hAnsiTheme="majorBidi" w:cstheme="majorBidi"/>
              <w:sz w:val="20"/>
              <w:szCs w:val="20"/>
              <w:lang w:val="en"/>
            </w:rPr>
          </w:rPrChange>
        </w:rPr>
        <w:t xml:space="preserve">replicated and </w:t>
      </w:r>
      <w:r w:rsidRPr="008E088B">
        <w:rPr>
          <w:rFonts w:ascii="Book Antiqua" w:hAnsi="Book Antiqua" w:cstheme="majorBidi"/>
          <w:sz w:val="20"/>
          <w:szCs w:val="20"/>
          <w:lang w:val="en"/>
          <w:rPrChange w:id="3459" w:author="Donia Jendoubi" w:date="2019-05-21T18:26:00Z">
            <w:rPr>
              <w:rFonts w:asciiTheme="majorBidi" w:hAnsiTheme="majorBidi" w:cstheme="majorBidi"/>
              <w:sz w:val="20"/>
              <w:szCs w:val="20"/>
              <w:lang w:val="en"/>
            </w:rPr>
          </w:rPrChange>
        </w:rPr>
        <w:t>applied to other areas</w:t>
      </w:r>
      <w:proofErr w:type="gramEnd"/>
      <w:ins w:id="3460" w:author="Donia Jendoubi" w:date="2019-05-21T18:35:00Z">
        <w:r w:rsidR="008E088B">
          <w:rPr>
            <w:rFonts w:ascii="Book Antiqua" w:hAnsi="Book Antiqua" w:cstheme="majorBidi"/>
            <w:sz w:val="20"/>
            <w:szCs w:val="20"/>
            <w:lang w:val="en"/>
          </w:rPr>
          <w:t>.</w:t>
        </w:r>
      </w:ins>
      <w:del w:id="3461" w:author="Donia Jendoubi" w:date="2019-05-21T18:35:00Z">
        <w:r w:rsidRPr="008E088B" w:rsidDel="008E088B">
          <w:rPr>
            <w:rFonts w:ascii="Book Antiqua" w:hAnsi="Book Antiqua" w:cstheme="majorBidi"/>
            <w:sz w:val="20"/>
            <w:szCs w:val="20"/>
            <w:lang w:val="en"/>
            <w:rPrChange w:id="3462" w:author="Donia Jendoubi" w:date="2019-05-21T18:26:00Z">
              <w:rPr>
                <w:rFonts w:asciiTheme="majorBidi" w:hAnsiTheme="majorBidi" w:cstheme="majorBidi"/>
                <w:sz w:val="20"/>
                <w:szCs w:val="20"/>
                <w:lang w:val="en"/>
              </w:rPr>
            </w:rPrChange>
          </w:rPr>
          <w:delText>,</w:delText>
        </w:r>
      </w:del>
      <w:r w:rsidRPr="008E088B">
        <w:rPr>
          <w:rFonts w:ascii="Book Antiqua" w:hAnsi="Book Antiqua" w:cstheme="majorBidi"/>
          <w:sz w:val="20"/>
          <w:szCs w:val="20"/>
          <w:lang w:val="en"/>
          <w:rPrChange w:id="3463" w:author="Donia Jendoubi" w:date="2019-05-21T18:26:00Z">
            <w:rPr>
              <w:rFonts w:asciiTheme="majorBidi" w:hAnsiTheme="majorBidi" w:cstheme="majorBidi"/>
              <w:sz w:val="20"/>
              <w:szCs w:val="20"/>
              <w:lang w:val="en"/>
            </w:rPr>
          </w:rPrChange>
        </w:rPr>
        <w:t xml:space="preserve"> </w:t>
      </w:r>
      <w:del w:id="3464" w:author="Donia Jendoubi" w:date="2019-05-21T18:35:00Z">
        <w:r w:rsidRPr="008E088B" w:rsidDel="008E088B">
          <w:rPr>
            <w:rFonts w:ascii="Book Antiqua" w:hAnsi="Book Antiqua" w:cstheme="majorBidi"/>
            <w:sz w:val="20"/>
            <w:szCs w:val="20"/>
            <w:lang w:val="en"/>
            <w:rPrChange w:id="3465" w:author="Donia Jendoubi" w:date="2019-05-21T18:26:00Z">
              <w:rPr>
                <w:rFonts w:asciiTheme="majorBidi" w:hAnsiTheme="majorBidi" w:cstheme="majorBidi"/>
                <w:sz w:val="20"/>
                <w:szCs w:val="20"/>
                <w:lang w:val="en"/>
              </w:rPr>
            </w:rPrChange>
          </w:rPr>
          <w:delText>further</w:delText>
        </w:r>
      </w:del>
      <w:ins w:id="3466" w:author="Donia Jendoubi" w:date="2019-05-21T18:35:00Z">
        <w:r w:rsidR="008E088B" w:rsidRPr="008E088B">
          <w:rPr>
            <w:rFonts w:ascii="Book Antiqua" w:hAnsi="Book Antiqua" w:cstheme="majorBidi"/>
            <w:sz w:val="20"/>
            <w:szCs w:val="20"/>
            <w:lang w:val="en"/>
          </w:rPr>
          <w:t>Further</w:t>
        </w:r>
      </w:ins>
      <w:r w:rsidRPr="008E088B">
        <w:rPr>
          <w:rFonts w:ascii="Book Antiqua" w:hAnsi="Book Antiqua" w:cstheme="majorBidi"/>
          <w:sz w:val="20"/>
          <w:szCs w:val="20"/>
          <w:lang w:val="en"/>
          <w:rPrChange w:id="3467" w:author="Donia Jendoubi" w:date="2019-05-21T18:26:00Z">
            <w:rPr>
              <w:rFonts w:asciiTheme="majorBidi" w:hAnsiTheme="majorBidi" w:cstheme="majorBidi"/>
              <w:sz w:val="20"/>
              <w:szCs w:val="20"/>
              <w:lang w:val="en"/>
            </w:rPr>
          </w:rPrChange>
        </w:rPr>
        <w:t xml:space="preserve"> studies on the</w:t>
      </w:r>
      <w:ins w:id="3468" w:author="Donia Jendoubi" w:date="2019-05-21T15:09:00Z">
        <w:r w:rsidR="002A2475" w:rsidRPr="008E088B">
          <w:rPr>
            <w:rFonts w:ascii="Book Antiqua" w:hAnsi="Book Antiqua" w:cstheme="majorBidi"/>
            <w:sz w:val="20"/>
            <w:szCs w:val="20"/>
            <w:lang w:val="en"/>
            <w:rPrChange w:id="3469" w:author="Donia Jendoubi" w:date="2019-05-21T18:26:00Z">
              <w:rPr>
                <w:rFonts w:asciiTheme="majorBidi" w:hAnsiTheme="majorBidi" w:cstheme="majorBidi"/>
                <w:sz w:val="20"/>
                <w:szCs w:val="20"/>
                <w:lang w:val="en"/>
              </w:rPr>
            </w:rPrChange>
          </w:rPr>
          <w:t xml:space="preserve"> SOC</w:t>
        </w:r>
      </w:ins>
      <w:r w:rsidRPr="008E088B">
        <w:rPr>
          <w:rFonts w:ascii="Book Antiqua" w:hAnsi="Book Antiqua" w:cstheme="majorBidi"/>
          <w:sz w:val="20"/>
          <w:szCs w:val="20"/>
          <w:lang w:val="en"/>
          <w:rPrChange w:id="3470" w:author="Donia Jendoubi" w:date="2019-05-21T18:26:00Z">
            <w:rPr>
              <w:rFonts w:asciiTheme="majorBidi" w:hAnsiTheme="majorBidi" w:cstheme="majorBidi"/>
              <w:sz w:val="20"/>
              <w:szCs w:val="20"/>
              <w:lang w:val="en"/>
            </w:rPr>
          </w:rPrChange>
        </w:rPr>
        <w:t xml:space="preserve"> variation </w:t>
      </w:r>
      <w:del w:id="3471" w:author="Donia Jendoubi" w:date="2019-05-21T15:09:00Z">
        <w:r w:rsidRPr="008E088B" w:rsidDel="002A2475">
          <w:rPr>
            <w:rFonts w:ascii="Book Antiqua" w:hAnsi="Book Antiqua" w:cstheme="majorBidi"/>
            <w:sz w:val="20"/>
            <w:szCs w:val="20"/>
            <w:lang w:val="en"/>
            <w:rPrChange w:id="3472" w:author="Donia Jendoubi" w:date="2019-05-21T18:26:00Z">
              <w:rPr>
                <w:rFonts w:asciiTheme="majorBidi" w:hAnsiTheme="majorBidi" w:cstheme="majorBidi"/>
                <w:sz w:val="20"/>
                <w:szCs w:val="20"/>
                <w:lang w:val="en"/>
              </w:rPr>
            </w:rPrChange>
          </w:rPr>
          <w:lastRenderedPageBreak/>
          <w:delText xml:space="preserve">of SOC </w:delText>
        </w:r>
      </w:del>
      <w:r w:rsidRPr="008E088B">
        <w:rPr>
          <w:rFonts w:ascii="Book Antiqua" w:hAnsi="Book Antiqua" w:cstheme="majorBidi"/>
          <w:sz w:val="20"/>
          <w:szCs w:val="20"/>
          <w:lang w:val="en"/>
          <w:rPrChange w:id="3473" w:author="Donia Jendoubi" w:date="2019-05-21T18:26:00Z">
            <w:rPr>
              <w:rFonts w:asciiTheme="majorBidi" w:hAnsiTheme="majorBidi" w:cstheme="majorBidi"/>
              <w:sz w:val="20"/>
              <w:szCs w:val="20"/>
              <w:lang w:val="en"/>
            </w:rPr>
          </w:rPrChange>
        </w:rPr>
        <w:t xml:space="preserve">depending on land use </w:t>
      </w:r>
      <w:del w:id="3474" w:author="Donia Jendoubi" w:date="2019-05-21T15:10:00Z">
        <w:r w:rsidRPr="008E088B" w:rsidDel="002A2475">
          <w:rPr>
            <w:rFonts w:ascii="Book Antiqua" w:hAnsi="Book Antiqua" w:cstheme="majorBidi"/>
            <w:sz w:val="20"/>
            <w:szCs w:val="20"/>
            <w:lang w:val="en"/>
            <w:rPrChange w:id="3475" w:author="Donia Jendoubi" w:date="2019-05-21T18:26:00Z">
              <w:rPr>
                <w:rFonts w:asciiTheme="majorBidi" w:hAnsiTheme="majorBidi" w:cstheme="majorBidi"/>
                <w:sz w:val="20"/>
                <w:szCs w:val="20"/>
                <w:lang w:val="en"/>
              </w:rPr>
            </w:rPrChange>
          </w:rPr>
          <w:delText>type and land form</w:delText>
        </w:r>
      </w:del>
      <w:ins w:id="3476" w:author="Donia Jendoubi" w:date="2019-05-21T15:10:00Z">
        <w:r w:rsidR="002A2475" w:rsidRPr="008E088B">
          <w:rPr>
            <w:rFonts w:ascii="Book Antiqua" w:hAnsi="Book Antiqua" w:cstheme="majorBidi"/>
            <w:sz w:val="20"/>
            <w:szCs w:val="20"/>
            <w:lang w:val="en"/>
            <w:rPrChange w:id="3477" w:author="Donia Jendoubi" w:date="2019-05-21T18:26:00Z">
              <w:rPr>
                <w:rFonts w:asciiTheme="majorBidi" w:hAnsiTheme="majorBidi" w:cstheme="majorBidi"/>
                <w:sz w:val="20"/>
                <w:szCs w:val="20"/>
                <w:lang w:val="en"/>
              </w:rPr>
            </w:rPrChange>
          </w:rPr>
          <w:t>and topographic factors</w:t>
        </w:r>
      </w:ins>
      <w:r w:rsidRPr="008E088B">
        <w:rPr>
          <w:rFonts w:ascii="Book Antiqua" w:hAnsi="Book Antiqua" w:cstheme="majorBidi"/>
          <w:sz w:val="20"/>
          <w:szCs w:val="20"/>
          <w:lang w:val="en"/>
          <w:rPrChange w:id="3478" w:author="Donia Jendoubi" w:date="2019-05-21T18:26:00Z">
            <w:rPr>
              <w:rFonts w:asciiTheme="majorBidi" w:hAnsiTheme="majorBidi" w:cstheme="majorBidi"/>
              <w:sz w:val="20"/>
              <w:szCs w:val="20"/>
              <w:lang w:val="en"/>
            </w:rPr>
          </w:rPrChange>
        </w:rPr>
        <w:t xml:space="preserve"> </w:t>
      </w:r>
      <w:proofErr w:type="gramStart"/>
      <w:r w:rsidRPr="008E088B">
        <w:rPr>
          <w:rFonts w:ascii="Book Antiqua" w:hAnsi="Book Antiqua" w:cstheme="majorBidi"/>
          <w:sz w:val="20"/>
          <w:szCs w:val="20"/>
          <w:lang w:val="en"/>
          <w:rPrChange w:id="3479" w:author="Donia Jendoubi" w:date="2019-05-21T18:26:00Z">
            <w:rPr>
              <w:rFonts w:asciiTheme="majorBidi" w:hAnsiTheme="majorBidi" w:cstheme="majorBidi"/>
              <w:sz w:val="20"/>
              <w:szCs w:val="20"/>
              <w:lang w:val="en"/>
            </w:rPr>
          </w:rPrChange>
        </w:rPr>
        <w:t>are needed</w:t>
      </w:r>
      <w:proofErr w:type="gramEnd"/>
      <w:r w:rsidRPr="008E088B">
        <w:rPr>
          <w:rFonts w:ascii="Book Antiqua" w:hAnsi="Book Antiqua" w:cstheme="majorBidi"/>
          <w:sz w:val="20"/>
          <w:szCs w:val="20"/>
          <w:lang w:val="en"/>
          <w:rPrChange w:id="3480" w:author="Donia Jendoubi" w:date="2019-05-21T18:26:00Z">
            <w:rPr>
              <w:rFonts w:asciiTheme="majorBidi" w:hAnsiTheme="majorBidi" w:cstheme="majorBidi"/>
              <w:sz w:val="20"/>
              <w:szCs w:val="20"/>
              <w:lang w:val="en"/>
            </w:rPr>
          </w:rPrChange>
        </w:rPr>
        <w:t xml:space="preserve"> to inform sustainable land management in Tunisia.</w:t>
      </w:r>
    </w:p>
    <w:p w:rsidR="00597246" w:rsidRPr="008C69DE" w:rsidRDefault="00597246">
      <w:pPr>
        <w:autoSpaceDE w:val="0"/>
        <w:autoSpaceDN w:val="0"/>
        <w:adjustRightInd w:val="0"/>
        <w:spacing w:after="0"/>
        <w:jc w:val="both"/>
        <w:rPr>
          <w:rFonts w:ascii="Book Antiqua" w:hAnsi="Book Antiqua"/>
          <w:szCs w:val="20"/>
          <w:lang w:val="en-GB"/>
          <w:rPrChange w:id="3481" w:author="Donia Jendoubi" w:date="2019-05-22T10:37:00Z">
            <w:rPr/>
          </w:rPrChange>
        </w:rPr>
        <w:pPrChange w:id="3482" w:author="Donia Jendoubi" w:date="2019-05-21T18:26:00Z">
          <w:pPr>
            <w:pStyle w:val="Heading1"/>
          </w:pPr>
        </w:pPrChange>
      </w:pPr>
    </w:p>
    <w:p w:rsidR="00597246" w:rsidRPr="008E088B" w:rsidRDefault="000728A3">
      <w:pPr>
        <w:pStyle w:val="Heading1"/>
        <w:jc w:val="both"/>
        <w:rPr>
          <w:rFonts w:ascii="Book Antiqua" w:hAnsi="Book Antiqua"/>
          <w:szCs w:val="20"/>
          <w:rPrChange w:id="3483" w:author="Donia Jendoubi" w:date="2019-05-21T18:26:00Z">
            <w:rPr/>
          </w:rPrChange>
        </w:rPr>
        <w:pPrChange w:id="3484" w:author="Donia Jendoubi" w:date="2019-05-21T18:26:00Z">
          <w:pPr>
            <w:pStyle w:val="Heading1"/>
          </w:pPr>
        </w:pPrChange>
      </w:pPr>
      <w:r w:rsidRPr="008E088B">
        <w:rPr>
          <w:rFonts w:ascii="Book Antiqua" w:hAnsi="Book Antiqua"/>
          <w:szCs w:val="20"/>
          <w:rPrChange w:id="3485" w:author="Donia Jendoubi" w:date="2019-05-21T18:26:00Z">
            <w:rPr/>
          </w:rPrChange>
        </w:rPr>
        <w:t xml:space="preserve">6. </w:t>
      </w:r>
      <w:r w:rsidR="00597246" w:rsidRPr="008E088B">
        <w:rPr>
          <w:rFonts w:ascii="Book Antiqua" w:hAnsi="Book Antiqua"/>
          <w:szCs w:val="20"/>
          <w:rPrChange w:id="3486" w:author="Donia Jendoubi" w:date="2019-05-21T18:26:00Z">
            <w:rPr/>
          </w:rPrChange>
        </w:rPr>
        <w:t>Acknowledgments</w:t>
      </w:r>
    </w:p>
    <w:p w:rsidR="0001459C" w:rsidRPr="008E088B" w:rsidRDefault="00597246" w:rsidP="008E088B">
      <w:pPr>
        <w:jc w:val="both"/>
        <w:rPr>
          <w:rFonts w:ascii="Book Antiqua" w:hAnsi="Book Antiqua" w:cstheme="majorBidi"/>
          <w:sz w:val="20"/>
          <w:szCs w:val="20"/>
          <w:lang w:val="en"/>
          <w:rPrChange w:id="3487" w:author="Donia Jendoubi" w:date="2019-05-21T18:26:00Z">
            <w:rPr>
              <w:rFonts w:asciiTheme="majorBidi" w:hAnsiTheme="majorBidi" w:cstheme="majorBidi"/>
              <w:sz w:val="20"/>
              <w:szCs w:val="20"/>
              <w:lang w:val="en"/>
            </w:rPr>
          </w:rPrChange>
        </w:rPr>
      </w:pPr>
      <w:proofErr w:type="gramStart"/>
      <w:r w:rsidRPr="008E088B">
        <w:rPr>
          <w:rFonts w:ascii="Book Antiqua" w:hAnsi="Book Antiqua" w:cstheme="majorBidi"/>
          <w:sz w:val="20"/>
          <w:szCs w:val="20"/>
          <w:lang w:val="en"/>
          <w:rPrChange w:id="3488" w:author="Donia Jendoubi" w:date="2019-05-21T18:26:00Z">
            <w:rPr>
              <w:rFonts w:asciiTheme="majorBidi" w:hAnsiTheme="majorBidi" w:cstheme="majorBidi"/>
              <w:sz w:val="20"/>
              <w:szCs w:val="20"/>
              <w:lang w:val="en"/>
            </w:rPr>
          </w:rPrChange>
        </w:rPr>
        <w:t xml:space="preserve">This research was funded by </w:t>
      </w:r>
      <w:r w:rsidR="00121994" w:rsidRPr="008E088B">
        <w:rPr>
          <w:rFonts w:ascii="Book Antiqua" w:hAnsi="Book Antiqua" w:cstheme="majorBidi"/>
          <w:sz w:val="20"/>
          <w:szCs w:val="20"/>
          <w:lang w:val="en"/>
          <w:rPrChange w:id="3489" w:author="Donia Jendoubi" w:date="2019-05-21T18:26:00Z">
            <w:rPr>
              <w:rFonts w:asciiTheme="majorBidi" w:hAnsiTheme="majorBidi" w:cstheme="majorBidi"/>
              <w:sz w:val="20"/>
              <w:szCs w:val="20"/>
              <w:lang w:val="en"/>
            </w:rPr>
          </w:rPrChange>
        </w:rPr>
        <w:t>the Islamic Development Bank, Grant/Award Number</w:t>
      </w:r>
      <w:proofErr w:type="gramEnd"/>
      <w:r w:rsidR="00121994" w:rsidRPr="008E088B">
        <w:rPr>
          <w:rFonts w:ascii="Book Antiqua" w:hAnsi="Book Antiqua" w:cstheme="majorBidi"/>
          <w:sz w:val="20"/>
          <w:szCs w:val="20"/>
          <w:lang w:val="en"/>
          <w:rPrChange w:id="3490" w:author="Donia Jendoubi" w:date="2019-05-21T18:26:00Z">
            <w:rPr>
              <w:rFonts w:asciiTheme="majorBidi" w:hAnsiTheme="majorBidi" w:cstheme="majorBidi"/>
              <w:sz w:val="20"/>
              <w:szCs w:val="20"/>
              <w:lang w:val="en"/>
            </w:rPr>
          </w:rPrChange>
        </w:rPr>
        <w:t xml:space="preserve">: 78/TUN/P34 and </w:t>
      </w:r>
      <w:r w:rsidRPr="008E088B">
        <w:rPr>
          <w:rFonts w:ascii="Book Antiqua" w:hAnsi="Book Antiqua" w:cstheme="majorBidi"/>
          <w:sz w:val="20"/>
          <w:szCs w:val="20"/>
          <w:lang w:val="en"/>
          <w:rPrChange w:id="3491" w:author="Donia Jendoubi" w:date="2019-05-21T18:26:00Z">
            <w:rPr>
              <w:rFonts w:asciiTheme="majorBidi" w:hAnsiTheme="majorBidi" w:cstheme="majorBidi"/>
              <w:sz w:val="20"/>
              <w:szCs w:val="20"/>
              <w:lang w:val="en"/>
            </w:rPr>
          </w:rPrChange>
        </w:rPr>
        <w:t>the Swiss Federal Commission for Scholarships for Foreign Students, Grant/Award Numbe</w:t>
      </w:r>
      <w:r w:rsidR="00CE3FDC" w:rsidRPr="008E088B">
        <w:rPr>
          <w:rFonts w:ascii="Book Antiqua" w:hAnsi="Book Antiqua" w:cstheme="majorBidi"/>
          <w:sz w:val="20"/>
          <w:szCs w:val="20"/>
          <w:lang w:val="en"/>
          <w:rPrChange w:id="3492" w:author="Donia Jendoubi" w:date="2019-05-21T18:26:00Z">
            <w:rPr>
              <w:rFonts w:asciiTheme="majorBidi" w:hAnsiTheme="majorBidi" w:cstheme="majorBidi"/>
              <w:sz w:val="20"/>
              <w:szCs w:val="20"/>
              <w:lang w:val="en"/>
            </w:rPr>
          </w:rPrChange>
        </w:rPr>
        <w:t>r: 2014.0968 / Tunesien / OP</w:t>
      </w:r>
      <w:r w:rsidRPr="008E088B">
        <w:rPr>
          <w:rFonts w:ascii="Book Antiqua" w:hAnsi="Book Antiqua" w:cstheme="majorBidi"/>
          <w:sz w:val="20"/>
          <w:szCs w:val="20"/>
          <w:lang w:val="en"/>
          <w:rPrChange w:id="3493" w:author="Donia Jendoubi" w:date="2019-05-21T18:26:00Z">
            <w:rPr>
              <w:rFonts w:asciiTheme="majorBidi" w:hAnsiTheme="majorBidi" w:cstheme="majorBidi"/>
              <w:sz w:val="20"/>
              <w:szCs w:val="20"/>
              <w:lang w:val="en"/>
            </w:rPr>
          </w:rPrChange>
        </w:rPr>
        <w:t>. The authors thank Tina Hirschbuehl</w:t>
      </w:r>
      <w:ins w:id="3494" w:author="Donia Jendoubi" w:date="2019-05-21T15:11:00Z">
        <w:r w:rsidR="002A2475" w:rsidRPr="008E088B">
          <w:rPr>
            <w:rFonts w:ascii="Book Antiqua" w:hAnsi="Book Antiqua" w:cstheme="majorBidi"/>
            <w:sz w:val="20"/>
            <w:szCs w:val="20"/>
            <w:lang w:val="en"/>
            <w:rPrChange w:id="3495" w:author="Donia Jendoubi" w:date="2019-05-21T18:26:00Z">
              <w:rPr>
                <w:rFonts w:asciiTheme="majorBidi" w:hAnsiTheme="majorBidi" w:cstheme="majorBidi"/>
                <w:sz w:val="20"/>
                <w:szCs w:val="20"/>
                <w:lang w:val="en"/>
              </w:rPr>
            </w:rPrChange>
          </w:rPr>
          <w:t xml:space="preserve">, </w:t>
        </w:r>
      </w:ins>
      <w:ins w:id="3496" w:author="Donia Jendoubi" w:date="2019-05-21T15:13:00Z">
        <w:r w:rsidR="002A2475" w:rsidRPr="008E088B">
          <w:rPr>
            <w:rFonts w:ascii="Book Antiqua" w:hAnsi="Book Antiqua" w:cstheme="majorBidi"/>
            <w:sz w:val="20"/>
            <w:szCs w:val="20"/>
            <w:lang w:val="en"/>
            <w:rPrChange w:id="3497" w:author="Donia Jendoubi" w:date="2019-05-21T18:26:00Z">
              <w:rPr>
                <w:rFonts w:asciiTheme="majorBidi" w:hAnsiTheme="majorBidi" w:cstheme="majorBidi"/>
                <w:sz w:val="20"/>
                <w:szCs w:val="20"/>
                <w:lang w:val="en"/>
              </w:rPr>
            </w:rPrChange>
          </w:rPr>
          <w:t>Dee Cooke</w:t>
        </w:r>
      </w:ins>
      <w:r w:rsidRPr="008E088B">
        <w:rPr>
          <w:rFonts w:ascii="Book Antiqua" w:hAnsi="Book Antiqua" w:cstheme="majorBidi"/>
          <w:sz w:val="20"/>
          <w:szCs w:val="20"/>
          <w:lang w:val="en"/>
          <w:rPrChange w:id="3498" w:author="Donia Jendoubi" w:date="2019-05-21T18:26:00Z">
            <w:rPr>
              <w:rFonts w:asciiTheme="majorBidi" w:hAnsiTheme="majorBidi" w:cstheme="majorBidi"/>
              <w:sz w:val="20"/>
              <w:szCs w:val="20"/>
              <w:lang w:val="en"/>
            </w:rPr>
          </w:rPrChange>
        </w:rPr>
        <w:t xml:space="preserve"> and William Critchley for </w:t>
      </w:r>
      <w:ins w:id="3499" w:author="Donia Jendoubi" w:date="2019-05-21T15:13:00Z">
        <w:r w:rsidR="002A2475" w:rsidRPr="008E088B">
          <w:rPr>
            <w:rFonts w:ascii="Book Antiqua" w:hAnsi="Book Antiqua" w:cstheme="majorBidi"/>
            <w:sz w:val="20"/>
            <w:szCs w:val="20"/>
            <w:lang w:val="en"/>
            <w:rPrChange w:id="3500" w:author="Donia Jendoubi" w:date="2019-05-21T18:26:00Z">
              <w:rPr>
                <w:rFonts w:asciiTheme="majorBidi" w:hAnsiTheme="majorBidi" w:cstheme="majorBidi"/>
                <w:sz w:val="20"/>
                <w:szCs w:val="20"/>
                <w:lang w:val="en"/>
              </w:rPr>
            </w:rPrChange>
          </w:rPr>
          <w:t xml:space="preserve">English </w:t>
        </w:r>
      </w:ins>
      <w:del w:id="3501" w:author="Donia Jendoubi" w:date="2019-05-21T15:13:00Z">
        <w:r w:rsidRPr="008E088B" w:rsidDel="002A2475">
          <w:rPr>
            <w:rFonts w:ascii="Book Antiqua" w:hAnsi="Book Antiqua" w:cstheme="majorBidi"/>
            <w:sz w:val="20"/>
            <w:szCs w:val="20"/>
            <w:lang w:val="en"/>
            <w:rPrChange w:id="3502" w:author="Donia Jendoubi" w:date="2019-05-21T18:26:00Z">
              <w:rPr>
                <w:rFonts w:asciiTheme="majorBidi" w:hAnsiTheme="majorBidi" w:cstheme="majorBidi"/>
                <w:sz w:val="20"/>
                <w:szCs w:val="20"/>
                <w:lang w:val="en"/>
              </w:rPr>
            </w:rPrChange>
          </w:rPr>
          <w:delText>language editing</w:delText>
        </w:r>
      </w:del>
      <w:ins w:id="3503" w:author="Donia Jendoubi" w:date="2019-05-21T15:13:00Z">
        <w:r w:rsidR="002A2475" w:rsidRPr="008E088B">
          <w:rPr>
            <w:rFonts w:ascii="Book Antiqua" w:hAnsi="Book Antiqua" w:cstheme="majorBidi"/>
            <w:sz w:val="20"/>
            <w:szCs w:val="20"/>
            <w:lang w:val="en"/>
            <w:rPrChange w:id="3504" w:author="Donia Jendoubi" w:date="2019-05-21T18:26:00Z">
              <w:rPr>
                <w:rFonts w:asciiTheme="majorBidi" w:hAnsiTheme="majorBidi" w:cstheme="majorBidi"/>
                <w:sz w:val="20"/>
                <w:szCs w:val="20"/>
                <w:lang w:val="en"/>
              </w:rPr>
            </w:rPrChange>
          </w:rPr>
          <w:t>proof reading</w:t>
        </w:r>
      </w:ins>
      <w:r w:rsidRPr="008E088B">
        <w:rPr>
          <w:rFonts w:ascii="Book Antiqua" w:hAnsi="Book Antiqua" w:cstheme="majorBidi"/>
          <w:sz w:val="20"/>
          <w:szCs w:val="20"/>
          <w:lang w:val="en"/>
          <w:rPrChange w:id="3505" w:author="Donia Jendoubi" w:date="2019-05-21T18:26:00Z">
            <w:rPr>
              <w:rFonts w:asciiTheme="majorBidi" w:hAnsiTheme="majorBidi" w:cstheme="majorBidi"/>
              <w:sz w:val="20"/>
              <w:szCs w:val="20"/>
              <w:lang w:val="en"/>
            </w:rPr>
          </w:rPrChange>
        </w:rPr>
        <w:t>.</w:t>
      </w:r>
    </w:p>
    <w:p w:rsidR="0001459C" w:rsidRPr="008E088B" w:rsidRDefault="000728A3">
      <w:pPr>
        <w:pStyle w:val="Heading1"/>
        <w:jc w:val="both"/>
        <w:rPr>
          <w:rFonts w:ascii="Book Antiqua" w:hAnsi="Book Antiqua"/>
          <w:szCs w:val="20"/>
          <w:rPrChange w:id="3506" w:author="Donia Jendoubi" w:date="2019-05-21T18:26:00Z">
            <w:rPr/>
          </w:rPrChange>
        </w:rPr>
        <w:pPrChange w:id="3507" w:author="Donia Jendoubi" w:date="2019-05-21T18:26:00Z">
          <w:pPr>
            <w:pStyle w:val="Heading1"/>
          </w:pPr>
        </w:pPrChange>
      </w:pPr>
      <w:r w:rsidRPr="008E088B">
        <w:rPr>
          <w:rFonts w:ascii="Book Antiqua" w:hAnsi="Book Antiqua"/>
          <w:szCs w:val="20"/>
          <w:rPrChange w:id="3508" w:author="Donia Jendoubi" w:date="2019-05-21T18:26:00Z">
            <w:rPr/>
          </w:rPrChange>
        </w:rPr>
        <w:t xml:space="preserve">7. </w:t>
      </w:r>
      <w:r w:rsidR="0001459C" w:rsidRPr="008E088B">
        <w:rPr>
          <w:rFonts w:ascii="Book Antiqua" w:hAnsi="Book Antiqua"/>
          <w:szCs w:val="20"/>
          <w:rPrChange w:id="3509" w:author="Donia Jendoubi" w:date="2019-05-21T18:26:00Z">
            <w:rPr/>
          </w:rPrChange>
        </w:rPr>
        <w:t>Conflict of Interest Statement</w:t>
      </w:r>
    </w:p>
    <w:p w:rsidR="0001459C" w:rsidRPr="008E088B" w:rsidRDefault="0001459C">
      <w:pPr>
        <w:jc w:val="both"/>
        <w:rPr>
          <w:rFonts w:ascii="Book Antiqua" w:hAnsi="Book Antiqua" w:cstheme="majorBidi"/>
          <w:sz w:val="20"/>
          <w:szCs w:val="20"/>
          <w:lang w:val="en"/>
          <w:rPrChange w:id="3510" w:author="Donia Jendoubi" w:date="2019-05-21T18:26:00Z">
            <w:rPr>
              <w:rFonts w:asciiTheme="majorBidi" w:hAnsiTheme="majorBidi" w:cstheme="majorBidi"/>
              <w:sz w:val="20"/>
              <w:szCs w:val="20"/>
              <w:lang w:val="en"/>
            </w:rPr>
          </w:rPrChange>
        </w:rPr>
        <w:pPrChange w:id="3511" w:author="Donia Jendoubi" w:date="2019-05-21T18:26:00Z">
          <w:pPr/>
        </w:pPrChange>
      </w:pPr>
      <w:r w:rsidRPr="008E088B">
        <w:rPr>
          <w:rFonts w:ascii="Book Antiqua" w:hAnsi="Book Antiqua" w:cstheme="majorBidi"/>
          <w:sz w:val="20"/>
          <w:szCs w:val="20"/>
          <w:lang w:val="en"/>
          <w:rPrChange w:id="3512" w:author="Donia Jendoubi" w:date="2019-05-21T18:26:00Z">
            <w:rPr>
              <w:rFonts w:asciiTheme="majorBidi" w:hAnsiTheme="majorBidi" w:cstheme="majorBidi"/>
              <w:sz w:val="20"/>
              <w:szCs w:val="20"/>
              <w:lang w:val="en"/>
            </w:rPr>
          </w:rPrChange>
        </w:rPr>
        <w:t xml:space="preserve">The authors </w:t>
      </w:r>
      <w:r w:rsidR="00121994" w:rsidRPr="008E088B">
        <w:rPr>
          <w:rFonts w:ascii="Book Antiqua" w:hAnsi="Book Antiqua" w:cstheme="majorBidi"/>
          <w:sz w:val="20"/>
          <w:szCs w:val="20"/>
          <w:lang w:val="en"/>
          <w:rPrChange w:id="3513" w:author="Donia Jendoubi" w:date="2019-05-21T18:26:00Z">
            <w:rPr>
              <w:rFonts w:asciiTheme="majorBidi" w:hAnsiTheme="majorBidi" w:cstheme="majorBidi"/>
              <w:sz w:val="20"/>
              <w:szCs w:val="20"/>
              <w:lang w:val="en"/>
            </w:rPr>
          </w:rPrChange>
        </w:rPr>
        <w:t xml:space="preserve">affirm that there are </w:t>
      </w:r>
      <w:r w:rsidRPr="008E088B">
        <w:rPr>
          <w:rFonts w:ascii="Book Antiqua" w:hAnsi="Book Antiqua" w:cstheme="majorBidi"/>
          <w:sz w:val="20"/>
          <w:szCs w:val="20"/>
          <w:lang w:val="en"/>
          <w:rPrChange w:id="3514" w:author="Donia Jendoubi" w:date="2019-05-21T18:26:00Z">
            <w:rPr>
              <w:rFonts w:asciiTheme="majorBidi" w:hAnsiTheme="majorBidi" w:cstheme="majorBidi"/>
              <w:sz w:val="20"/>
              <w:szCs w:val="20"/>
              <w:lang w:val="en"/>
            </w:rPr>
          </w:rPrChange>
        </w:rPr>
        <w:t>no conflicts of interest regarding the publication of this paper.</w:t>
      </w:r>
    </w:p>
    <w:p w:rsidR="00135F2E" w:rsidRPr="008E088B" w:rsidRDefault="000728A3">
      <w:pPr>
        <w:pStyle w:val="Heading1"/>
        <w:jc w:val="both"/>
        <w:rPr>
          <w:rFonts w:ascii="Book Antiqua" w:hAnsi="Book Antiqua"/>
          <w:szCs w:val="20"/>
          <w:rPrChange w:id="3515" w:author="Donia Jendoubi" w:date="2019-05-21T18:26:00Z">
            <w:rPr/>
          </w:rPrChange>
        </w:rPr>
        <w:pPrChange w:id="3516" w:author="Donia Jendoubi" w:date="2019-05-21T18:26:00Z">
          <w:pPr>
            <w:pStyle w:val="Heading1"/>
          </w:pPr>
        </w:pPrChange>
      </w:pPr>
      <w:r w:rsidRPr="008E088B">
        <w:rPr>
          <w:rFonts w:ascii="Book Antiqua" w:hAnsi="Book Antiqua"/>
          <w:szCs w:val="20"/>
          <w:rPrChange w:id="3517" w:author="Donia Jendoubi" w:date="2019-05-21T18:26:00Z">
            <w:rPr/>
          </w:rPrChange>
        </w:rPr>
        <w:t xml:space="preserve">8. </w:t>
      </w:r>
      <w:r w:rsidR="00EA6011" w:rsidRPr="008E088B">
        <w:rPr>
          <w:rFonts w:ascii="Book Antiqua" w:hAnsi="Book Antiqua"/>
          <w:szCs w:val="20"/>
          <w:rPrChange w:id="3518" w:author="Donia Jendoubi" w:date="2019-05-21T18:26:00Z">
            <w:rPr/>
          </w:rPrChange>
        </w:rPr>
        <w:t>References:</w:t>
      </w:r>
    </w:p>
    <w:p w:rsidR="00EA6011" w:rsidRPr="008E088B" w:rsidRDefault="00EA6011" w:rsidP="008E088B">
      <w:pPr>
        <w:spacing w:after="0" w:line="240" w:lineRule="auto"/>
        <w:jc w:val="both"/>
        <w:rPr>
          <w:rFonts w:ascii="Book Antiqua" w:hAnsi="Book Antiqua" w:cstheme="majorBidi"/>
          <w:sz w:val="20"/>
          <w:szCs w:val="20"/>
          <w:lang w:val="en"/>
          <w:rPrChange w:id="3519" w:author="Donia Jendoubi" w:date="2019-05-21T18:26:00Z">
            <w:rPr>
              <w:rFonts w:asciiTheme="majorBidi" w:hAnsiTheme="majorBidi" w:cstheme="majorBidi"/>
              <w:sz w:val="20"/>
              <w:szCs w:val="20"/>
              <w:lang w:val="en"/>
            </w:rPr>
          </w:rPrChange>
        </w:rPr>
      </w:pPr>
      <w:moveFromRangeStart w:id="3520" w:author="Donia Jendoubi" w:date="2019-05-11T17:00:00Z" w:name="move8486473"/>
      <w:moveFrom w:id="3521" w:author="Donia Jendoubi" w:date="2019-05-11T17:00:00Z">
        <w:r w:rsidRPr="008E088B" w:rsidDel="00A706ED">
          <w:rPr>
            <w:rFonts w:ascii="Book Antiqua" w:hAnsi="Book Antiqua" w:cstheme="majorBidi"/>
            <w:sz w:val="20"/>
            <w:szCs w:val="20"/>
            <w:lang w:val="en"/>
            <w:rPrChange w:id="3522" w:author="Donia Jendoubi" w:date="2019-05-21T18:26:00Z">
              <w:rPr>
                <w:rFonts w:asciiTheme="majorBidi" w:hAnsiTheme="majorBidi" w:cstheme="majorBidi"/>
                <w:sz w:val="20"/>
                <w:szCs w:val="20"/>
                <w:lang w:val="en"/>
              </w:rPr>
            </w:rPrChange>
          </w:rPr>
          <w:t>Dagnew, D.C., Guzman, C.D., Akal, A.T., Tebebu, T.Y., Zegeye, A.D., Mekuria, W., Tilahun, S.A. &amp; Steenhuis, T.S.</w:t>
        </w:r>
        <w:r w:rsidR="00441DA0" w:rsidRPr="008E088B" w:rsidDel="00A706ED">
          <w:rPr>
            <w:rFonts w:ascii="Book Antiqua" w:hAnsi="Book Antiqua" w:cstheme="majorBidi"/>
            <w:sz w:val="20"/>
            <w:szCs w:val="20"/>
            <w:lang w:val="en"/>
            <w:rPrChange w:id="3523" w:author="Donia Jendoubi" w:date="2019-05-21T18:26:00Z">
              <w:rPr>
                <w:rFonts w:asciiTheme="majorBidi" w:hAnsiTheme="majorBidi" w:cstheme="majorBidi"/>
                <w:sz w:val="20"/>
                <w:szCs w:val="20"/>
                <w:lang w:val="en"/>
              </w:rPr>
            </w:rPrChange>
          </w:rPr>
          <w:t xml:space="preserve">: </w:t>
        </w:r>
        <w:r w:rsidRPr="008E088B" w:rsidDel="00A706ED">
          <w:rPr>
            <w:rFonts w:ascii="Book Antiqua" w:hAnsi="Book Antiqua" w:cstheme="majorBidi"/>
            <w:sz w:val="20"/>
            <w:szCs w:val="20"/>
            <w:lang w:val="en"/>
            <w:rPrChange w:id="3524" w:author="Donia Jendoubi" w:date="2019-05-21T18:26:00Z">
              <w:rPr>
                <w:rFonts w:asciiTheme="majorBidi" w:hAnsiTheme="majorBidi" w:cstheme="majorBidi"/>
                <w:sz w:val="20"/>
                <w:szCs w:val="20"/>
                <w:lang w:val="en"/>
              </w:rPr>
            </w:rPrChange>
          </w:rPr>
          <w:t>Effects of land use on catchment runoff and soil loss in the sub-humid ethiopian highlands. Ecohydrol. Hydrobiol., 17 (4), pp. 274-282</w:t>
        </w:r>
        <w:r w:rsidR="00441DA0" w:rsidRPr="008E088B" w:rsidDel="00A706ED">
          <w:rPr>
            <w:rFonts w:ascii="Book Antiqua" w:hAnsi="Book Antiqua" w:cstheme="majorBidi"/>
            <w:sz w:val="20"/>
            <w:szCs w:val="20"/>
            <w:lang w:val="en"/>
            <w:rPrChange w:id="3525" w:author="Donia Jendoubi" w:date="2019-05-21T18:26:00Z">
              <w:rPr>
                <w:rFonts w:asciiTheme="majorBidi" w:hAnsiTheme="majorBidi" w:cstheme="majorBidi"/>
                <w:sz w:val="20"/>
                <w:szCs w:val="20"/>
                <w:lang w:val="en"/>
              </w:rPr>
            </w:rPrChange>
          </w:rPr>
          <w:t>, 2017.</w:t>
        </w:r>
      </w:moveFrom>
      <w:moveFromRangeEnd w:id="3520"/>
      <w:r w:rsidRPr="008E088B">
        <w:rPr>
          <w:rFonts w:ascii="Book Antiqua" w:hAnsi="Book Antiqua" w:cstheme="majorBidi"/>
          <w:sz w:val="20"/>
          <w:szCs w:val="20"/>
          <w:lang w:val="en"/>
          <w:rPrChange w:id="3526" w:author="Donia Jendoubi" w:date="2019-05-21T18:26:00Z">
            <w:rPr>
              <w:rFonts w:asciiTheme="majorBidi" w:hAnsiTheme="majorBidi" w:cstheme="majorBidi"/>
              <w:sz w:val="20"/>
              <w:szCs w:val="20"/>
              <w:lang w:val="en"/>
            </w:rPr>
          </w:rPrChange>
        </w:rPr>
        <w:tab/>
      </w:r>
    </w:p>
    <w:p w:rsidR="00EA6011" w:rsidRPr="008E088B" w:rsidRDefault="00EA6011" w:rsidP="00123DF7">
      <w:pPr>
        <w:spacing w:after="0" w:line="240" w:lineRule="auto"/>
        <w:jc w:val="both"/>
        <w:rPr>
          <w:rFonts w:ascii="Book Antiqua" w:hAnsi="Book Antiqua" w:cstheme="majorBidi"/>
          <w:sz w:val="20"/>
          <w:szCs w:val="20"/>
          <w:lang w:val="fr-FR"/>
          <w:rPrChange w:id="3527" w:author="Donia Jendoubi" w:date="2019-05-21T18:26:00Z">
            <w:rPr>
              <w:rFonts w:asciiTheme="majorBidi" w:hAnsiTheme="majorBidi" w:cstheme="majorBidi"/>
              <w:sz w:val="20"/>
              <w:szCs w:val="20"/>
              <w:lang w:val="fr-FR"/>
            </w:rPr>
          </w:rPrChange>
        </w:rPr>
      </w:pPr>
      <w:proofErr w:type="spellStart"/>
      <w:r w:rsidRPr="008E088B">
        <w:rPr>
          <w:rFonts w:ascii="Book Antiqua" w:hAnsi="Book Antiqua" w:cstheme="majorBidi"/>
          <w:sz w:val="20"/>
          <w:szCs w:val="20"/>
          <w:lang w:val="en"/>
          <w:rPrChange w:id="3528" w:author="Donia Jendoubi" w:date="2019-05-21T18:26:00Z">
            <w:rPr>
              <w:rFonts w:asciiTheme="majorBidi" w:hAnsiTheme="majorBidi" w:cstheme="majorBidi"/>
              <w:sz w:val="20"/>
              <w:szCs w:val="20"/>
              <w:lang w:val="en"/>
            </w:rPr>
          </w:rPrChange>
        </w:rPr>
        <w:t>Achiba</w:t>
      </w:r>
      <w:proofErr w:type="spellEnd"/>
      <w:r w:rsidRPr="008E088B">
        <w:rPr>
          <w:rFonts w:ascii="Book Antiqua" w:hAnsi="Book Antiqua" w:cstheme="majorBidi"/>
          <w:sz w:val="20"/>
          <w:szCs w:val="20"/>
          <w:lang w:val="en"/>
          <w:rPrChange w:id="3529" w:author="Donia Jendoubi" w:date="2019-05-21T18:26:00Z">
            <w:rPr>
              <w:rFonts w:asciiTheme="majorBidi" w:hAnsiTheme="majorBidi" w:cstheme="majorBidi"/>
              <w:sz w:val="20"/>
              <w:szCs w:val="20"/>
              <w:lang w:val="en"/>
            </w:rPr>
          </w:rPrChange>
        </w:rPr>
        <w:t xml:space="preserve">, W.B., </w:t>
      </w:r>
      <w:proofErr w:type="spellStart"/>
      <w:r w:rsidRPr="008E088B">
        <w:rPr>
          <w:rFonts w:ascii="Book Antiqua" w:hAnsi="Book Antiqua" w:cstheme="majorBidi"/>
          <w:sz w:val="20"/>
          <w:szCs w:val="20"/>
          <w:lang w:val="en"/>
          <w:rPrChange w:id="3530" w:author="Donia Jendoubi" w:date="2019-05-21T18:26:00Z">
            <w:rPr>
              <w:rFonts w:asciiTheme="majorBidi" w:hAnsiTheme="majorBidi" w:cstheme="majorBidi"/>
              <w:sz w:val="20"/>
              <w:szCs w:val="20"/>
              <w:lang w:val="en"/>
            </w:rPr>
          </w:rPrChange>
        </w:rPr>
        <w:t>Gabteni</w:t>
      </w:r>
      <w:proofErr w:type="spellEnd"/>
      <w:r w:rsidRPr="008E088B">
        <w:rPr>
          <w:rFonts w:ascii="Book Antiqua" w:hAnsi="Book Antiqua" w:cstheme="majorBidi"/>
          <w:sz w:val="20"/>
          <w:szCs w:val="20"/>
          <w:lang w:val="en"/>
          <w:rPrChange w:id="3531" w:author="Donia Jendoubi" w:date="2019-05-21T18:26:00Z">
            <w:rPr>
              <w:rFonts w:asciiTheme="majorBidi" w:hAnsiTheme="majorBidi" w:cstheme="majorBidi"/>
              <w:sz w:val="20"/>
              <w:szCs w:val="20"/>
              <w:lang w:val="en"/>
            </w:rPr>
          </w:rPrChange>
        </w:rPr>
        <w:t xml:space="preserve">, N., </w:t>
      </w:r>
      <w:proofErr w:type="spellStart"/>
      <w:r w:rsidRPr="008E088B">
        <w:rPr>
          <w:rFonts w:ascii="Book Antiqua" w:hAnsi="Book Antiqua" w:cstheme="majorBidi"/>
          <w:sz w:val="20"/>
          <w:szCs w:val="20"/>
          <w:lang w:val="en"/>
          <w:rPrChange w:id="3532" w:author="Donia Jendoubi" w:date="2019-05-21T18:26:00Z">
            <w:rPr>
              <w:rFonts w:asciiTheme="majorBidi" w:hAnsiTheme="majorBidi" w:cstheme="majorBidi"/>
              <w:sz w:val="20"/>
              <w:szCs w:val="20"/>
              <w:lang w:val="en"/>
            </w:rPr>
          </w:rPrChange>
        </w:rPr>
        <w:t>Lakhdar</w:t>
      </w:r>
      <w:proofErr w:type="spellEnd"/>
      <w:r w:rsidRPr="008E088B">
        <w:rPr>
          <w:rFonts w:ascii="Book Antiqua" w:hAnsi="Book Antiqua" w:cstheme="majorBidi"/>
          <w:sz w:val="20"/>
          <w:szCs w:val="20"/>
          <w:lang w:val="en"/>
          <w:rPrChange w:id="3533" w:author="Donia Jendoubi" w:date="2019-05-21T18:26:00Z">
            <w:rPr>
              <w:rFonts w:asciiTheme="majorBidi" w:hAnsiTheme="majorBidi" w:cstheme="majorBidi"/>
              <w:sz w:val="20"/>
              <w:szCs w:val="20"/>
              <w:lang w:val="en"/>
            </w:rPr>
          </w:rPrChange>
        </w:rPr>
        <w:t xml:space="preserve">, A., Laing, G.D., </w:t>
      </w:r>
      <w:proofErr w:type="spellStart"/>
      <w:r w:rsidRPr="008E088B">
        <w:rPr>
          <w:rFonts w:ascii="Book Antiqua" w:hAnsi="Book Antiqua" w:cstheme="majorBidi"/>
          <w:sz w:val="20"/>
          <w:szCs w:val="20"/>
          <w:lang w:val="en"/>
          <w:rPrChange w:id="3534" w:author="Donia Jendoubi" w:date="2019-05-21T18:26:00Z">
            <w:rPr>
              <w:rFonts w:asciiTheme="majorBidi" w:hAnsiTheme="majorBidi" w:cstheme="majorBidi"/>
              <w:sz w:val="20"/>
              <w:szCs w:val="20"/>
              <w:lang w:val="en"/>
            </w:rPr>
          </w:rPrChange>
        </w:rPr>
        <w:t>Verloo</w:t>
      </w:r>
      <w:proofErr w:type="spellEnd"/>
      <w:r w:rsidRPr="008E088B">
        <w:rPr>
          <w:rFonts w:ascii="Book Antiqua" w:hAnsi="Book Antiqua" w:cstheme="majorBidi"/>
          <w:sz w:val="20"/>
          <w:szCs w:val="20"/>
          <w:lang w:val="en"/>
          <w:rPrChange w:id="3535" w:author="Donia Jendoubi" w:date="2019-05-21T18:26:00Z">
            <w:rPr>
              <w:rFonts w:asciiTheme="majorBidi" w:hAnsiTheme="majorBidi" w:cstheme="majorBidi"/>
              <w:sz w:val="20"/>
              <w:szCs w:val="20"/>
              <w:lang w:val="en"/>
            </w:rPr>
          </w:rPrChange>
        </w:rPr>
        <w:t>, M.,</w:t>
      </w:r>
      <w:r w:rsidR="00441DA0" w:rsidRPr="008E088B">
        <w:rPr>
          <w:rFonts w:ascii="Book Antiqua" w:hAnsi="Book Antiqua" w:cstheme="majorBidi"/>
          <w:sz w:val="20"/>
          <w:szCs w:val="20"/>
          <w:lang w:val="en"/>
          <w:rPrChange w:id="3536" w:author="Donia Jendoubi" w:date="2019-05-21T18:26:00Z">
            <w:rPr>
              <w:rFonts w:asciiTheme="majorBidi" w:hAnsiTheme="majorBidi" w:cstheme="majorBidi"/>
              <w:sz w:val="20"/>
              <w:szCs w:val="20"/>
              <w:lang w:val="en"/>
            </w:rPr>
          </w:rPrChange>
        </w:rPr>
        <w:t xml:space="preserve"> </w:t>
      </w:r>
      <w:proofErr w:type="spellStart"/>
      <w:r w:rsidR="00441DA0" w:rsidRPr="008E088B">
        <w:rPr>
          <w:rFonts w:ascii="Book Antiqua" w:hAnsi="Book Antiqua" w:cstheme="majorBidi"/>
          <w:sz w:val="20"/>
          <w:szCs w:val="20"/>
          <w:lang w:val="en"/>
          <w:rPrChange w:id="3537" w:author="Donia Jendoubi" w:date="2019-05-21T18:26:00Z">
            <w:rPr>
              <w:rFonts w:asciiTheme="majorBidi" w:hAnsiTheme="majorBidi" w:cstheme="majorBidi"/>
              <w:sz w:val="20"/>
              <w:szCs w:val="20"/>
              <w:lang w:val="en"/>
            </w:rPr>
          </w:rPrChange>
        </w:rPr>
        <w:t>Jedidi</w:t>
      </w:r>
      <w:proofErr w:type="spellEnd"/>
      <w:r w:rsidR="00441DA0" w:rsidRPr="008E088B">
        <w:rPr>
          <w:rFonts w:ascii="Book Antiqua" w:hAnsi="Book Antiqua" w:cstheme="majorBidi"/>
          <w:sz w:val="20"/>
          <w:szCs w:val="20"/>
          <w:lang w:val="en"/>
          <w:rPrChange w:id="3538" w:author="Donia Jendoubi" w:date="2019-05-21T18:26:00Z">
            <w:rPr>
              <w:rFonts w:asciiTheme="majorBidi" w:hAnsiTheme="majorBidi" w:cstheme="majorBidi"/>
              <w:sz w:val="20"/>
              <w:szCs w:val="20"/>
              <w:lang w:val="en"/>
            </w:rPr>
          </w:rPrChange>
        </w:rPr>
        <w:t xml:space="preserve">, N., &amp; </w:t>
      </w:r>
      <w:proofErr w:type="spellStart"/>
      <w:r w:rsidR="00441DA0" w:rsidRPr="008E088B">
        <w:rPr>
          <w:rFonts w:ascii="Book Antiqua" w:hAnsi="Book Antiqua" w:cstheme="majorBidi"/>
          <w:sz w:val="20"/>
          <w:szCs w:val="20"/>
          <w:lang w:val="en"/>
          <w:rPrChange w:id="3539" w:author="Donia Jendoubi" w:date="2019-05-21T18:26:00Z">
            <w:rPr>
              <w:rFonts w:asciiTheme="majorBidi" w:hAnsiTheme="majorBidi" w:cstheme="majorBidi"/>
              <w:sz w:val="20"/>
              <w:szCs w:val="20"/>
              <w:lang w:val="en"/>
            </w:rPr>
          </w:rPrChange>
        </w:rPr>
        <w:t>Gallali</w:t>
      </w:r>
      <w:proofErr w:type="spellEnd"/>
      <w:r w:rsidR="00441DA0" w:rsidRPr="008E088B">
        <w:rPr>
          <w:rFonts w:ascii="Book Antiqua" w:hAnsi="Book Antiqua" w:cstheme="majorBidi"/>
          <w:sz w:val="20"/>
          <w:szCs w:val="20"/>
          <w:lang w:val="en"/>
          <w:rPrChange w:id="3540" w:author="Donia Jendoubi" w:date="2019-05-21T18:26:00Z">
            <w:rPr>
              <w:rFonts w:asciiTheme="majorBidi" w:hAnsiTheme="majorBidi" w:cstheme="majorBidi"/>
              <w:sz w:val="20"/>
              <w:szCs w:val="20"/>
              <w:lang w:val="en"/>
            </w:rPr>
          </w:rPrChange>
        </w:rPr>
        <w:t xml:space="preserve"> T.:</w:t>
      </w:r>
      <w:r w:rsidRPr="008E088B">
        <w:rPr>
          <w:rFonts w:ascii="Book Antiqua" w:hAnsi="Book Antiqua" w:cstheme="majorBidi"/>
          <w:sz w:val="20"/>
          <w:szCs w:val="20"/>
          <w:lang w:val="en"/>
          <w:rPrChange w:id="3541" w:author="Donia Jendoubi" w:date="2019-05-21T18:26:00Z">
            <w:rPr>
              <w:rFonts w:asciiTheme="majorBidi" w:hAnsiTheme="majorBidi" w:cstheme="majorBidi"/>
              <w:sz w:val="20"/>
              <w:szCs w:val="20"/>
              <w:lang w:val="en"/>
            </w:rPr>
          </w:rPrChange>
        </w:rPr>
        <w:t xml:space="preserve"> Effects of 5-year application of municipal solid waste compost on the distribution and mobility of heavy metals in a Tunisian calcareous soil. </w:t>
      </w:r>
      <w:proofErr w:type="spellStart"/>
      <w:r w:rsidRPr="008E088B">
        <w:rPr>
          <w:rFonts w:ascii="Book Antiqua" w:hAnsi="Book Antiqua" w:cstheme="majorBidi"/>
          <w:sz w:val="20"/>
          <w:szCs w:val="20"/>
          <w:lang w:val="fr-FR"/>
          <w:rPrChange w:id="3542" w:author="Donia Jendoubi" w:date="2019-05-21T18:26:00Z">
            <w:rPr>
              <w:rFonts w:asciiTheme="majorBidi" w:hAnsiTheme="majorBidi" w:cstheme="majorBidi"/>
              <w:sz w:val="20"/>
              <w:szCs w:val="20"/>
              <w:lang w:val="fr-FR"/>
            </w:rPr>
          </w:rPrChange>
        </w:rPr>
        <w:t>Agric</w:t>
      </w:r>
      <w:proofErr w:type="spellEnd"/>
      <w:r w:rsidRPr="008E088B">
        <w:rPr>
          <w:rFonts w:ascii="Book Antiqua" w:hAnsi="Book Antiqua" w:cstheme="majorBidi"/>
          <w:sz w:val="20"/>
          <w:szCs w:val="20"/>
          <w:lang w:val="fr-FR"/>
          <w:rPrChange w:id="3543" w:author="Donia Jendoubi" w:date="2019-05-21T18:26:00Z">
            <w:rPr>
              <w:rFonts w:asciiTheme="majorBidi" w:hAnsiTheme="majorBidi" w:cstheme="majorBidi"/>
              <w:sz w:val="20"/>
              <w:szCs w:val="20"/>
              <w:lang w:val="fr-FR"/>
            </w:rPr>
          </w:rPrChange>
        </w:rPr>
        <w:t xml:space="preserve">. </w:t>
      </w:r>
      <w:proofErr w:type="spellStart"/>
      <w:r w:rsidRPr="008E088B">
        <w:rPr>
          <w:rFonts w:ascii="Book Antiqua" w:hAnsi="Book Antiqua" w:cstheme="majorBidi"/>
          <w:sz w:val="20"/>
          <w:szCs w:val="20"/>
          <w:lang w:val="fr-FR"/>
          <w:rPrChange w:id="3544" w:author="Donia Jendoubi" w:date="2019-05-21T18:26:00Z">
            <w:rPr>
              <w:rFonts w:asciiTheme="majorBidi" w:hAnsiTheme="majorBidi" w:cstheme="majorBidi"/>
              <w:sz w:val="20"/>
              <w:szCs w:val="20"/>
              <w:lang w:val="fr-FR"/>
            </w:rPr>
          </w:rPrChange>
        </w:rPr>
        <w:t>E</w:t>
      </w:r>
      <w:r w:rsidR="00441DA0" w:rsidRPr="008E088B">
        <w:rPr>
          <w:rFonts w:ascii="Book Antiqua" w:hAnsi="Book Antiqua" w:cstheme="majorBidi"/>
          <w:sz w:val="20"/>
          <w:szCs w:val="20"/>
          <w:lang w:val="fr-FR"/>
          <w:rPrChange w:id="3545" w:author="Donia Jendoubi" w:date="2019-05-21T18:26:00Z">
            <w:rPr>
              <w:rFonts w:asciiTheme="majorBidi" w:hAnsiTheme="majorBidi" w:cstheme="majorBidi"/>
              <w:sz w:val="20"/>
              <w:szCs w:val="20"/>
              <w:lang w:val="fr-FR"/>
            </w:rPr>
          </w:rPrChange>
        </w:rPr>
        <w:t>cosyst</w:t>
      </w:r>
      <w:proofErr w:type="spellEnd"/>
      <w:r w:rsidR="00441DA0" w:rsidRPr="008E088B">
        <w:rPr>
          <w:rFonts w:ascii="Book Antiqua" w:hAnsi="Book Antiqua" w:cstheme="majorBidi"/>
          <w:sz w:val="20"/>
          <w:szCs w:val="20"/>
          <w:lang w:val="fr-FR"/>
          <w:rPrChange w:id="3546" w:author="Donia Jendoubi" w:date="2019-05-21T18:26:00Z">
            <w:rPr>
              <w:rFonts w:asciiTheme="majorBidi" w:hAnsiTheme="majorBidi" w:cstheme="majorBidi"/>
              <w:sz w:val="20"/>
              <w:szCs w:val="20"/>
              <w:lang w:val="fr-FR"/>
            </w:rPr>
          </w:rPrChange>
        </w:rPr>
        <w:t>. Environ. 130, 156 – 163, 2009.</w:t>
      </w:r>
      <w:r w:rsidRPr="008E088B">
        <w:rPr>
          <w:rFonts w:ascii="Book Antiqua" w:hAnsi="Book Antiqua" w:cstheme="majorBidi"/>
          <w:sz w:val="20"/>
          <w:szCs w:val="20"/>
          <w:lang w:val="fr-FR"/>
          <w:rPrChange w:id="3547" w:author="Donia Jendoubi" w:date="2019-05-21T18:26:00Z">
            <w:rPr>
              <w:rFonts w:asciiTheme="majorBidi" w:hAnsiTheme="majorBidi" w:cstheme="majorBidi"/>
              <w:sz w:val="20"/>
              <w:szCs w:val="20"/>
              <w:lang w:val="fr-FR"/>
            </w:rPr>
          </w:rPrChange>
        </w:rPr>
        <w:tab/>
      </w:r>
    </w:p>
    <w:p w:rsidR="00EA6011" w:rsidRPr="008E088B" w:rsidRDefault="00EA6011">
      <w:pPr>
        <w:spacing w:after="0" w:line="240" w:lineRule="auto"/>
        <w:jc w:val="both"/>
        <w:rPr>
          <w:rFonts w:ascii="Book Antiqua" w:hAnsi="Book Antiqua" w:cstheme="majorBidi"/>
          <w:sz w:val="20"/>
          <w:szCs w:val="20"/>
          <w:lang w:val="fr-FR"/>
          <w:rPrChange w:id="3548" w:author="Donia Jendoubi" w:date="2019-05-21T18:26:00Z">
            <w:rPr>
              <w:rFonts w:asciiTheme="majorBidi" w:hAnsiTheme="majorBidi" w:cstheme="majorBidi"/>
              <w:sz w:val="20"/>
              <w:szCs w:val="20"/>
              <w:lang w:val="fr-FR"/>
            </w:rPr>
          </w:rPrChange>
        </w:rPr>
      </w:pPr>
      <w:r w:rsidRPr="008E088B">
        <w:rPr>
          <w:rFonts w:ascii="Book Antiqua" w:hAnsi="Book Antiqua" w:cstheme="majorBidi"/>
          <w:sz w:val="20"/>
          <w:szCs w:val="20"/>
          <w:lang w:val="fr-FR"/>
          <w:rPrChange w:id="3549" w:author="Donia Jendoubi" w:date="2019-05-21T18:26:00Z">
            <w:rPr>
              <w:rFonts w:asciiTheme="majorBidi" w:hAnsiTheme="majorBidi" w:cstheme="majorBidi"/>
              <w:sz w:val="20"/>
              <w:szCs w:val="20"/>
              <w:lang w:val="fr-FR"/>
            </w:rPr>
          </w:rPrChange>
        </w:rPr>
        <w:t>Agence de la Vulgarisation et de la Formation Agricoles (AVFA)</w:t>
      </w:r>
      <w:r w:rsidR="00441DA0" w:rsidRPr="008E088B">
        <w:rPr>
          <w:rFonts w:ascii="Book Antiqua" w:hAnsi="Book Antiqua" w:cstheme="majorBidi"/>
          <w:sz w:val="20"/>
          <w:szCs w:val="20"/>
          <w:lang w:val="fr-FR"/>
          <w:rPrChange w:id="3550" w:author="Donia Jendoubi" w:date="2019-05-21T18:26:00Z">
            <w:rPr>
              <w:rFonts w:asciiTheme="majorBidi" w:hAnsiTheme="majorBidi" w:cstheme="majorBidi"/>
              <w:sz w:val="20"/>
              <w:szCs w:val="20"/>
              <w:lang w:val="fr-FR"/>
            </w:rPr>
          </w:rPrChange>
        </w:rPr>
        <w:t> :</w:t>
      </w:r>
      <w:r w:rsidRPr="008E088B">
        <w:rPr>
          <w:rFonts w:ascii="Book Antiqua" w:hAnsi="Book Antiqua" w:cstheme="majorBidi"/>
          <w:sz w:val="20"/>
          <w:szCs w:val="20"/>
          <w:lang w:val="fr-FR"/>
          <w:rPrChange w:id="3551" w:author="Donia Jendoubi" w:date="2019-05-21T18:26:00Z">
            <w:rPr>
              <w:rFonts w:asciiTheme="majorBidi" w:hAnsiTheme="majorBidi" w:cstheme="majorBidi"/>
              <w:sz w:val="20"/>
              <w:szCs w:val="20"/>
              <w:lang w:val="fr-FR"/>
            </w:rPr>
          </w:rPrChange>
        </w:rPr>
        <w:t xml:space="preserve"> http://www.avfa.agrinet.tn. Informations Régionales &gt; Beja. Agricoles. Tunisie, Ministère de l’Agriculture des ressour</w:t>
      </w:r>
      <w:r w:rsidR="00441DA0" w:rsidRPr="008E088B">
        <w:rPr>
          <w:rFonts w:ascii="Book Antiqua" w:hAnsi="Book Antiqua" w:cstheme="majorBidi"/>
          <w:sz w:val="20"/>
          <w:szCs w:val="20"/>
          <w:lang w:val="fr-FR"/>
          <w:rPrChange w:id="3552" w:author="Donia Jendoubi" w:date="2019-05-21T18:26:00Z">
            <w:rPr>
              <w:rFonts w:asciiTheme="majorBidi" w:hAnsiTheme="majorBidi" w:cstheme="majorBidi"/>
              <w:sz w:val="20"/>
              <w:szCs w:val="20"/>
              <w:lang w:val="fr-FR"/>
            </w:rPr>
          </w:rPrChange>
        </w:rPr>
        <w:t>ces hydrauliques et de la pêche, 2016.</w:t>
      </w:r>
      <w:r w:rsidRPr="008E088B">
        <w:rPr>
          <w:rFonts w:ascii="Book Antiqua" w:hAnsi="Book Antiqua" w:cstheme="majorBidi"/>
          <w:sz w:val="20"/>
          <w:szCs w:val="20"/>
          <w:lang w:val="fr-FR"/>
          <w:rPrChange w:id="3553" w:author="Donia Jendoubi" w:date="2019-05-21T18:26:00Z">
            <w:rPr>
              <w:rFonts w:asciiTheme="majorBidi" w:hAnsiTheme="majorBidi" w:cstheme="majorBidi"/>
              <w:sz w:val="20"/>
              <w:szCs w:val="20"/>
              <w:lang w:val="fr-FR"/>
            </w:rPr>
          </w:rPrChange>
        </w:rPr>
        <w:t xml:space="preserve"> </w:t>
      </w:r>
      <w:r w:rsidRPr="008E088B">
        <w:rPr>
          <w:rFonts w:ascii="Book Antiqua" w:hAnsi="Book Antiqua" w:cstheme="majorBidi"/>
          <w:sz w:val="20"/>
          <w:szCs w:val="20"/>
          <w:lang w:val="fr-FR"/>
          <w:rPrChange w:id="3554" w:author="Donia Jendoubi" w:date="2019-05-21T18:26:00Z">
            <w:rPr>
              <w:rFonts w:asciiTheme="majorBidi" w:hAnsiTheme="majorBidi" w:cstheme="majorBidi"/>
              <w:sz w:val="20"/>
              <w:szCs w:val="20"/>
              <w:lang w:val="fr-FR"/>
            </w:rPr>
          </w:rPrChange>
        </w:rPr>
        <w:tab/>
      </w:r>
    </w:p>
    <w:p w:rsidR="00EA6011" w:rsidRPr="008E088B" w:rsidRDefault="00EA6011">
      <w:pPr>
        <w:spacing w:after="0" w:line="240" w:lineRule="auto"/>
        <w:jc w:val="both"/>
        <w:rPr>
          <w:rFonts w:ascii="Book Antiqua" w:hAnsi="Book Antiqua" w:cstheme="majorBidi"/>
          <w:sz w:val="20"/>
          <w:szCs w:val="20"/>
          <w:lang w:val="en"/>
          <w:rPrChange w:id="3555"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fr-FR"/>
          <w:rPrChange w:id="3556" w:author="Donia Jendoubi" w:date="2019-05-21T18:26:00Z">
            <w:rPr>
              <w:rFonts w:asciiTheme="majorBidi" w:hAnsiTheme="majorBidi" w:cstheme="majorBidi"/>
              <w:sz w:val="20"/>
              <w:szCs w:val="20"/>
              <w:lang w:val="fr-FR"/>
            </w:rPr>
          </w:rPrChange>
        </w:rPr>
        <w:t>Álvaro</w:t>
      </w:r>
      <w:proofErr w:type="spellEnd"/>
      <w:r w:rsidRPr="008E088B">
        <w:rPr>
          <w:rFonts w:ascii="Book Antiqua" w:hAnsi="Book Antiqua" w:cstheme="majorBidi"/>
          <w:sz w:val="20"/>
          <w:szCs w:val="20"/>
          <w:lang w:val="fr-FR"/>
          <w:rPrChange w:id="3557" w:author="Donia Jendoubi" w:date="2019-05-21T18:26:00Z">
            <w:rPr>
              <w:rFonts w:asciiTheme="majorBidi" w:hAnsiTheme="majorBidi" w:cstheme="majorBidi"/>
              <w:sz w:val="20"/>
              <w:szCs w:val="20"/>
              <w:lang w:val="fr-FR"/>
            </w:rPr>
          </w:rPrChange>
        </w:rPr>
        <w:t xml:space="preserve">-Fuentes, J., </w:t>
      </w:r>
      <w:proofErr w:type="spellStart"/>
      <w:r w:rsidRPr="008E088B">
        <w:rPr>
          <w:rFonts w:ascii="Book Antiqua" w:hAnsi="Book Antiqua" w:cstheme="majorBidi"/>
          <w:sz w:val="20"/>
          <w:szCs w:val="20"/>
          <w:lang w:val="fr-FR"/>
          <w:rPrChange w:id="3558" w:author="Donia Jendoubi" w:date="2019-05-21T18:26:00Z">
            <w:rPr>
              <w:rFonts w:asciiTheme="majorBidi" w:hAnsiTheme="majorBidi" w:cstheme="majorBidi"/>
              <w:sz w:val="20"/>
              <w:szCs w:val="20"/>
              <w:lang w:val="fr-FR"/>
            </w:rPr>
          </w:rPrChange>
        </w:rPr>
        <w:t>López</w:t>
      </w:r>
      <w:proofErr w:type="spellEnd"/>
      <w:r w:rsidRPr="008E088B">
        <w:rPr>
          <w:rFonts w:ascii="Book Antiqua" w:hAnsi="Book Antiqua" w:cstheme="majorBidi"/>
          <w:sz w:val="20"/>
          <w:szCs w:val="20"/>
          <w:lang w:val="fr-FR"/>
          <w:rPrChange w:id="3559" w:author="Donia Jendoubi" w:date="2019-05-21T18:26:00Z">
            <w:rPr>
              <w:rFonts w:asciiTheme="majorBidi" w:hAnsiTheme="majorBidi" w:cstheme="majorBidi"/>
              <w:sz w:val="20"/>
              <w:szCs w:val="20"/>
              <w:lang w:val="fr-FR"/>
            </w:rPr>
          </w:rPrChange>
        </w:rPr>
        <w:t xml:space="preserve">, M., </w:t>
      </w:r>
      <w:proofErr w:type="spellStart"/>
      <w:r w:rsidRPr="008E088B">
        <w:rPr>
          <w:rFonts w:ascii="Book Antiqua" w:hAnsi="Book Antiqua" w:cstheme="majorBidi"/>
          <w:sz w:val="20"/>
          <w:szCs w:val="20"/>
          <w:lang w:val="fr-FR"/>
          <w:rPrChange w:id="3560" w:author="Donia Jendoubi" w:date="2019-05-21T18:26:00Z">
            <w:rPr>
              <w:rFonts w:asciiTheme="majorBidi" w:hAnsiTheme="majorBidi" w:cstheme="majorBidi"/>
              <w:sz w:val="20"/>
              <w:szCs w:val="20"/>
              <w:lang w:val="fr-FR"/>
            </w:rPr>
          </w:rPrChange>
        </w:rPr>
        <w:t>Cantero-M</w:t>
      </w:r>
      <w:r w:rsidR="00441DA0" w:rsidRPr="008E088B">
        <w:rPr>
          <w:rFonts w:ascii="Book Antiqua" w:hAnsi="Book Antiqua" w:cstheme="majorBidi"/>
          <w:sz w:val="20"/>
          <w:szCs w:val="20"/>
          <w:lang w:val="fr-FR"/>
          <w:rPrChange w:id="3561" w:author="Donia Jendoubi" w:date="2019-05-21T18:26:00Z">
            <w:rPr>
              <w:rFonts w:asciiTheme="majorBidi" w:hAnsiTheme="majorBidi" w:cstheme="majorBidi"/>
              <w:sz w:val="20"/>
              <w:szCs w:val="20"/>
              <w:lang w:val="fr-FR"/>
            </w:rPr>
          </w:rPrChange>
        </w:rPr>
        <w:t>artínez</w:t>
      </w:r>
      <w:proofErr w:type="spellEnd"/>
      <w:r w:rsidR="00441DA0" w:rsidRPr="008E088B">
        <w:rPr>
          <w:rFonts w:ascii="Book Antiqua" w:hAnsi="Book Antiqua" w:cstheme="majorBidi"/>
          <w:sz w:val="20"/>
          <w:szCs w:val="20"/>
          <w:lang w:val="fr-FR"/>
          <w:rPrChange w:id="3562" w:author="Donia Jendoubi" w:date="2019-05-21T18:26:00Z">
            <w:rPr>
              <w:rFonts w:asciiTheme="majorBidi" w:hAnsiTheme="majorBidi" w:cstheme="majorBidi"/>
              <w:sz w:val="20"/>
              <w:szCs w:val="20"/>
              <w:lang w:val="fr-FR"/>
            </w:rPr>
          </w:rPrChange>
        </w:rPr>
        <w:t xml:space="preserve">, C., &amp; </w:t>
      </w:r>
      <w:proofErr w:type="spellStart"/>
      <w:r w:rsidR="00441DA0" w:rsidRPr="008E088B">
        <w:rPr>
          <w:rFonts w:ascii="Book Antiqua" w:hAnsi="Book Antiqua" w:cstheme="majorBidi"/>
          <w:sz w:val="20"/>
          <w:szCs w:val="20"/>
          <w:lang w:val="fr-FR"/>
          <w:rPrChange w:id="3563" w:author="Donia Jendoubi" w:date="2019-05-21T18:26:00Z">
            <w:rPr>
              <w:rFonts w:asciiTheme="majorBidi" w:hAnsiTheme="majorBidi" w:cstheme="majorBidi"/>
              <w:sz w:val="20"/>
              <w:szCs w:val="20"/>
              <w:lang w:val="fr-FR"/>
            </w:rPr>
          </w:rPrChange>
        </w:rPr>
        <w:t>Arrúe</w:t>
      </w:r>
      <w:proofErr w:type="spellEnd"/>
      <w:r w:rsidR="00441DA0" w:rsidRPr="008E088B">
        <w:rPr>
          <w:rFonts w:ascii="Book Antiqua" w:hAnsi="Book Antiqua" w:cstheme="majorBidi"/>
          <w:sz w:val="20"/>
          <w:szCs w:val="20"/>
          <w:lang w:val="fr-FR"/>
          <w:rPrChange w:id="3564" w:author="Donia Jendoubi" w:date="2019-05-21T18:26:00Z">
            <w:rPr>
              <w:rFonts w:asciiTheme="majorBidi" w:hAnsiTheme="majorBidi" w:cstheme="majorBidi"/>
              <w:sz w:val="20"/>
              <w:szCs w:val="20"/>
              <w:lang w:val="fr-FR"/>
            </w:rPr>
          </w:rPrChange>
        </w:rPr>
        <w:t>, J. :</w:t>
      </w:r>
      <w:r w:rsidRPr="008E088B">
        <w:rPr>
          <w:rFonts w:ascii="Book Antiqua" w:hAnsi="Book Antiqua" w:cstheme="majorBidi"/>
          <w:sz w:val="20"/>
          <w:szCs w:val="20"/>
          <w:lang w:val="fr-FR"/>
          <w:rPrChange w:id="3565" w:author="Donia Jendoubi" w:date="2019-05-21T18:26:00Z">
            <w:rPr>
              <w:rFonts w:asciiTheme="majorBidi" w:hAnsiTheme="majorBidi" w:cstheme="majorBidi"/>
              <w:sz w:val="20"/>
              <w:szCs w:val="20"/>
              <w:lang w:val="fr-FR"/>
            </w:rPr>
          </w:rPrChange>
        </w:rPr>
        <w:t xml:space="preserve"> Tillage </w:t>
      </w:r>
      <w:proofErr w:type="spellStart"/>
      <w:r w:rsidRPr="008E088B">
        <w:rPr>
          <w:rFonts w:ascii="Book Antiqua" w:hAnsi="Book Antiqua" w:cstheme="majorBidi"/>
          <w:sz w:val="20"/>
          <w:szCs w:val="20"/>
          <w:lang w:val="fr-FR"/>
          <w:rPrChange w:id="3566" w:author="Donia Jendoubi" w:date="2019-05-21T18:26:00Z">
            <w:rPr>
              <w:rFonts w:asciiTheme="majorBidi" w:hAnsiTheme="majorBidi" w:cstheme="majorBidi"/>
              <w:sz w:val="20"/>
              <w:szCs w:val="20"/>
              <w:lang w:val="fr-FR"/>
            </w:rPr>
          </w:rPrChange>
        </w:rPr>
        <w:t>effects</w:t>
      </w:r>
      <w:proofErr w:type="spellEnd"/>
      <w:r w:rsidRPr="008E088B">
        <w:rPr>
          <w:rFonts w:ascii="Book Antiqua" w:hAnsi="Book Antiqua" w:cstheme="majorBidi"/>
          <w:sz w:val="20"/>
          <w:szCs w:val="20"/>
          <w:lang w:val="fr-FR"/>
          <w:rPrChange w:id="3567" w:author="Donia Jendoubi" w:date="2019-05-21T18:26:00Z">
            <w:rPr>
              <w:rFonts w:asciiTheme="majorBidi" w:hAnsiTheme="majorBidi" w:cstheme="majorBidi"/>
              <w:sz w:val="20"/>
              <w:szCs w:val="20"/>
              <w:lang w:val="fr-FR"/>
            </w:rPr>
          </w:rPrChange>
        </w:rPr>
        <w:t xml:space="preserve"> on </w:t>
      </w:r>
      <w:proofErr w:type="spellStart"/>
      <w:r w:rsidRPr="008E088B">
        <w:rPr>
          <w:rFonts w:ascii="Book Antiqua" w:hAnsi="Book Antiqua" w:cstheme="majorBidi"/>
          <w:sz w:val="20"/>
          <w:szCs w:val="20"/>
          <w:lang w:val="fr-FR"/>
          <w:rPrChange w:id="3568" w:author="Donia Jendoubi" w:date="2019-05-21T18:26:00Z">
            <w:rPr>
              <w:rFonts w:asciiTheme="majorBidi" w:hAnsiTheme="majorBidi" w:cstheme="majorBidi"/>
              <w:sz w:val="20"/>
              <w:szCs w:val="20"/>
              <w:lang w:val="fr-FR"/>
            </w:rPr>
          </w:rPrChange>
        </w:rPr>
        <w:t>soil</w:t>
      </w:r>
      <w:proofErr w:type="spellEnd"/>
      <w:r w:rsidRPr="008E088B">
        <w:rPr>
          <w:rFonts w:ascii="Book Antiqua" w:hAnsi="Book Antiqua" w:cstheme="majorBidi"/>
          <w:sz w:val="20"/>
          <w:szCs w:val="20"/>
          <w:lang w:val="fr-FR"/>
          <w:rPrChange w:id="3569" w:author="Donia Jendoubi" w:date="2019-05-21T18:26:00Z">
            <w:rPr>
              <w:rFonts w:asciiTheme="majorBidi" w:hAnsiTheme="majorBidi" w:cstheme="majorBidi"/>
              <w:sz w:val="20"/>
              <w:szCs w:val="20"/>
              <w:lang w:val="fr-FR"/>
            </w:rPr>
          </w:rPrChange>
        </w:rPr>
        <w:t xml:space="preserve"> </w:t>
      </w:r>
      <w:proofErr w:type="spellStart"/>
      <w:r w:rsidRPr="008E088B">
        <w:rPr>
          <w:rFonts w:ascii="Book Antiqua" w:hAnsi="Book Antiqua" w:cstheme="majorBidi"/>
          <w:sz w:val="20"/>
          <w:szCs w:val="20"/>
          <w:lang w:val="fr-FR"/>
          <w:rPrChange w:id="3570" w:author="Donia Jendoubi" w:date="2019-05-21T18:26:00Z">
            <w:rPr>
              <w:rFonts w:asciiTheme="majorBidi" w:hAnsiTheme="majorBidi" w:cstheme="majorBidi"/>
              <w:sz w:val="20"/>
              <w:szCs w:val="20"/>
              <w:lang w:val="fr-FR"/>
            </w:rPr>
          </w:rPrChange>
        </w:rPr>
        <w:t>organic</w:t>
      </w:r>
      <w:proofErr w:type="spellEnd"/>
      <w:r w:rsidRPr="008E088B">
        <w:rPr>
          <w:rFonts w:ascii="Book Antiqua" w:hAnsi="Book Antiqua" w:cstheme="majorBidi"/>
          <w:sz w:val="20"/>
          <w:szCs w:val="20"/>
          <w:lang w:val="fr-FR"/>
          <w:rPrChange w:id="3571" w:author="Donia Jendoubi" w:date="2019-05-21T18:26:00Z">
            <w:rPr>
              <w:rFonts w:asciiTheme="majorBidi" w:hAnsiTheme="majorBidi" w:cstheme="majorBidi"/>
              <w:sz w:val="20"/>
              <w:szCs w:val="20"/>
              <w:lang w:val="fr-FR"/>
            </w:rPr>
          </w:rPrChange>
        </w:rPr>
        <w:t xml:space="preserve"> </w:t>
      </w:r>
      <w:proofErr w:type="spellStart"/>
      <w:r w:rsidRPr="008E088B">
        <w:rPr>
          <w:rFonts w:ascii="Book Antiqua" w:hAnsi="Book Antiqua" w:cstheme="majorBidi"/>
          <w:sz w:val="20"/>
          <w:szCs w:val="20"/>
          <w:lang w:val="fr-FR"/>
          <w:rPrChange w:id="3572" w:author="Donia Jendoubi" w:date="2019-05-21T18:26:00Z">
            <w:rPr>
              <w:rFonts w:asciiTheme="majorBidi" w:hAnsiTheme="majorBidi" w:cstheme="majorBidi"/>
              <w:sz w:val="20"/>
              <w:szCs w:val="20"/>
              <w:lang w:val="fr-FR"/>
            </w:rPr>
          </w:rPrChange>
        </w:rPr>
        <w:t>carbon</w:t>
      </w:r>
      <w:proofErr w:type="spellEnd"/>
      <w:r w:rsidRPr="008E088B">
        <w:rPr>
          <w:rFonts w:ascii="Book Antiqua" w:hAnsi="Book Antiqua" w:cstheme="majorBidi"/>
          <w:sz w:val="20"/>
          <w:szCs w:val="20"/>
          <w:lang w:val="fr-FR"/>
          <w:rPrChange w:id="3573" w:author="Donia Jendoubi" w:date="2019-05-21T18:26:00Z">
            <w:rPr>
              <w:rFonts w:asciiTheme="majorBidi" w:hAnsiTheme="majorBidi" w:cstheme="majorBidi"/>
              <w:sz w:val="20"/>
              <w:szCs w:val="20"/>
              <w:lang w:val="fr-FR"/>
            </w:rPr>
          </w:rPrChange>
        </w:rPr>
        <w:t xml:space="preserve"> fractions in </w:t>
      </w:r>
      <w:proofErr w:type="spellStart"/>
      <w:r w:rsidRPr="008E088B">
        <w:rPr>
          <w:rFonts w:ascii="Book Antiqua" w:hAnsi="Book Antiqua" w:cstheme="majorBidi"/>
          <w:sz w:val="20"/>
          <w:szCs w:val="20"/>
          <w:lang w:val="fr-FR"/>
          <w:rPrChange w:id="3574" w:author="Donia Jendoubi" w:date="2019-05-21T18:26:00Z">
            <w:rPr>
              <w:rFonts w:asciiTheme="majorBidi" w:hAnsiTheme="majorBidi" w:cstheme="majorBidi"/>
              <w:sz w:val="20"/>
              <w:szCs w:val="20"/>
              <w:lang w:val="fr-FR"/>
            </w:rPr>
          </w:rPrChange>
        </w:rPr>
        <w:t>Mediterranean</w:t>
      </w:r>
      <w:proofErr w:type="spellEnd"/>
      <w:r w:rsidRPr="008E088B">
        <w:rPr>
          <w:rFonts w:ascii="Book Antiqua" w:hAnsi="Book Antiqua" w:cstheme="majorBidi"/>
          <w:sz w:val="20"/>
          <w:szCs w:val="20"/>
          <w:lang w:val="fr-FR"/>
          <w:rPrChange w:id="3575" w:author="Donia Jendoubi" w:date="2019-05-21T18:26:00Z">
            <w:rPr>
              <w:rFonts w:asciiTheme="majorBidi" w:hAnsiTheme="majorBidi" w:cstheme="majorBidi"/>
              <w:sz w:val="20"/>
              <w:szCs w:val="20"/>
              <w:lang w:val="fr-FR"/>
            </w:rPr>
          </w:rPrChange>
        </w:rPr>
        <w:t xml:space="preserve"> </w:t>
      </w:r>
      <w:proofErr w:type="spellStart"/>
      <w:r w:rsidRPr="008E088B">
        <w:rPr>
          <w:rFonts w:ascii="Book Antiqua" w:hAnsi="Book Antiqua" w:cstheme="majorBidi"/>
          <w:sz w:val="20"/>
          <w:szCs w:val="20"/>
          <w:lang w:val="fr-FR"/>
          <w:rPrChange w:id="3576" w:author="Donia Jendoubi" w:date="2019-05-21T18:26:00Z">
            <w:rPr>
              <w:rFonts w:asciiTheme="majorBidi" w:hAnsiTheme="majorBidi" w:cstheme="majorBidi"/>
              <w:sz w:val="20"/>
              <w:szCs w:val="20"/>
              <w:lang w:val="fr-FR"/>
            </w:rPr>
          </w:rPrChange>
        </w:rPr>
        <w:t>dryland</w:t>
      </w:r>
      <w:proofErr w:type="spellEnd"/>
      <w:r w:rsidRPr="008E088B">
        <w:rPr>
          <w:rFonts w:ascii="Book Antiqua" w:hAnsi="Book Antiqua" w:cstheme="majorBidi"/>
          <w:sz w:val="20"/>
          <w:szCs w:val="20"/>
          <w:lang w:val="fr-FR"/>
          <w:rPrChange w:id="3577" w:author="Donia Jendoubi" w:date="2019-05-21T18:26:00Z">
            <w:rPr>
              <w:rFonts w:asciiTheme="majorBidi" w:hAnsiTheme="majorBidi" w:cstheme="majorBidi"/>
              <w:sz w:val="20"/>
              <w:szCs w:val="20"/>
              <w:lang w:val="fr-FR"/>
            </w:rPr>
          </w:rPrChange>
        </w:rPr>
        <w:t xml:space="preserve"> </w:t>
      </w:r>
      <w:proofErr w:type="spellStart"/>
      <w:r w:rsidRPr="008E088B">
        <w:rPr>
          <w:rFonts w:ascii="Book Antiqua" w:hAnsi="Book Antiqua" w:cstheme="majorBidi"/>
          <w:sz w:val="20"/>
          <w:szCs w:val="20"/>
          <w:lang w:val="fr-FR"/>
          <w:rPrChange w:id="3578" w:author="Donia Jendoubi" w:date="2019-05-21T18:26:00Z">
            <w:rPr>
              <w:rFonts w:asciiTheme="majorBidi" w:hAnsiTheme="majorBidi" w:cstheme="majorBidi"/>
              <w:sz w:val="20"/>
              <w:szCs w:val="20"/>
              <w:lang w:val="fr-FR"/>
            </w:rPr>
          </w:rPrChange>
        </w:rPr>
        <w:t>agroecosystems</w:t>
      </w:r>
      <w:proofErr w:type="spellEnd"/>
      <w:r w:rsidRPr="008E088B">
        <w:rPr>
          <w:rFonts w:ascii="Book Antiqua" w:hAnsi="Book Antiqua" w:cstheme="majorBidi"/>
          <w:sz w:val="20"/>
          <w:szCs w:val="20"/>
          <w:lang w:val="fr-FR"/>
          <w:rPrChange w:id="3579" w:author="Donia Jendoubi" w:date="2019-05-21T18:26:00Z">
            <w:rPr>
              <w:rFonts w:asciiTheme="majorBidi" w:hAnsiTheme="majorBidi" w:cstheme="majorBidi"/>
              <w:sz w:val="20"/>
              <w:szCs w:val="20"/>
              <w:lang w:val="fr-FR"/>
            </w:rPr>
          </w:rPrChange>
        </w:rPr>
        <w:t xml:space="preserve">. </w:t>
      </w:r>
      <w:r w:rsidRPr="008E088B">
        <w:rPr>
          <w:rFonts w:ascii="Book Antiqua" w:hAnsi="Book Antiqua" w:cstheme="majorBidi"/>
          <w:sz w:val="20"/>
          <w:szCs w:val="20"/>
          <w:lang w:val="en"/>
          <w:rPrChange w:id="3580" w:author="Donia Jendoubi" w:date="2019-05-21T18:26:00Z">
            <w:rPr>
              <w:rFonts w:asciiTheme="majorBidi" w:hAnsiTheme="majorBidi" w:cstheme="majorBidi"/>
              <w:sz w:val="20"/>
              <w:szCs w:val="20"/>
              <w:lang w:val="en"/>
            </w:rPr>
          </w:rPrChange>
        </w:rPr>
        <w:t>Soil Science Society of A</w:t>
      </w:r>
      <w:r w:rsidR="00441DA0" w:rsidRPr="008E088B">
        <w:rPr>
          <w:rFonts w:ascii="Book Antiqua" w:hAnsi="Book Antiqua" w:cstheme="majorBidi"/>
          <w:sz w:val="20"/>
          <w:szCs w:val="20"/>
          <w:lang w:val="en"/>
          <w:rPrChange w:id="3581" w:author="Donia Jendoubi" w:date="2019-05-21T18:26:00Z">
            <w:rPr>
              <w:rFonts w:asciiTheme="majorBidi" w:hAnsiTheme="majorBidi" w:cstheme="majorBidi"/>
              <w:sz w:val="20"/>
              <w:szCs w:val="20"/>
              <w:lang w:val="en"/>
            </w:rPr>
          </w:rPrChange>
        </w:rPr>
        <w:t>merica Journal, 72(2), 541-547, 2008.</w:t>
      </w:r>
      <w:r w:rsidRPr="008E088B">
        <w:rPr>
          <w:rFonts w:ascii="Book Antiqua" w:hAnsi="Book Antiqua" w:cstheme="majorBidi"/>
          <w:sz w:val="20"/>
          <w:szCs w:val="20"/>
          <w:lang w:val="en"/>
          <w:rPrChange w:id="3582"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fr-FR"/>
          <w:rPrChange w:id="3583" w:author="Donia Jendoubi" w:date="2019-05-21T18:26:00Z">
            <w:rPr>
              <w:rFonts w:asciiTheme="majorBidi" w:hAnsiTheme="majorBidi" w:cstheme="majorBidi"/>
              <w:sz w:val="20"/>
              <w:szCs w:val="20"/>
              <w:lang w:val="fr-FR"/>
            </w:rPr>
          </w:rPrChange>
        </w:rPr>
      </w:pPr>
      <w:r w:rsidRPr="008E088B">
        <w:rPr>
          <w:rFonts w:ascii="Book Antiqua" w:hAnsi="Book Antiqua" w:cstheme="majorBidi"/>
          <w:sz w:val="20"/>
          <w:szCs w:val="20"/>
          <w:lang w:val="en-GB"/>
          <w:rPrChange w:id="3584" w:author="Donia Jendoubi" w:date="2019-05-21T18:26:00Z">
            <w:rPr>
              <w:rFonts w:asciiTheme="majorBidi" w:hAnsiTheme="majorBidi" w:cstheme="majorBidi"/>
              <w:sz w:val="20"/>
              <w:szCs w:val="20"/>
              <w:lang w:val="en-GB"/>
            </w:rPr>
          </w:rPrChange>
        </w:rPr>
        <w:t xml:space="preserve">Amare, T., </w:t>
      </w:r>
      <w:proofErr w:type="spellStart"/>
      <w:r w:rsidRPr="008E088B">
        <w:rPr>
          <w:rFonts w:ascii="Book Antiqua" w:hAnsi="Book Antiqua" w:cstheme="majorBidi"/>
          <w:sz w:val="20"/>
          <w:szCs w:val="20"/>
          <w:lang w:val="en-GB"/>
          <w:rPrChange w:id="3585" w:author="Donia Jendoubi" w:date="2019-05-21T18:26:00Z">
            <w:rPr>
              <w:rFonts w:asciiTheme="majorBidi" w:hAnsiTheme="majorBidi" w:cstheme="majorBidi"/>
              <w:sz w:val="20"/>
              <w:szCs w:val="20"/>
              <w:lang w:val="en-GB"/>
            </w:rPr>
          </w:rPrChange>
        </w:rPr>
        <w:t>Hergarten</w:t>
      </w:r>
      <w:proofErr w:type="spellEnd"/>
      <w:r w:rsidRPr="008E088B">
        <w:rPr>
          <w:rFonts w:ascii="Book Antiqua" w:hAnsi="Book Antiqua" w:cstheme="majorBidi"/>
          <w:sz w:val="20"/>
          <w:szCs w:val="20"/>
          <w:lang w:val="en-GB"/>
          <w:rPrChange w:id="3586" w:author="Donia Jendoubi" w:date="2019-05-21T18:26:00Z">
            <w:rPr>
              <w:rFonts w:asciiTheme="majorBidi" w:hAnsiTheme="majorBidi" w:cstheme="majorBidi"/>
              <w:sz w:val="20"/>
              <w:szCs w:val="20"/>
              <w:lang w:val="en-GB"/>
            </w:rPr>
          </w:rPrChange>
        </w:rPr>
        <w:t xml:space="preserve">, C., </w:t>
      </w:r>
      <w:proofErr w:type="spellStart"/>
      <w:r w:rsidRPr="008E088B">
        <w:rPr>
          <w:rFonts w:ascii="Book Antiqua" w:hAnsi="Book Antiqua" w:cstheme="majorBidi"/>
          <w:sz w:val="20"/>
          <w:szCs w:val="20"/>
          <w:lang w:val="en-GB"/>
          <w:rPrChange w:id="3587" w:author="Donia Jendoubi" w:date="2019-05-21T18:26:00Z">
            <w:rPr>
              <w:rFonts w:asciiTheme="majorBidi" w:hAnsiTheme="majorBidi" w:cstheme="majorBidi"/>
              <w:sz w:val="20"/>
              <w:szCs w:val="20"/>
              <w:lang w:val="en-GB"/>
            </w:rPr>
          </w:rPrChange>
        </w:rPr>
        <w:t>Hurni</w:t>
      </w:r>
      <w:proofErr w:type="spellEnd"/>
      <w:r w:rsidRPr="008E088B">
        <w:rPr>
          <w:rFonts w:ascii="Book Antiqua" w:hAnsi="Book Antiqua" w:cstheme="majorBidi"/>
          <w:sz w:val="20"/>
          <w:szCs w:val="20"/>
          <w:lang w:val="en-GB"/>
          <w:rPrChange w:id="3588" w:author="Donia Jendoubi" w:date="2019-05-21T18:26:00Z">
            <w:rPr>
              <w:rFonts w:asciiTheme="majorBidi" w:hAnsiTheme="majorBidi" w:cstheme="majorBidi"/>
              <w:sz w:val="20"/>
              <w:szCs w:val="20"/>
              <w:lang w:val="en-GB"/>
            </w:rPr>
          </w:rPrChange>
        </w:rPr>
        <w:t xml:space="preserve">, H., </w:t>
      </w:r>
      <w:proofErr w:type="spellStart"/>
      <w:r w:rsidRPr="008E088B">
        <w:rPr>
          <w:rFonts w:ascii="Book Antiqua" w:hAnsi="Book Antiqua" w:cstheme="majorBidi"/>
          <w:sz w:val="20"/>
          <w:szCs w:val="20"/>
          <w:lang w:val="en-GB"/>
          <w:rPrChange w:id="3589" w:author="Donia Jendoubi" w:date="2019-05-21T18:26:00Z">
            <w:rPr>
              <w:rFonts w:asciiTheme="majorBidi" w:hAnsiTheme="majorBidi" w:cstheme="majorBidi"/>
              <w:sz w:val="20"/>
              <w:szCs w:val="20"/>
              <w:lang w:val="en-GB"/>
            </w:rPr>
          </w:rPrChange>
        </w:rPr>
        <w:t>Wolfgramm</w:t>
      </w:r>
      <w:proofErr w:type="spellEnd"/>
      <w:r w:rsidRPr="008E088B">
        <w:rPr>
          <w:rFonts w:ascii="Book Antiqua" w:hAnsi="Book Antiqua" w:cstheme="majorBidi"/>
          <w:sz w:val="20"/>
          <w:szCs w:val="20"/>
          <w:lang w:val="en-GB"/>
          <w:rPrChange w:id="3590" w:author="Donia Jendoubi" w:date="2019-05-21T18:26:00Z">
            <w:rPr>
              <w:rFonts w:asciiTheme="majorBidi" w:hAnsiTheme="majorBidi" w:cstheme="majorBidi"/>
              <w:sz w:val="20"/>
              <w:szCs w:val="20"/>
              <w:lang w:val="en-GB"/>
            </w:rPr>
          </w:rPrChange>
        </w:rPr>
        <w:t xml:space="preserve">, B., </w:t>
      </w:r>
      <w:proofErr w:type="spellStart"/>
      <w:r w:rsidRPr="008E088B">
        <w:rPr>
          <w:rFonts w:ascii="Book Antiqua" w:hAnsi="Book Antiqua" w:cstheme="majorBidi"/>
          <w:sz w:val="20"/>
          <w:szCs w:val="20"/>
          <w:lang w:val="en-GB"/>
          <w:rPrChange w:id="3591" w:author="Donia Jendoubi" w:date="2019-05-21T18:26:00Z">
            <w:rPr>
              <w:rFonts w:asciiTheme="majorBidi" w:hAnsiTheme="majorBidi" w:cstheme="majorBidi"/>
              <w:sz w:val="20"/>
              <w:szCs w:val="20"/>
              <w:lang w:val="en-GB"/>
            </w:rPr>
          </w:rPrChange>
        </w:rPr>
        <w:t>Yitaferu</w:t>
      </w:r>
      <w:proofErr w:type="spellEnd"/>
      <w:r w:rsidR="00441DA0" w:rsidRPr="008E088B">
        <w:rPr>
          <w:rFonts w:ascii="Book Antiqua" w:hAnsi="Book Antiqua" w:cstheme="majorBidi"/>
          <w:sz w:val="20"/>
          <w:szCs w:val="20"/>
          <w:lang w:val="en-GB"/>
          <w:rPrChange w:id="3592" w:author="Donia Jendoubi" w:date="2019-05-21T18:26:00Z">
            <w:rPr>
              <w:rFonts w:asciiTheme="majorBidi" w:hAnsiTheme="majorBidi" w:cstheme="majorBidi"/>
              <w:sz w:val="20"/>
              <w:szCs w:val="20"/>
              <w:lang w:val="en-GB"/>
            </w:rPr>
          </w:rPrChange>
        </w:rPr>
        <w:t>, B., &amp; Selassie, Y. G.:</w:t>
      </w:r>
      <w:r w:rsidRPr="008E088B">
        <w:rPr>
          <w:rFonts w:ascii="Book Antiqua" w:hAnsi="Book Antiqua" w:cstheme="majorBidi"/>
          <w:sz w:val="20"/>
          <w:szCs w:val="20"/>
          <w:lang w:val="en-GB"/>
          <w:rPrChange w:id="3593" w:author="Donia Jendoubi" w:date="2019-05-21T18:26:00Z">
            <w:rPr>
              <w:rFonts w:asciiTheme="majorBidi" w:hAnsiTheme="majorBidi" w:cstheme="majorBidi"/>
              <w:sz w:val="20"/>
              <w:szCs w:val="20"/>
              <w:lang w:val="en-GB"/>
            </w:rPr>
          </w:rPrChange>
        </w:rPr>
        <w:t xml:space="preserve"> </w:t>
      </w:r>
      <w:r w:rsidRPr="008E088B">
        <w:rPr>
          <w:rFonts w:ascii="Book Antiqua" w:hAnsi="Book Antiqua" w:cstheme="majorBidi"/>
          <w:sz w:val="20"/>
          <w:szCs w:val="20"/>
          <w:lang w:val="en"/>
          <w:rPrChange w:id="3594" w:author="Donia Jendoubi" w:date="2019-05-21T18:26:00Z">
            <w:rPr>
              <w:rFonts w:asciiTheme="majorBidi" w:hAnsiTheme="majorBidi" w:cstheme="majorBidi"/>
              <w:sz w:val="20"/>
              <w:szCs w:val="20"/>
              <w:lang w:val="en"/>
            </w:rPr>
          </w:rPrChange>
        </w:rPr>
        <w:t xml:space="preserve">Prediction of soil organic carbon for Ethiopian highlands using soil spectroscopy. </w:t>
      </w:r>
      <w:r w:rsidRPr="008E088B">
        <w:rPr>
          <w:rFonts w:ascii="Book Antiqua" w:hAnsi="Book Antiqua" w:cstheme="majorBidi"/>
          <w:sz w:val="20"/>
          <w:szCs w:val="20"/>
          <w:lang w:val="fr-FR"/>
          <w:rPrChange w:id="3595" w:author="Donia Jendoubi" w:date="2019-05-21T18:26:00Z">
            <w:rPr>
              <w:rFonts w:asciiTheme="majorBidi" w:hAnsiTheme="majorBidi" w:cstheme="majorBidi"/>
              <w:sz w:val="20"/>
              <w:szCs w:val="20"/>
              <w:lang w:val="fr-FR"/>
            </w:rPr>
          </w:rPrChange>
        </w:rPr>
        <w:t xml:space="preserve">ISRN </w:t>
      </w:r>
      <w:proofErr w:type="spellStart"/>
      <w:r w:rsidRPr="008E088B">
        <w:rPr>
          <w:rFonts w:ascii="Book Antiqua" w:hAnsi="Book Antiqua" w:cstheme="majorBidi"/>
          <w:sz w:val="20"/>
          <w:szCs w:val="20"/>
          <w:lang w:val="fr-FR"/>
          <w:rPrChange w:id="3596" w:author="Donia Jendoubi" w:date="2019-05-21T18:26:00Z">
            <w:rPr>
              <w:rFonts w:asciiTheme="majorBidi" w:hAnsiTheme="majorBidi" w:cstheme="majorBidi"/>
              <w:sz w:val="20"/>
              <w:szCs w:val="20"/>
              <w:lang w:val="fr-FR"/>
            </w:rPr>
          </w:rPrChange>
        </w:rPr>
        <w:t>Soil</w:t>
      </w:r>
      <w:proofErr w:type="spellEnd"/>
      <w:r w:rsidRPr="008E088B">
        <w:rPr>
          <w:rFonts w:ascii="Book Antiqua" w:hAnsi="Book Antiqua" w:cstheme="majorBidi"/>
          <w:sz w:val="20"/>
          <w:szCs w:val="20"/>
          <w:lang w:val="fr-FR"/>
          <w:rPrChange w:id="3597" w:author="Donia Jendoubi" w:date="2019-05-21T18:26:00Z">
            <w:rPr>
              <w:rFonts w:asciiTheme="majorBidi" w:hAnsiTheme="majorBidi" w:cstheme="majorBidi"/>
              <w:sz w:val="20"/>
              <w:szCs w:val="20"/>
              <w:lang w:val="fr-FR"/>
            </w:rPr>
          </w:rPrChange>
        </w:rPr>
        <w:t xml:space="preserve"> Science, 2013. </w:t>
      </w:r>
      <w:r w:rsidRPr="008E088B">
        <w:rPr>
          <w:rFonts w:ascii="Book Antiqua" w:hAnsi="Book Antiqua" w:cstheme="majorBidi"/>
          <w:sz w:val="20"/>
          <w:szCs w:val="20"/>
          <w:lang w:val="fr-FR"/>
          <w:rPrChange w:id="3598" w:author="Donia Jendoubi" w:date="2019-05-21T18:26:00Z">
            <w:rPr>
              <w:rFonts w:asciiTheme="majorBidi" w:hAnsiTheme="majorBidi" w:cstheme="majorBidi"/>
              <w:sz w:val="20"/>
              <w:szCs w:val="20"/>
              <w:lang w:val="fr-FR"/>
            </w:rPr>
          </w:rPrChange>
        </w:rPr>
        <w:tab/>
      </w:r>
    </w:p>
    <w:p w:rsidR="00EA6011" w:rsidRPr="008E088B" w:rsidRDefault="00EA6011">
      <w:pPr>
        <w:spacing w:after="0" w:line="240" w:lineRule="auto"/>
        <w:jc w:val="both"/>
        <w:rPr>
          <w:rFonts w:ascii="Book Antiqua" w:hAnsi="Book Antiqua" w:cstheme="majorBidi"/>
          <w:sz w:val="20"/>
          <w:szCs w:val="20"/>
          <w:lang w:val="fr-FR"/>
          <w:rPrChange w:id="3599" w:author="Donia Jendoubi" w:date="2019-05-21T18:26:00Z">
            <w:rPr>
              <w:rFonts w:asciiTheme="majorBidi" w:hAnsiTheme="majorBidi" w:cstheme="majorBidi"/>
              <w:sz w:val="20"/>
              <w:szCs w:val="20"/>
              <w:lang w:val="fr-FR"/>
            </w:rPr>
          </w:rPrChange>
        </w:rPr>
      </w:pPr>
      <w:proofErr w:type="spellStart"/>
      <w:r w:rsidRPr="008E088B">
        <w:rPr>
          <w:rFonts w:ascii="Book Antiqua" w:hAnsi="Book Antiqua" w:cstheme="majorBidi"/>
          <w:sz w:val="20"/>
          <w:szCs w:val="20"/>
          <w:lang w:val="fr-FR"/>
          <w:rPrChange w:id="3600" w:author="Donia Jendoubi" w:date="2019-05-21T18:26:00Z">
            <w:rPr>
              <w:rFonts w:asciiTheme="majorBidi" w:hAnsiTheme="majorBidi" w:cstheme="majorBidi"/>
              <w:sz w:val="20"/>
              <w:szCs w:val="20"/>
              <w:lang w:val="fr-FR"/>
            </w:rPr>
          </w:rPrChange>
        </w:rPr>
        <w:t>Arrouays</w:t>
      </w:r>
      <w:proofErr w:type="spellEnd"/>
      <w:r w:rsidRPr="008E088B">
        <w:rPr>
          <w:rFonts w:ascii="Book Antiqua" w:hAnsi="Book Antiqua" w:cstheme="majorBidi"/>
          <w:sz w:val="20"/>
          <w:szCs w:val="20"/>
          <w:lang w:val="fr-FR"/>
          <w:rPrChange w:id="3601" w:author="Donia Jendoubi" w:date="2019-05-21T18:26:00Z">
            <w:rPr>
              <w:rFonts w:asciiTheme="majorBidi" w:hAnsiTheme="majorBidi" w:cstheme="majorBidi"/>
              <w:sz w:val="20"/>
              <w:szCs w:val="20"/>
              <w:lang w:val="fr-FR"/>
            </w:rPr>
          </w:rPrChange>
        </w:rPr>
        <w:t xml:space="preserve">, D., </w:t>
      </w:r>
      <w:proofErr w:type="spellStart"/>
      <w:r w:rsidRPr="008E088B">
        <w:rPr>
          <w:rFonts w:ascii="Book Antiqua" w:hAnsi="Book Antiqua" w:cstheme="majorBidi"/>
          <w:sz w:val="20"/>
          <w:szCs w:val="20"/>
          <w:lang w:val="fr-FR"/>
          <w:rPrChange w:id="3602" w:author="Donia Jendoubi" w:date="2019-05-21T18:26:00Z">
            <w:rPr>
              <w:rFonts w:asciiTheme="majorBidi" w:hAnsiTheme="majorBidi" w:cstheme="majorBidi"/>
              <w:sz w:val="20"/>
              <w:szCs w:val="20"/>
              <w:lang w:val="fr-FR"/>
            </w:rPr>
          </w:rPrChange>
        </w:rPr>
        <w:t>Kicin</w:t>
      </w:r>
      <w:proofErr w:type="spellEnd"/>
      <w:r w:rsidRPr="008E088B">
        <w:rPr>
          <w:rFonts w:ascii="Book Antiqua" w:hAnsi="Book Antiqua" w:cstheme="majorBidi"/>
          <w:sz w:val="20"/>
          <w:szCs w:val="20"/>
          <w:lang w:val="fr-FR"/>
          <w:rPrChange w:id="3603" w:author="Donia Jendoubi" w:date="2019-05-21T18:26:00Z">
            <w:rPr>
              <w:rFonts w:asciiTheme="majorBidi" w:hAnsiTheme="majorBidi" w:cstheme="majorBidi"/>
              <w:sz w:val="20"/>
              <w:szCs w:val="20"/>
              <w:lang w:val="fr-FR"/>
            </w:rPr>
          </w:rPrChange>
        </w:rPr>
        <w:t>, J., P</w:t>
      </w:r>
      <w:r w:rsidR="00441DA0" w:rsidRPr="008E088B">
        <w:rPr>
          <w:rFonts w:ascii="Book Antiqua" w:hAnsi="Book Antiqua" w:cstheme="majorBidi"/>
          <w:sz w:val="20"/>
          <w:szCs w:val="20"/>
          <w:lang w:val="fr-FR"/>
          <w:rPrChange w:id="3604" w:author="Donia Jendoubi" w:date="2019-05-21T18:26:00Z">
            <w:rPr>
              <w:rFonts w:asciiTheme="majorBidi" w:hAnsiTheme="majorBidi" w:cstheme="majorBidi"/>
              <w:sz w:val="20"/>
              <w:szCs w:val="20"/>
              <w:lang w:val="fr-FR"/>
            </w:rPr>
          </w:rPrChange>
        </w:rPr>
        <w:t xml:space="preserve">élissier, P., &amp; </w:t>
      </w:r>
      <w:proofErr w:type="spellStart"/>
      <w:r w:rsidR="00441DA0" w:rsidRPr="008E088B">
        <w:rPr>
          <w:rFonts w:ascii="Book Antiqua" w:hAnsi="Book Antiqua" w:cstheme="majorBidi"/>
          <w:sz w:val="20"/>
          <w:szCs w:val="20"/>
          <w:lang w:val="fr-FR"/>
          <w:rPrChange w:id="3605" w:author="Donia Jendoubi" w:date="2019-05-21T18:26:00Z">
            <w:rPr>
              <w:rFonts w:asciiTheme="majorBidi" w:hAnsiTheme="majorBidi" w:cstheme="majorBidi"/>
              <w:sz w:val="20"/>
              <w:szCs w:val="20"/>
              <w:lang w:val="fr-FR"/>
            </w:rPr>
          </w:rPrChange>
        </w:rPr>
        <w:t>Vion</w:t>
      </w:r>
      <w:proofErr w:type="spellEnd"/>
      <w:r w:rsidR="00441DA0" w:rsidRPr="008E088B">
        <w:rPr>
          <w:rFonts w:ascii="Book Antiqua" w:hAnsi="Book Antiqua" w:cstheme="majorBidi"/>
          <w:sz w:val="20"/>
          <w:szCs w:val="20"/>
          <w:lang w:val="fr-FR"/>
          <w:rPrChange w:id="3606" w:author="Donia Jendoubi" w:date="2019-05-21T18:26:00Z">
            <w:rPr>
              <w:rFonts w:asciiTheme="majorBidi" w:hAnsiTheme="majorBidi" w:cstheme="majorBidi"/>
              <w:sz w:val="20"/>
              <w:szCs w:val="20"/>
              <w:lang w:val="fr-FR"/>
            </w:rPr>
          </w:rPrChange>
        </w:rPr>
        <w:t>, I. :</w:t>
      </w:r>
      <w:r w:rsidRPr="008E088B">
        <w:rPr>
          <w:rFonts w:ascii="Book Antiqua" w:hAnsi="Book Antiqua" w:cstheme="majorBidi"/>
          <w:sz w:val="20"/>
          <w:szCs w:val="20"/>
          <w:lang w:val="fr-FR"/>
          <w:rPrChange w:id="3607" w:author="Donia Jendoubi" w:date="2019-05-21T18:26:00Z">
            <w:rPr>
              <w:rFonts w:asciiTheme="majorBidi" w:hAnsiTheme="majorBidi" w:cstheme="majorBidi"/>
              <w:sz w:val="20"/>
              <w:szCs w:val="20"/>
              <w:lang w:val="fr-FR"/>
            </w:rPr>
          </w:rPrChange>
        </w:rPr>
        <w:t xml:space="preserve"> Evolution des stocks de carbone des sols après déforestation: analyse spatio-temporelle à l'échelle d'un paysage pédologique. Étude e</w:t>
      </w:r>
      <w:r w:rsidR="00441DA0" w:rsidRPr="008E088B">
        <w:rPr>
          <w:rFonts w:ascii="Book Antiqua" w:hAnsi="Book Antiqua" w:cstheme="majorBidi"/>
          <w:sz w:val="20"/>
          <w:szCs w:val="20"/>
          <w:lang w:val="fr-FR"/>
          <w:rPrChange w:id="3608" w:author="Donia Jendoubi" w:date="2019-05-21T18:26:00Z">
            <w:rPr>
              <w:rFonts w:asciiTheme="majorBidi" w:hAnsiTheme="majorBidi" w:cstheme="majorBidi"/>
              <w:sz w:val="20"/>
              <w:szCs w:val="20"/>
              <w:lang w:val="fr-FR"/>
            </w:rPr>
          </w:rPrChange>
        </w:rPr>
        <w:t>t gestion des sols, 1(2), 7-15, 1994.</w:t>
      </w:r>
      <w:r w:rsidRPr="008E088B">
        <w:rPr>
          <w:rFonts w:ascii="Book Antiqua" w:hAnsi="Book Antiqua" w:cstheme="majorBidi"/>
          <w:sz w:val="20"/>
          <w:szCs w:val="20"/>
          <w:lang w:val="fr-FR"/>
          <w:rPrChange w:id="3609" w:author="Donia Jendoubi" w:date="2019-05-21T18:26:00Z">
            <w:rPr>
              <w:rFonts w:asciiTheme="majorBidi" w:hAnsiTheme="majorBidi" w:cstheme="majorBidi"/>
              <w:sz w:val="20"/>
              <w:szCs w:val="20"/>
              <w:lang w:val="fr-FR"/>
            </w:rPr>
          </w:rPrChange>
        </w:rPr>
        <w:tab/>
      </w:r>
    </w:p>
    <w:p w:rsidR="00EA6011" w:rsidRPr="008E088B" w:rsidRDefault="00EA6011">
      <w:pPr>
        <w:spacing w:after="0" w:line="240" w:lineRule="auto"/>
        <w:jc w:val="both"/>
        <w:rPr>
          <w:rFonts w:ascii="Book Antiqua" w:hAnsi="Book Antiqua" w:cstheme="majorBidi"/>
          <w:sz w:val="20"/>
          <w:szCs w:val="20"/>
          <w:lang w:val="en"/>
          <w:rPrChange w:id="3610"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fr-FR"/>
          <w:rPrChange w:id="3611" w:author="Donia Jendoubi" w:date="2019-05-21T18:26:00Z">
            <w:rPr>
              <w:rFonts w:asciiTheme="majorBidi" w:hAnsiTheme="majorBidi" w:cstheme="majorBidi"/>
              <w:sz w:val="20"/>
              <w:szCs w:val="20"/>
              <w:lang w:val="fr-FR"/>
            </w:rPr>
          </w:rPrChange>
        </w:rPr>
        <w:t xml:space="preserve">Bale, C.L. Williams, B.J. &amp; Charley. </w:t>
      </w:r>
      <w:r w:rsidR="00441DA0" w:rsidRPr="008E088B">
        <w:rPr>
          <w:rFonts w:ascii="Book Antiqua" w:hAnsi="Book Antiqua" w:cstheme="majorBidi"/>
          <w:sz w:val="20"/>
          <w:szCs w:val="20"/>
          <w:lang w:val="en"/>
          <w:rPrChange w:id="3612" w:author="Donia Jendoubi" w:date="2019-05-21T18:26:00Z">
            <w:rPr>
              <w:rFonts w:asciiTheme="majorBidi" w:hAnsiTheme="majorBidi" w:cstheme="majorBidi"/>
              <w:sz w:val="20"/>
              <w:szCs w:val="20"/>
              <w:lang w:val="en"/>
            </w:rPr>
          </w:rPrChange>
        </w:rPr>
        <w:t>J.L.:</w:t>
      </w:r>
      <w:r w:rsidRPr="008E088B">
        <w:rPr>
          <w:rFonts w:ascii="Book Antiqua" w:hAnsi="Book Antiqua" w:cstheme="majorBidi"/>
          <w:sz w:val="20"/>
          <w:szCs w:val="20"/>
          <w:lang w:val="en"/>
          <w:rPrChange w:id="3613" w:author="Donia Jendoubi" w:date="2019-05-21T18:26:00Z">
            <w:rPr>
              <w:rFonts w:asciiTheme="majorBidi" w:hAnsiTheme="majorBidi" w:cstheme="majorBidi"/>
              <w:sz w:val="20"/>
              <w:szCs w:val="20"/>
              <w:lang w:val="en"/>
            </w:rPr>
          </w:rPrChange>
        </w:rPr>
        <w:t xml:space="preserve"> The impact of aspect on forest structure and floristics in some Eastern Australian sites. For.</w:t>
      </w:r>
      <w:r w:rsidR="00441DA0" w:rsidRPr="008E088B">
        <w:rPr>
          <w:rFonts w:ascii="Book Antiqua" w:hAnsi="Book Antiqua" w:cstheme="majorBidi"/>
          <w:sz w:val="20"/>
          <w:szCs w:val="20"/>
          <w:lang w:val="en"/>
          <w:rPrChange w:id="3614" w:author="Donia Jendoubi" w:date="2019-05-21T18:26:00Z">
            <w:rPr>
              <w:rFonts w:asciiTheme="majorBidi" w:hAnsiTheme="majorBidi" w:cstheme="majorBidi"/>
              <w:sz w:val="20"/>
              <w:szCs w:val="20"/>
              <w:lang w:val="en"/>
            </w:rPr>
          </w:rPrChange>
        </w:rPr>
        <w:t xml:space="preserve"> Ecol. </w:t>
      </w:r>
      <w:proofErr w:type="spellStart"/>
      <w:r w:rsidR="00441DA0" w:rsidRPr="008E088B">
        <w:rPr>
          <w:rFonts w:ascii="Book Antiqua" w:hAnsi="Book Antiqua" w:cstheme="majorBidi"/>
          <w:sz w:val="20"/>
          <w:szCs w:val="20"/>
          <w:lang w:val="en"/>
          <w:rPrChange w:id="3615" w:author="Donia Jendoubi" w:date="2019-05-21T18:26:00Z">
            <w:rPr>
              <w:rFonts w:asciiTheme="majorBidi" w:hAnsiTheme="majorBidi" w:cstheme="majorBidi"/>
              <w:sz w:val="20"/>
              <w:szCs w:val="20"/>
              <w:lang w:val="en"/>
            </w:rPr>
          </w:rPrChange>
        </w:rPr>
        <w:t>Manag</w:t>
      </w:r>
      <w:proofErr w:type="spellEnd"/>
      <w:r w:rsidR="00441DA0" w:rsidRPr="008E088B">
        <w:rPr>
          <w:rFonts w:ascii="Book Antiqua" w:hAnsi="Book Antiqua" w:cstheme="majorBidi"/>
          <w:sz w:val="20"/>
          <w:szCs w:val="20"/>
          <w:lang w:val="en"/>
          <w:rPrChange w:id="3616" w:author="Donia Jendoubi" w:date="2019-05-21T18:26:00Z">
            <w:rPr>
              <w:rFonts w:asciiTheme="majorBidi" w:hAnsiTheme="majorBidi" w:cstheme="majorBidi"/>
              <w:sz w:val="20"/>
              <w:szCs w:val="20"/>
              <w:lang w:val="en"/>
            </w:rPr>
          </w:rPrChange>
        </w:rPr>
        <w:t>., 110, pp. 363-377, 1998.</w:t>
      </w:r>
      <w:r w:rsidRPr="008E088B">
        <w:rPr>
          <w:rFonts w:ascii="Book Antiqua" w:hAnsi="Book Antiqua" w:cstheme="majorBidi"/>
          <w:sz w:val="20"/>
          <w:szCs w:val="20"/>
          <w:lang w:val="en"/>
          <w:rPrChange w:id="3617"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618"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619" w:author="Donia Jendoubi" w:date="2019-05-21T18:26:00Z">
            <w:rPr>
              <w:rFonts w:asciiTheme="majorBidi" w:hAnsiTheme="majorBidi" w:cstheme="majorBidi"/>
              <w:sz w:val="20"/>
              <w:szCs w:val="20"/>
              <w:lang w:val="en"/>
            </w:rPr>
          </w:rPrChange>
        </w:rPr>
        <w:t>Bird S.B., He</w:t>
      </w:r>
      <w:r w:rsidR="00441DA0" w:rsidRPr="008E088B">
        <w:rPr>
          <w:rFonts w:ascii="Book Antiqua" w:hAnsi="Book Antiqua" w:cstheme="majorBidi"/>
          <w:sz w:val="20"/>
          <w:szCs w:val="20"/>
          <w:lang w:val="en"/>
          <w:rPrChange w:id="3620" w:author="Donia Jendoubi" w:date="2019-05-21T18:26:00Z">
            <w:rPr>
              <w:rFonts w:asciiTheme="majorBidi" w:hAnsiTheme="majorBidi" w:cstheme="majorBidi"/>
              <w:sz w:val="20"/>
              <w:szCs w:val="20"/>
              <w:lang w:val="en"/>
            </w:rPr>
          </w:rPrChange>
        </w:rPr>
        <w:t>rrick J.E. &amp; Wander M.M.:</w:t>
      </w:r>
      <w:r w:rsidRPr="008E088B">
        <w:rPr>
          <w:rFonts w:ascii="Book Antiqua" w:hAnsi="Book Antiqua" w:cstheme="majorBidi"/>
          <w:sz w:val="20"/>
          <w:szCs w:val="20"/>
          <w:lang w:val="en"/>
          <w:rPrChange w:id="3621" w:author="Donia Jendoubi" w:date="2019-05-21T18:26:00Z">
            <w:rPr>
              <w:rFonts w:asciiTheme="majorBidi" w:hAnsiTheme="majorBidi" w:cstheme="majorBidi"/>
              <w:sz w:val="20"/>
              <w:szCs w:val="20"/>
              <w:lang w:val="en"/>
            </w:rPr>
          </w:rPrChange>
        </w:rPr>
        <w:t xml:space="preserve"> Exploiting heterogeneity of soil organic matter in rangelands: benefits for carbon sequestration. R.F. Follett, J.M. Kimble, R. Lal (Eds.), The Potential of U.S. Grazing Lands to Sequester Carbon and Mitigate the Greenhouse Effect,</w:t>
      </w:r>
      <w:r w:rsidR="00441DA0" w:rsidRPr="008E088B">
        <w:rPr>
          <w:rFonts w:ascii="Book Antiqua" w:hAnsi="Book Antiqua" w:cstheme="majorBidi"/>
          <w:sz w:val="20"/>
          <w:szCs w:val="20"/>
          <w:lang w:val="en"/>
          <w:rPrChange w:id="3622" w:author="Donia Jendoubi" w:date="2019-05-21T18:26:00Z">
            <w:rPr>
              <w:rFonts w:asciiTheme="majorBidi" w:hAnsiTheme="majorBidi" w:cstheme="majorBidi"/>
              <w:sz w:val="20"/>
              <w:szCs w:val="20"/>
              <w:lang w:val="en"/>
            </w:rPr>
          </w:rPrChange>
        </w:rPr>
        <w:t xml:space="preserve"> CRC Press, Boca Raton FL, USA, 2001.</w:t>
      </w:r>
      <w:r w:rsidRPr="008E088B">
        <w:rPr>
          <w:rFonts w:ascii="Book Antiqua" w:hAnsi="Book Antiqua" w:cstheme="majorBidi"/>
          <w:sz w:val="20"/>
          <w:szCs w:val="20"/>
          <w:lang w:val="en"/>
          <w:rPrChange w:id="3623"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624"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3625" w:author="Donia Jendoubi" w:date="2019-05-21T18:26:00Z">
            <w:rPr>
              <w:rFonts w:asciiTheme="majorBidi" w:hAnsiTheme="majorBidi" w:cstheme="majorBidi"/>
              <w:sz w:val="20"/>
              <w:szCs w:val="20"/>
              <w:lang w:val="en"/>
            </w:rPr>
          </w:rPrChange>
        </w:rPr>
        <w:t>Blankinship</w:t>
      </w:r>
      <w:proofErr w:type="spellEnd"/>
      <w:r w:rsidRPr="008E088B">
        <w:rPr>
          <w:rFonts w:ascii="Book Antiqua" w:hAnsi="Book Antiqua" w:cstheme="majorBidi"/>
          <w:sz w:val="20"/>
          <w:szCs w:val="20"/>
          <w:lang w:val="en"/>
          <w:rPrChange w:id="3626" w:author="Donia Jendoubi" w:date="2019-05-21T18:26:00Z">
            <w:rPr>
              <w:rFonts w:asciiTheme="majorBidi" w:hAnsiTheme="majorBidi" w:cstheme="majorBidi"/>
              <w:sz w:val="20"/>
              <w:szCs w:val="20"/>
              <w:lang w:val="en"/>
            </w:rPr>
          </w:rPrChange>
        </w:rPr>
        <w:t xml:space="preserve">, J.C., </w:t>
      </w:r>
      <w:proofErr w:type="spellStart"/>
      <w:r w:rsidRPr="008E088B">
        <w:rPr>
          <w:rFonts w:ascii="Book Antiqua" w:hAnsi="Book Antiqua" w:cstheme="majorBidi"/>
          <w:sz w:val="20"/>
          <w:szCs w:val="20"/>
          <w:lang w:val="en"/>
          <w:rPrChange w:id="3627" w:author="Donia Jendoubi" w:date="2019-05-21T18:26:00Z">
            <w:rPr>
              <w:rFonts w:asciiTheme="majorBidi" w:hAnsiTheme="majorBidi" w:cstheme="majorBidi"/>
              <w:sz w:val="20"/>
              <w:szCs w:val="20"/>
              <w:lang w:val="en"/>
            </w:rPr>
          </w:rPrChange>
        </w:rPr>
        <w:t>Nik</w:t>
      </w:r>
      <w:r w:rsidR="00441DA0" w:rsidRPr="008E088B">
        <w:rPr>
          <w:rFonts w:ascii="Book Antiqua" w:hAnsi="Book Antiqua" w:cstheme="majorBidi"/>
          <w:sz w:val="20"/>
          <w:szCs w:val="20"/>
          <w:lang w:val="en"/>
          <w:rPrChange w:id="3628" w:author="Donia Jendoubi" w:date="2019-05-21T18:26:00Z">
            <w:rPr>
              <w:rFonts w:asciiTheme="majorBidi" w:hAnsiTheme="majorBidi" w:cstheme="majorBidi"/>
              <w:sz w:val="20"/>
              <w:szCs w:val="20"/>
              <w:lang w:val="en"/>
            </w:rPr>
          </w:rPrChange>
        </w:rPr>
        <w:t>laus</w:t>
      </w:r>
      <w:proofErr w:type="spellEnd"/>
      <w:r w:rsidR="00441DA0" w:rsidRPr="008E088B">
        <w:rPr>
          <w:rFonts w:ascii="Book Antiqua" w:hAnsi="Book Antiqua" w:cstheme="majorBidi"/>
          <w:sz w:val="20"/>
          <w:szCs w:val="20"/>
          <w:lang w:val="en"/>
          <w:rPrChange w:id="3629" w:author="Donia Jendoubi" w:date="2019-05-21T18:26:00Z">
            <w:rPr>
              <w:rFonts w:asciiTheme="majorBidi" w:hAnsiTheme="majorBidi" w:cstheme="majorBidi"/>
              <w:sz w:val="20"/>
              <w:szCs w:val="20"/>
              <w:lang w:val="en"/>
            </w:rPr>
          </w:rPrChange>
        </w:rPr>
        <w:t xml:space="preserve">, PA. &amp; </w:t>
      </w:r>
      <w:proofErr w:type="spellStart"/>
      <w:r w:rsidR="00441DA0" w:rsidRPr="008E088B">
        <w:rPr>
          <w:rFonts w:ascii="Book Antiqua" w:hAnsi="Book Antiqua" w:cstheme="majorBidi"/>
          <w:sz w:val="20"/>
          <w:szCs w:val="20"/>
          <w:lang w:val="en"/>
          <w:rPrChange w:id="3630" w:author="Donia Jendoubi" w:date="2019-05-21T18:26:00Z">
            <w:rPr>
              <w:rFonts w:asciiTheme="majorBidi" w:hAnsiTheme="majorBidi" w:cstheme="majorBidi"/>
              <w:sz w:val="20"/>
              <w:szCs w:val="20"/>
              <w:lang w:val="en"/>
            </w:rPr>
          </w:rPrChange>
        </w:rPr>
        <w:t>Hungate</w:t>
      </w:r>
      <w:proofErr w:type="spellEnd"/>
      <w:r w:rsidR="00441DA0" w:rsidRPr="008E088B">
        <w:rPr>
          <w:rFonts w:ascii="Book Antiqua" w:hAnsi="Book Antiqua" w:cstheme="majorBidi"/>
          <w:sz w:val="20"/>
          <w:szCs w:val="20"/>
          <w:lang w:val="en"/>
          <w:rPrChange w:id="3631" w:author="Donia Jendoubi" w:date="2019-05-21T18:26:00Z">
            <w:rPr>
              <w:rFonts w:asciiTheme="majorBidi" w:hAnsiTheme="majorBidi" w:cstheme="majorBidi"/>
              <w:sz w:val="20"/>
              <w:szCs w:val="20"/>
              <w:lang w:val="en"/>
            </w:rPr>
          </w:rPrChange>
        </w:rPr>
        <w:t>, B.A.:</w:t>
      </w:r>
      <w:r w:rsidRPr="008E088B">
        <w:rPr>
          <w:rFonts w:ascii="Book Antiqua" w:hAnsi="Book Antiqua" w:cstheme="majorBidi"/>
          <w:sz w:val="20"/>
          <w:szCs w:val="20"/>
          <w:lang w:val="en"/>
          <w:rPrChange w:id="3632" w:author="Donia Jendoubi" w:date="2019-05-21T18:26:00Z">
            <w:rPr>
              <w:rFonts w:asciiTheme="majorBidi" w:hAnsiTheme="majorBidi" w:cstheme="majorBidi"/>
              <w:sz w:val="20"/>
              <w:szCs w:val="20"/>
              <w:lang w:val="en"/>
            </w:rPr>
          </w:rPrChange>
        </w:rPr>
        <w:t xml:space="preserve"> A meta-analysis of responses of soil biota to global </w:t>
      </w:r>
      <w:r w:rsidR="00441DA0" w:rsidRPr="008E088B">
        <w:rPr>
          <w:rFonts w:ascii="Book Antiqua" w:hAnsi="Book Antiqua" w:cstheme="majorBidi"/>
          <w:sz w:val="20"/>
          <w:szCs w:val="20"/>
          <w:lang w:val="en"/>
          <w:rPrChange w:id="3633" w:author="Donia Jendoubi" w:date="2019-05-21T18:26:00Z">
            <w:rPr>
              <w:rFonts w:asciiTheme="majorBidi" w:hAnsiTheme="majorBidi" w:cstheme="majorBidi"/>
              <w:sz w:val="20"/>
              <w:szCs w:val="20"/>
              <w:lang w:val="en"/>
            </w:rPr>
          </w:rPrChange>
        </w:rPr>
        <w:t xml:space="preserve">change. </w:t>
      </w:r>
      <w:proofErr w:type="spellStart"/>
      <w:r w:rsidR="00441DA0" w:rsidRPr="008E088B">
        <w:rPr>
          <w:rFonts w:ascii="Book Antiqua" w:hAnsi="Book Antiqua" w:cstheme="majorBidi"/>
          <w:sz w:val="20"/>
          <w:szCs w:val="20"/>
          <w:lang w:val="en"/>
          <w:rPrChange w:id="3634" w:author="Donia Jendoubi" w:date="2019-05-21T18:26:00Z">
            <w:rPr>
              <w:rFonts w:asciiTheme="majorBidi" w:hAnsiTheme="majorBidi" w:cstheme="majorBidi"/>
              <w:sz w:val="20"/>
              <w:szCs w:val="20"/>
              <w:lang w:val="en"/>
            </w:rPr>
          </w:rPrChange>
        </w:rPr>
        <w:t>Oecologia</w:t>
      </w:r>
      <w:proofErr w:type="spellEnd"/>
      <w:r w:rsidR="00441DA0" w:rsidRPr="008E088B">
        <w:rPr>
          <w:rFonts w:ascii="Book Antiqua" w:hAnsi="Book Antiqua" w:cstheme="majorBidi"/>
          <w:sz w:val="20"/>
          <w:szCs w:val="20"/>
          <w:lang w:val="en"/>
          <w:rPrChange w:id="3635" w:author="Donia Jendoubi" w:date="2019-05-21T18:26:00Z">
            <w:rPr>
              <w:rFonts w:asciiTheme="majorBidi" w:hAnsiTheme="majorBidi" w:cstheme="majorBidi"/>
              <w:sz w:val="20"/>
              <w:szCs w:val="20"/>
              <w:lang w:val="en"/>
            </w:rPr>
          </w:rPrChange>
        </w:rPr>
        <w:t xml:space="preserve"> 165: 553– 565, 2011.</w:t>
      </w:r>
    </w:p>
    <w:p w:rsidR="00EA6011" w:rsidRPr="008E088B" w:rsidRDefault="000728A3">
      <w:pPr>
        <w:spacing w:after="0" w:line="240" w:lineRule="auto"/>
        <w:jc w:val="both"/>
        <w:rPr>
          <w:rFonts w:ascii="Book Antiqua" w:hAnsi="Book Antiqua" w:cstheme="majorBidi"/>
          <w:sz w:val="20"/>
          <w:szCs w:val="20"/>
          <w:lang w:val="en"/>
          <w:rPrChange w:id="3636"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3637" w:author="Donia Jendoubi" w:date="2019-05-21T18:26:00Z">
            <w:rPr>
              <w:rFonts w:asciiTheme="majorBidi" w:hAnsiTheme="majorBidi" w:cstheme="majorBidi"/>
              <w:sz w:val="20"/>
              <w:szCs w:val="20"/>
              <w:lang w:val="en"/>
            </w:rPr>
          </w:rPrChange>
        </w:rPr>
        <w:lastRenderedPageBreak/>
        <w:t>Bouraima</w:t>
      </w:r>
      <w:proofErr w:type="spellEnd"/>
      <w:r w:rsidRPr="008E088B">
        <w:rPr>
          <w:rFonts w:ascii="Book Antiqua" w:hAnsi="Book Antiqua" w:cstheme="majorBidi"/>
          <w:sz w:val="20"/>
          <w:szCs w:val="20"/>
          <w:lang w:val="en"/>
          <w:rPrChange w:id="3638" w:author="Donia Jendoubi" w:date="2019-05-21T18:26:00Z">
            <w:rPr>
              <w:rFonts w:asciiTheme="majorBidi" w:hAnsiTheme="majorBidi" w:cstheme="majorBidi"/>
              <w:sz w:val="20"/>
              <w:szCs w:val="20"/>
              <w:lang w:val="en"/>
            </w:rPr>
          </w:rPrChange>
        </w:rPr>
        <w:t xml:space="preserve">, A.K., He, </w:t>
      </w:r>
      <w:r w:rsidR="00441DA0" w:rsidRPr="008E088B">
        <w:rPr>
          <w:rFonts w:ascii="Book Antiqua" w:hAnsi="Book Antiqua" w:cstheme="majorBidi"/>
          <w:sz w:val="20"/>
          <w:szCs w:val="20"/>
          <w:lang w:val="en"/>
          <w:rPrChange w:id="3639" w:author="Donia Jendoubi" w:date="2019-05-21T18:26:00Z">
            <w:rPr>
              <w:rFonts w:asciiTheme="majorBidi" w:hAnsiTheme="majorBidi" w:cstheme="majorBidi"/>
              <w:sz w:val="20"/>
              <w:szCs w:val="20"/>
              <w:lang w:val="en"/>
            </w:rPr>
          </w:rPrChange>
        </w:rPr>
        <w:t>B</w:t>
      </w:r>
      <w:proofErr w:type="gramStart"/>
      <w:r w:rsidR="00441DA0" w:rsidRPr="008E088B">
        <w:rPr>
          <w:rFonts w:ascii="Book Antiqua" w:hAnsi="Book Antiqua" w:cstheme="majorBidi"/>
          <w:sz w:val="20"/>
          <w:szCs w:val="20"/>
          <w:lang w:val="en"/>
          <w:rPrChange w:id="3640" w:author="Donia Jendoubi" w:date="2019-05-21T18:26:00Z">
            <w:rPr>
              <w:rFonts w:asciiTheme="majorBidi" w:hAnsiTheme="majorBidi" w:cstheme="majorBidi"/>
              <w:sz w:val="20"/>
              <w:szCs w:val="20"/>
              <w:lang w:val="en"/>
            </w:rPr>
          </w:rPrChange>
        </w:rPr>
        <w:t>.&amp;</w:t>
      </w:r>
      <w:proofErr w:type="gramEnd"/>
      <w:r w:rsidR="00441DA0" w:rsidRPr="008E088B">
        <w:rPr>
          <w:rFonts w:ascii="Book Antiqua" w:hAnsi="Book Antiqua" w:cstheme="majorBidi"/>
          <w:sz w:val="20"/>
          <w:szCs w:val="20"/>
          <w:lang w:val="en"/>
          <w:rPrChange w:id="3641" w:author="Donia Jendoubi" w:date="2019-05-21T18:26:00Z">
            <w:rPr>
              <w:rFonts w:asciiTheme="majorBidi" w:hAnsiTheme="majorBidi" w:cstheme="majorBidi"/>
              <w:sz w:val="20"/>
              <w:szCs w:val="20"/>
              <w:lang w:val="en"/>
            </w:rPr>
          </w:rPrChange>
        </w:rPr>
        <w:t xml:space="preserve"> Tian  T.:</w:t>
      </w:r>
      <w:r w:rsidR="00EA6011" w:rsidRPr="008E088B">
        <w:rPr>
          <w:rFonts w:ascii="Book Antiqua" w:hAnsi="Book Antiqua" w:cstheme="majorBidi"/>
          <w:sz w:val="20"/>
          <w:szCs w:val="20"/>
          <w:lang w:val="en"/>
          <w:rPrChange w:id="3642" w:author="Donia Jendoubi" w:date="2019-05-21T18:26:00Z">
            <w:rPr>
              <w:rFonts w:asciiTheme="majorBidi" w:hAnsiTheme="majorBidi" w:cstheme="majorBidi"/>
              <w:sz w:val="20"/>
              <w:szCs w:val="20"/>
              <w:lang w:val="en"/>
            </w:rPr>
          </w:rPrChange>
        </w:rPr>
        <w:t xml:space="preserve"> Runoff, nitrogen (N) and phosphorus (P) losses from purple slope cropland soil under rating fertilization in Three Gorges Region Environ. Sci. </w:t>
      </w:r>
      <w:proofErr w:type="spellStart"/>
      <w:r w:rsidR="00EA6011" w:rsidRPr="008E088B">
        <w:rPr>
          <w:rFonts w:ascii="Book Antiqua" w:hAnsi="Book Antiqua" w:cstheme="majorBidi"/>
          <w:sz w:val="20"/>
          <w:szCs w:val="20"/>
          <w:lang w:val="en"/>
          <w:rPrChange w:id="3643" w:author="Donia Jendoubi" w:date="2019-05-21T18:26:00Z">
            <w:rPr>
              <w:rFonts w:asciiTheme="majorBidi" w:hAnsiTheme="majorBidi" w:cstheme="majorBidi"/>
              <w:sz w:val="20"/>
              <w:szCs w:val="20"/>
              <w:lang w:val="en"/>
            </w:rPr>
          </w:rPrChange>
        </w:rPr>
        <w:t>Pollut</w:t>
      </w:r>
      <w:proofErr w:type="spellEnd"/>
      <w:r w:rsidR="00EA6011" w:rsidRPr="008E088B">
        <w:rPr>
          <w:rFonts w:ascii="Book Antiqua" w:hAnsi="Book Antiqua" w:cstheme="majorBidi"/>
          <w:sz w:val="20"/>
          <w:szCs w:val="20"/>
          <w:lang w:val="en"/>
          <w:rPrChange w:id="3644" w:author="Donia Jendoubi" w:date="2019-05-21T18:26:00Z">
            <w:rPr>
              <w:rFonts w:asciiTheme="majorBidi" w:hAnsiTheme="majorBidi" w:cstheme="majorBidi"/>
              <w:sz w:val="20"/>
              <w:szCs w:val="20"/>
              <w:lang w:val="en"/>
            </w:rPr>
          </w:rPrChange>
        </w:rPr>
        <w:t>. Res. Int., 23 (5) (2016), pp. 4541-4550</w:t>
      </w:r>
      <w:r w:rsidR="00441DA0" w:rsidRPr="008E088B">
        <w:rPr>
          <w:rFonts w:ascii="Book Antiqua" w:hAnsi="Book Antiqua" w:cstheme="majorBidi"/>
          <w:sz w:val="20"/>
          <w:szCs w:val="20"/>
          <w:lang w:val="en"/>
          <w:rPrChange w:id="3645" w:author="Donia Jendoubi" w:date="2019-05-21T18:26:00Z">
            <w:rPr>
              <w:rFonts w:asciiTheme="majorBidi" w:hAnsiTheme="majorBidi" w:cstheme="majorBidi"/>
              <w:sz w:val="20"/>
              <w:szCs w:val="20"/>
              <w:lang w:val="en"/>
            </w:rPr>
          </w:rPrChange>
        </w:rPr>
        <w:t>, 2016.</w:t>
      </w:r>
      <w:r w:rsidR="00EA6011" w:rsidRPr="008E088B">
        <w:rPr>
          <w:rFonts w:ascii="Book Antiqua" w:hAnsi="Book Antiqua" w:cstheme="majorBidi"/>
          <w:sz w:val="20"/>
          <w:szCs w:val="20"/>
          <w:lang w:val="en"/>
          <w:rPrChange w:id="3646"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GB"/>
          <w:rPrChange w:id="3647" w:author="Donia Jendoubi" w:date="2019-05-21T18:26:00Z">
            <w:rPr>
              <w:rFonts w:asciiTheme="majorBidi" w:hAnsiTheme="majorBidi" w:cstheme="majorBidi"/>
              <w:sz w:val="20"/>
              <w:szCs w:val="20"/>
              <w:lang w:val="en-GB"/>
            </w:rPr>
          </w:rPrChange>
        </w:rPr>
      </w:pPr>
      <w:proofErr w:type="spellStart"/>
      <w:r w:rsidRPr="008E088B">
        <w:rPr>
          <w:rFonts w:ascii="Book Antiqua" w:hAnsi="Book Antiqua" w:cstheme="majorBidi"/>
          <w:sz w:val="20"/>
          <w:szCs w:val="20"/>
          <w:lang w:val="en-GB"/>
          <w:rPrChange w:id="3648" w:author="Donia Jendoubi" w:date="2019-05-21T18:26:00Z">
            <w:rPr>
              <w:rFonts w:asciiTheme="majorBidi" w:hAnsiTheme="majorBidi" w:cstheme="majorBidi"/>
              <w:sz w:val="20"/>
              <w:szCs w:val="20"/>
              <w:lang w:val="en-GB"/>
            </w:rPr>
          </w:rPrChange>
        </w:rPr>
        <w:t>Brahim</w:t>
      </w:r>
      <w:proofErr w:type="spellEnd"/>
      <w:r w:rsidRPr="008E088B">
        <w:rPr>
          <w:rFonts w:ascii="Book Antiqua" w:hAnsi="Book Antiqua" w:cstheme="majorBidi"/>
          <w:sz w:val="20"/>
          <w:szCs w:val="20"/>
          <w:lang w:val="en-GB"/>
          <w:rPrChange w:id="3649" w:author="Donia Jendoubi" w:date="2019-05-21T18:26:00Z">
            <w:rPr>
              <w:rFonts w:asciiTheme="majorBidi" w:hAnsiTheme="majorBidi" w:cstheme="majorBidi"/>
              <w:sz w:val="20"/>
              <w:szCs w:val="20"/>
              <w:lang w:val="en-GB"/>
            </w:rPr>
          </w:rPrChange>
        </w:rPr>
        <w:t xml:space="preserve">, N., </w:t>
      </w:r>
      <w:proofErr w:type="spellStart"/>
      <w:r w:rsidRPr="008E088B">
        <w:rPr>
          <w:rFonts w:ascii="Book Antiqua" w:hAnsi="Book Antiqua" w:cstheme="majorBidi"/>
          <w:sz w:val="20"/>
          <w:szCs w:val="20"/>
          <w:lang w:val="en-GB"/>
          <w:rPrChange w:id="3650" w:author="Donia Jendoubi" w:date="2019-05-21T18:26:00Z">
            <w:rPr>
              <w:rFonts w:asciiTheme="majorBidi" w:hAnsiTheme="majorBidi" w:cstheme="majorBidi"/>
              <w:sz w:val="20"/>
              <w:szCs w:val="20"/>
              <w:lang w:val="en-GB"/>
            </w:rPr>
          </w:rPrChange>
        </w:rPr>
        <w:t>Bernoux</w:t>
      </w:r>
      <w:proofErr w:type="spellEnd"/>
      <w:r w:rsidRPr="008E088B">
        <w:rPr>
          <w:rFonts w:ascii="Book Antiqua" w:hAnsi="Book Antiqua" w:cstheme="majorBidi"/>
          <w:sz w:val="20"/>
          <w:szCs w:val="20"/>
          <w:lang w:val="en-GB"/>
          <w:rPrChange w:id="3651" w:author="Donia Jendoubi" w:date="2019-05-21T18:26:00Z">
            <w:rPr>
              <w:rFonts w:asciiTheme="majorBidi" w:hAnsiTheme="majorBidi" w:cstheme="majorBidi"/>
              <w:sz w:val="20"/>
              <w:szCs w:val="20"/>
              <w:lang w:val="en-GB"/>
            </w:rPr>
          </w:rPrChange>
        </w:rPr>
        <w:t xml:space="preserve">, M., </w:t>
      </w:r>
      <w:proofErr w:type="spellStart"/>
      <w:r w:rsidRPr="008E088B">
        <w:rPr>
          <w:rFonts w:ascii="Book Antiqua" w:hAnsi="Book Antiqua" w:cstheme="majorBidi"/>
          <w:sz w:val="20"/>
          <w:szCs w:val="20"/>
          <w:lang w:val="en-GB"/>
          <w:rPrChange w:id="3652" w:author="Donia Jendoubi" w:date="2019-05-21T18:26:00Z">
            <w:rPr>
              <w:rFonts w:asciiTheme="majorBidi" w:hAnsiTheme="majorBidi" w:cstheme="majorBidi"/>
              <w:sz w:val="20"/>
              <w:szCs w:val="20"/>
              <w:lang w:val="en-GB"/>
            </w:rPr>
          </w:rPrChange>
        </w:rPr>
        <w:t>Blavet</w:t>
      </w:r>
      <w:proofErr w:type="spellEnd"/>
      <w:r w:rsidRPr="008E088B">
        <w:rPr>
          <w:rFonts w:ascii="Book Antiqua" w:hAnsi="Book Antiqua" w:cstheme="majorBidi"/>
          <w:sz w:val="20"/>
          <w:szCs w:val="20"/>
          <w:lang w:val="en-GB"/>
          <w:rPrChange w:id="3653" w:author="Donia Jendoubi" w:date="2019-05-21T18:26:00Z">
            <w:rPr>
              <w:rFonts w:asciiTheme="majorBidi" w:hAnsiTheme="majorBidi" w:cstheme="majorBidi"/>
              <w:sz w:val="20"/>
              <w:szCs w:val="20"/>
              <w:lang w:val="en-GB"/>
            </w:rPr>
          </w:rPrChange>
        </w:rPr>
        <w:t xml:space="preserve">, D. &amp; </w:t>
      </w:r>
      <w:proofErr w:type="spellStart"/>
      <w:r w:rsidRPr="008E088B">
        <w:rPr>
          <w:rFonts w:ascii="Book Antiqua" w:hAnsi="Book Antiqua" w:cstheme="majorBidi"/>
          <w:sz w:val="20"/>
          <w:szCs w:val="20"/>
          <w:lang w:val="en-GB"/>
          <w:rPrChange w:id="3654" w:author="Donia Jendoubi" w:date="2019-05-21T18:26:00Z">
            <w:rPr>
              <w:rFonts w:asciiTheme="majorBidi" w:hAnsiTheme="majorBidi" w:cstheme="majorBidi"/>
              <w:sz w:val="20"/>
              <w:szCs w:val="20"/>
              <w:lang w:val="en-GB"/>
            </w:rPr>
          </w:rPrChange>
        </w:rPr>
        <w:t>Galla</w:t>
      </w:r>
      <w:r w:rsidR="00441DA0" w:rsidRPr="008E088B">
        <w:rPr>
          <w:rFonts w:ascii="Book Antiqua" w:hAnsi="Book Antiqua" w:cstheme="majorBidi"/>
          <w:sz w:val="20"/>
          <w:szCs w:val="20"/>
          <w:lang w:val="en-GB"/>
          <w:rPrChange w:id="3655" w:author="Donia Jendoubi" w:date="2019-05-21T18:26:00Z">
            <w:rPr>
              <w:rFonts w:asciiTheme="majorBidi" w:hAnsiTheme="majorBidi" w:cstheme="majorBidi"/>
              <w:sz w:val="20"/>
              <w:szCs w:val="20"/>
              <w:lang w:val="en-GB"/>
            </w:rPr>
          </w:rPrChange>
        </w:rPr>
        <w:t>li</w:t>
      </w:r>
      <w:proofErr w:type="spellEnd"/>
      <w:r w:rsidR="00441DA0" w:rsidRPr="008E088B">
        <w:rPr>
          <w:rFonts w:ascii="Book Antiqua" w:hAnsi="Book Antiqua" w:cstheme="majorBidi"/>
          <w:sz w:val="20"/>
          <w:szCs w:val="20"/>
          <w:lang w:val="en-GB"/>
          <w:rPrChange w:id="3656" w:author="Donia Jendoubi" w:date="2019-05-21T18:26:00Z">
            <w:rPr>
              <w:rFonts w:asciiTheme="majorBidi" w:hAnsiTheme="majorBidi" w:cstheme="majorBidi"/>
              <w:sz w:val="20"/>
              <w:szCs w:val="20"/>
              <w:lang w:val="en-GB"/>
            </w:rPr>
          </w:rPrChange>
        </w:rPr>
        <w:t xml:space="preserve">, T.: </w:t>
      </w:r>
      <w:r w:rsidRPr="008E088B">
        <w:rPr>
          <w:rFonts w:ascii="Book Antiqua" w:hAnsi="Book Antiqua" w:cstheme="majorBidi"/>
          <w:sz w:val="20"/>
          <w:szCs w:val="20"/>
          <w:lang w:val="en-GB"/>
          <w:rPrChange w:id="3657" w:author="Donia Jendoubi" w:date="2019-05-21T18:26:00Z">
            <w:rPr>
              <w:rFonts w:asciiTheme="majorBidi" w:hAnsiTheme="majorBidi" w:cstheme="majorBidi"/>
              <w:sz w:val="20"/>
              <w:szCs w:val="20"/>
              <w:lang w:val="en-GB"/>
            </w:rPr>
          </w:rPrChange>
        </w:rPr>
        <w:t>Tunisian soil organic carbon stocks. International Jo</w:t>
      </w:r>
      <w:r w:rsidR="00441DA0" w:rsidRPr="008E088B">
        <w:rPr>
          <w:rFonts w:ascii="Book Antiqua" w:hAnsi="Book Antiqua" w:cstheme="majorBidi"/>
          <w:sz w:val="20"/>
          <w:szCs w:val="20"/>
          <w:lang w:val="en-GB"/>
          <w:rPrChange w:id="3658" w:author="Donia Jendoubi" w:date="2019-05-21T18:26:00Z">
            <w:rPr>
              <w:rFonts w:asciiTheme="majorBidi" w:hAnsiTheme="majorBidi" w:cstheme="majorBidi"/>
              <w:sz w:val="20"/>
              <w:szCs w:val="20"/>
              <w:lang w:val="en-GB"/>
            </w:rPr>
          </w:rPrChange>
        </w:rPr>
        <w:t>urnal of Soil Science 5: 34–40, 2010.</w:t>
      </w:r>
    </w:p>
    <w:p w:rsidR="00EA6011" w:rsidRPr="008E088B" w:rsidRDefault="00EA6011">
      <w:pPr>
        <w:spacing w:after="0" w:line="240" w:lineRule="auto"/>
        <w:jc w:val="both"/>
        <w:rPr>
          <w:rFonts w:ascii="Book Antiqua" w:hAnsi="Book Antiqua" w:cstheme="majorBidi"/>
          <w:sz w:val="20"/>
          <w:szCs w:val="20"/>
          <w:lang w:val="fr-FR"/>
          <w:rPrChange w:id="3659" w:author="Donia Jendoubi" w:date="2019-05-21T18:26:00Z">
            <w:rPr>
              <w:rFonts w:asciiTheme="majorBidi" w:hAnsiTheme="majorBidi" w:cstheme="majorBidi"/>
              <w:sz w:val="20"/>
              <w:szCs w:val="20"/>
              <w:lang w:val="fr-FR"/>
            </w:rPr>
          </w:rPrChange>
        </w:rPr>
      </w:pPr>
      <w:proofErr w:type="spellStart"/>
      <w:r w:rsidRPr="008E088B">
        <w:rPr>
          <w:rFonts w:ascii="Book Antiqua" w:hAnsi="Book Antiqua" w:cstheme="majorBidi"/>
          <w:sz w:val="20"/>
          <w:szCs w:val="20"/>
          <w:lang w:val="en-GB"/>
          <w:rPrChange w:id="3660" w:author="Donia Jendoubi" w:date="2019-05-21T18:26:00Z">
            <w:rPr>
              <w:rFonts w:asciiTheme="majorBidi" w:hAnsiTheme="majorBidi" w:cstheme="majorBidi"/>
              <w:sz w:val="20"/>
              <w:szCs w:val="20"/>
              <w:lang w:val="en-GB"/>
            </w:rPr>
          </w:rPrChange>
        </w:rPr>
        <w:t>Cerdà</w:t>
      </w:r>
      <w:proofErr w:type="spellEnd"/>
      <w:r w:rsidRPr="008E088B">
        <w:rPr>
          <w:rFonts w:ascii="Book Antiqua" w:hAnsi="Book Antiqua" w:cstheme="majorBidi"/>
          <w:sz w:val="20"/>
          <w:szCs w:val="20"/>
          <w:lang w:val="en-GB"/>
          <w:rPrChange w:id="3661" w:author="Donia Jendoubi" w:date="2019-05-21T18:26:00Z">
            <w:rPr>
              <w:rFonts w:asciiTheme="majorBidi" w:hAnsiTheme="majorBidi" w:cstheme="majorBidi"/>
              <w:sz w:val="20"/>
              <w:szCs w:val="20"/>
              <w:lang w:val="en-GB"/>
            </w:rPr>
          </w:rPrChange>
        </w:rPr>
        <w:t>, A., González</w:t>
      </w:r>
      <w:r w:rsidRPr="008E088B">
        <w:rPr>
          <w:rFonts w:ascii="Times New Roman" w:hAnsi="Times New Roman" w:cs="Times New Roman"/>
          <w:sz w:val="20"/>
          <w:szCs w:val="20"/>
          <w:lang w:val="en-GB"/>
          <w:rPrChange w:id="3662" w:author="Donia Jendoubi" w:date="2019-05-21T18:26:00Z">
            <w:rPr>
              <w:rFonts w:asciiTheme="majorBidi" w:hAnsiTheme="majorBidi" w:cstheme="majorBidi"/>
              <w:sz w:val="20"/>
              <w:szCs w:val="20"/>
              <w:lang w:val="en-GB"/>
            </w:rPr>
          </w:rPrChange>
        </w:rPr>
        <w:t>‐</w:t>
      </w:r>
      <w:proofErr w:type="spellStart"/>
      <w:r w:rsidRPr="008E088B">
        <w:rPr>
          <w:rFonts w:ascii="Book Antiqua" w:hAnsi="Book Antiqua" w:cstheme="majorBidi"/>
          <w:sz w:val="20"/>
          <w:szCs w:val="20"/>
          <w:lang w:val="en-GB"/>
          <w:rPrChange w:id="3663" w:author="Donia Jendoubi" w:date="2019-05-21T18:26:00Z">
            <w:rPr>
              <w:rFonts w:asciiTheme="majorBidi" w:hAnsiTheme="majorBidi" w:cstheme="majorBidi"/>
              <w:sz w:val="20"/>
              <w:szCs w:val="20"/>
              <w:lang w:val="en-GB"/>
            </w:rPr>
          </w:rPrChange>
        </w:rPr>
        <w:t>Pelayo</w:t>
      </w:r>
      <w:proofErr w:type="spellEnd"/>
      <w:r w:rsidRPr="008E088B">
        <w:rPr>
          <w:rFonts w:ascii="Book Antiqua" w:hAnsi="Book Antiqua" w:cstheme="majorBidi"/>
          <w:sz w:val="20"/>
          <w:szCs w:val="20"/>
          <w:lang w:val="en-GB"/>
          <w:rPrChange w:id="3664" w:author="Donia Jendoubi" w:date="2019-05-21T18:26:00Z">
            <w:rPr>
              <w:rFonts w:asciiTheme="majorBidi" w:hAnsiTheme="majorBidi" w:cstheme="majorBidi"/>
              <w:sz w:val="20"/>
              <w:szCs w:val="20"/>
              <w:lang w:val="en-GB"/>
            </w:rPr>
          </w:rPrChange>
        </w:rPr>
        <w:t xml:space="preserve">, </w:t>
      </w:r>
      <w:r w:rsidRPr="008E088B">
        <w:rPr>
          <w:rFonts w:ascii="Book Antiqua" w:hAnsi="Book Antiqua" w:cs="Book Antiqua"/>
          <w:sz w:val="20"/>
          <w:szCs w:val="20"/>
          <w:lang w:val="en-GB"/>
          <w:rPrChange w:id="3665" w:author="Donia Jendoubi" w:date="2019-05-21T18:26:00Z">
            <w:rPr>
              <w:rFonts w:asciiTheme="majorBidi" w:hAnsiTheme="majorBidi" w:cstheme="majorBidi"/>
              <w:sz w:val="20"/>
              <w:szCs w:val="20"/>
              <w:lang w:val="en-GB"/>
            </w:rPr>
          </w:rPrChange>
        </w:rPr>
        <w:t>Ó</w:t>
      </w:r>
      <w:r w:rsidRPr="008E088B">
        <w:rPr>
          <w:rFonts w:ascii="Book Antiqua" w:hAnsi="Book Antiqua" w:cstheme="majorBidi"/>
          <w:sz w:val="20"/>
          <w:szCs w:val="20"/>
          <w:lang w:val="en-GB"/>
          <w:rPrChange w:id="3666" w:author="Donia Jendoubi" w:date="2019-05-21T18:26:00Z">
            <w:rPr>
              <w:rFonts w:asciiTheme="majorBidi" w:hAnsiTheme="majorBidi" w:cstheme="majorBidi"/>
              <w:sz w:val="20"/>
              <w:szCs w:val="20"/>
              <w:lang w:val="en-GB"/>
            </w:rPr>
          </w:rPrChange>
        </w:rPr>
        <w:t xml:space="preserve">., </w:t>
      </w:r>
      <w:proofErr w:type="spellStart"/>
      <w:r w:rsidRPr="008E088B">
        <w:rPr>
          <w:rFonts w:ascii="Book Antiqua" w:hAnsi="Book Antiqua" w:cstheme="majorBidi"/>
          <w:sz w:val="20"/>
          <w:szCs w:val="20"/>
          <w:lang w:val="en-GB"/>
          <w:rPrChange w:id="3667" w:author="Donia Jendoubi" w:date="2019-05-21T18:26:00Z">
            <w:rPr>
              <w:rFonts w:asciiTheme="majorBidi" w:hAnsiTheme="majorBidi" w:cstheme="majorBidi"/>
              <w:sz w:val="20"/>
              <w:szCs w:val="20"/>
              <w:lang w:val="en-GB"/>
            </w:rPr>
          </w:rPrChange>
        </w:rPr>
        <w:t>Gim</w:t>
      </w:r>
      <w:r w:rsidRPr="008E088B">
        <w:rPr>
          <w:rFonts w:ascii="Book Antiqua" w:hAnsi="Book Antiqua" w:cs="Book Antiqua"/>
          <w:sz w:val="20"/>
          <w:szCs w:val="20"/>
          <w:lang w:val="en-GB"/>
          <w:rPrChange w:id="3668" w:author="Donia Jendoubi" w:date="2019-05-21T18:26:00Z">
            <w:rPr>
              <w:rFonts w:asciiTheme="majorBidi" w:hAnsiTheme="majorBidi" w:cstheme="majorBidi"/>
              <w:sz w:val="20"/>
              <w:szCs w:val="20"/>
              <w:lang w:val="en-GB"/>
            </w:rPr>
          </w:rPrChange>
        </w:rPr>
        <w:t>é</w:t>
      </w:r>
      <w:r w:rsidRPr="008E088B">
        <w:rPr>
          <w:rFonts w:ascii="Book Antiqua" w:hAnsi="Book Antiqua" w:cstheme="majorBidi"/>
          <w:sz w:val="20"/>
          <w:szCs w:val="20"/>
          <w:lang w:val="en-GB"/>
          <w:rPrChange w:id="3669" w:author="Donia Jendoubi" w:date="2019-05-21T18:26:00Z">
            <w:rPr>
              <w:rFonts w:asciiTheme="majorBidi" w:hAnsiTheme="majorBidi" w:cstheme="majorBidi"/>
              <w:sz w:val="20"/>
              <w:szCs w:val="20"/>
              <w:lang w:val="en-GB"/>
            </w:rPr>
          </w:rPrChange>
        </w:rPr>
        <w:t>nez</w:t>
      </w:r>
      <w:r w:rsidRPr="008E088B">
        <w:rPr>
          <w:rFonts w:ascii="Times New Roman" w:hAnsi="Times New Roman" w:cs="Times New Roman"/>
          <w:sz w:val="20"/>
          <w:szCs w:val="20"/>
          <w:lang w:val="en-GB"/>
          <w:rPrChange w:id="3670" w:author="Donia Jendoubi" w:date="2019-05-21T18:26:00Z">
            <w:rPr>
              <w:rFonts w:asciiTheme="majorBidi" w:hAnsiTheme="majorBidi" w:cstheme="majorBidi"/>
              <w:sz w:val="20"/>
              <w:szCs w:val="20"/>
              <w:lang w:val="en-GB"/>
            </w:rPr>
          </w:rPrChange>
        </w:rPr>
        <w:t>‐</w:t>
      </w:r>
      <w:r w:rsidRPr="008E088B">
        <w:rPr>
          <w:rFonts w:ascii="Book Antiqua" w:hAnsi="Book Antiqua" w:cstheme="majorBidi"/>
          <w:sz w:val="20"/>
          <w:szCs w:val="20"/>
          <w:lang w:val="en-GB"/>
          <w:rPrChange w:id="3671" w:author="Donia Jendoubi" w:date="2019-05-21T18:26:00Z">
            <w:rPr>
              <w:rFonts w:asciiTheme="majorBidi" w:hAnsiTheme="majorBidi" w:cstheme="majorBidi"/>
              <w:sz w:val="20"/>
              <w:szCs w:val="20"/>
              <w:lang w:val="en-GB"/>
            </w:rPr>
          </w:rPrChange>
        </w:rPr>
        <w:t>Morera</w:t>
      </w:r>
      <w:proofErr w:type="spellEnd"/>
      <w:r w:rsidRPr="008E088B">
        <w:rPr>
          <w:rFonts w:ascii="Book Antiqua" w:hAnsi="Book Antiqua" w:cstheme="majorBidi"/>
          <w:sz w:val="20"/>
          <w:szCs w:val="20"/>
          <w:lang w:val="en-GB"/>
          <w:rPrChange w:id="3672" w:author="Donia Jendoubi" w:date="2019-05-21T18:26:00Z">
            <w:rPr>
              <w:rFonts w:asciiTheme="majorBidi" w:hAnsiTheme="majorBidi" w:cstheme="majorBidi"/>
              <w:sz w:val="20"/>
              <w:szCs w:val="20"/>
              <w:lang w:val="en-GB"/>
            </w:rPr>
          </w:rPrChange>
        </w:rPr>
        <w:t xml:space="preserve">, A., </w:t>
      </w:r>
      <w:proofErr w:type="spellStart"/>
      <w:r w:rsidRPr="008E088B">
        <w:rPr>
          <w:rFonts w:ascii="Book Antiqua" w:hAnsi="Book Antiqua" w:cstheme="majorBidi"/>
          <w:sz w:val="20"/>
          <w:szCs w:val="20"/>
          <w:lang w:val="en-GB"/>
          <w:rPrChange w:id="3673" w:author="Donia Jendoubi" w:date="2019-05-21T18:26:00Z">
            <w:rPr>
              <w:rFonts w:asciiTheme="majorBidi" w:hAnsiTheme="majorBidi" w:cstheme="majorBidi"/>
              <w:sz w:val="20"/>
              <w:szCs w:val="20"/>
              <w:lang w:val="en-GB"/>
            </w:rPr>
          </w:rPrChange>
        </w:rPr>
        <w:t>Jord</w:t>
      </w:r>
      <w:r w:rsidRPr="008E088B">
        <w:rPr>
          <w:rFonts w:ascii="Book Antiqua" w:hAnsi="Book Antiqua" w:cs="Book Antiqua"/>
          <w:sz w:val="20"/>
          <w:szCs w:val="20"/>
          <w:lang w:val="en-GB"/>
          <w:rPrChange w:id="3674" w:author="Donia Jendoubi" w:date="2019-05-21T18:26:00Z">
            <w:rPr>
              <w:rFonts w:asciiTheme="majorBidi" w:hAnsiTheme="majorBidi" w:cstheme="majorBidi"/>
              <w:sz w:val="20"/>
              <w:szCs w:val="20"/>
              <w:lang w:val="en-GB"/>
            </w:rPr>
          </w:rPrChange>
        </w:rPr>
        <w:t>á</w:t>
      </w:r>
      <w:r w:rsidRPr="008E088B">
        <w:rPr>
          <w:rFonts w:ascii="Book Antiqua" w:hAnsi="Book Antiqua" w:cstheme="majorBidi"/>
          <w:sz w:val="20"/>
          <w:szCs w:val="20"/>
          <w:lang w:val="en-GB"/>
          <w:rPrChange w:id="3675" w:author="Donia Jendoubi" w:date="2019-05-21T18:26:00Z">
            <w:rPr>
              <w:rFonts w:asciiTheme="majorBidi" w:hAnsiTheme="majorBidi" w:cstheme="majorBidi"/>
              <w:sz w:val="20"/>
              <w:szCs w:val="20"/>
              <w:lang w:val="en-GB"/>
            </w:rPr>
          </w:rPrChange>
        </w:rPr>
        <w:t>n</w:t>
      </w:r>
      <w:proofErr w:type="spellEnd"/>
      <w:r w:rsidRPr="008E088B">
        <w:rPr>
          <w:rFonts w:ascii="Book Antiqua" w:hAnsi="Book Antiqua" w:cstheme="majorBidi"/>
          <w:sz w:val="20"/>
          <w:szCs w:val="20"/>
          <w:lang w:val="en-GB"/>
          <w:rPrChange w:id="3676" w:author="Donia Jendoubi" w:date="2019-05-21T18:26:00Z">
            <w:rPr>
              <w:rFonts w:asciiTheme="majorBidi" w:hAnsiTheme="majorBidi" w:cstheme="majorBidi"/>
              <w:sz w:val="20"/>
              <w:szCs w:val="20"/>
              <w:lang w:val="en-GB"/>
            </w:rPr>
          </w:rPrChange>
        </w:rPr>
        <w:t xml:space="preserve">, A., Pereira, P,, Novara, A., </w:t>
      </w:r>
      <w:proofErr w:type="spellStart"/>
      <w:r w:rsidRPr="008E088B">
        <w:rPr>
          <w:rFonts w:ascii="Book Antiqua" w:hAnsi="Book Antiqua" w:cstheme="majorBidi"/>
          <w:sz w:val="20"/>
          <w:szCs w:val="20"/>
          <w:lang w:val="en-GB"/>
          <w:rPrChange w:id="3677" w:author="Donia Jendoubi" w:date="2019-05-21T18:26:00Z">
            <w:rPr>
              <w:rFonts w:asciiTheme="majorBidi" w:hAnsiTheme="majorBidi" w:cstheme="majorBidi"/>
              <w:sz w:val="20"/>
              <w:szCs w:val="20"/>
              <w:lang w:val="en-GB"/>
            </w:rPr>
          </w:rPrChange>
        </w:rPr>
        <w:t>Brevik</w:t>
      </w:r>
      <w:proofErr w:type="spellEnd"/>
      <w:r w:rsidRPr="008E088B">
        <w:rPr>
          <w:rFonts w:ascii="Book Antiqua" w:hAnsi="Book Antiqua" w:cstheme="majorBidi"/>
          <w:sz w:val="20"/>
          <w:szCs w:val="20"/>
          <w:lang w:val="en-GB"/>
          <w:rPrChange w:id="3678" w:author="Donia Jendoubi" w:date="2019-05-21T18:26:00Z">
            <w:rPr>
              <w:rFonts w:asciiTheme="majorBidi" w:hAnsiTheme="majorBidi" w:cstheme="majorBidi"/>
              <w:sz w:val="20"/>
              <w:szCs w:val="20"/>
              <w:lang w:val="en-GB"/>
            </w:rPr>
          </w:rPrChange>
        </w:rPr>
        <w:t xml:space="preserve">, E.C., </w:t>
      </w:r>
      <w:proofErr w:type="spellStart"/>
      <w:r w:rsidRPr="008E088B">
        <w:rPr>
          <w:rFonts w:ascii="Book Antiqua" w:hAnsi="Book Antiqua" w:cstheme="majorBidi"/>
          <w:sz w:val="20"/>
          <w:szCs w:val="20"/>
          <w:lang w:val="en-GB"/>
          <w:rPrChange w:id="3679" w:author="Donia Jendoubi" w:date="2019-05-21T18:26:00Z">
            <w:rPr>
              <w:rFonts w:asciiTheme="majorBidi" w:hAnsiTheme="majorBidi" w:cstheme="majorBidi"/>
              <w:sz w:val="20"/>
              <w:szCs w:val="20"/>
              <w:lang w:val="en-GB"/>
            </w:rPr>
          </w:rPrChange>
        </w:rPr>
        <w:t>Prosdocimi</w:t>
      </w:r>
      <w:proofErr w:type="spellEnd"/>
      <w:r w:rsidRPr="008E088B">
        <w:rPr>
          <w:rFonts w:ascii="Book Antiqua" w:hAnsi="Book Antiqua" w:cstheme="majorBidi"/>
          <w:sz w:val="20"/>
          <w:szCs w:val="20"/>
          <w:lang w:val="en-GB"/>
          <w:rPrChange w:id="3680" w:author="Donia Jendoubi" w:date="2019-05-21T18:26:00Z">
            <w:rPr>
              <w:rFonts w:asciiTheme="majorBidi" w:hAnsiTheme="majorBidi" w:cstheme="majorBidi"/>
              <w:sz w:val="20"/>
              <w:szCs w:val="20"/>
              <w:lang w:val="en-GB"/>
            </w:rPr>
          </w:rPrChange>
        </w:rPr>
        <w:t xml:space="preserve">, M., </w:t>
      </w:r>
      <w:proofErr w:type="spellStart"/>
      <w:r w:rsidRPr="008E088B">
        <w:rPr>
          <w:rFonts w:ascii="Book Antiqua" w:hAnsi="Book Antiqua" w:cstheme="majorBidi"/>
          <w:sz w:val="20"/>
          <w:szCs w:val="20"/>
          <w:lang w:val="en-GB"/>
          <w:rPrChange w:id="3681" w:author="Donia Jendoubi" w:date="2019-05-21T18:26:00Z">
            <w:rPr>
              <w:rFonts w:asciiTheme="majorBidi" w:hAnsiTheme="majorBidi" w:cstheme="majorBidi"/>
              <w:sz w:val="20"/>
              <w:szCs w:val="20"/>
              <w:lang w:val="en-GB"/>
            </w:rPr>
          </w:rPrChange>
        </w:rPr>
        <w:t>Mahmoodabadi</w:t>
      </w:r>
      <w:proofErr w:type="spellEnd"/>
      <w:r w:rsidRPr="008E088B">
        <w:rPr>
          <w:rFonts w:ascii="Book Antiqua" w:hAnsi="Book Antiqua" w:cstheme="majorBidi"/>
          <w:sz w:val="20"/>
          <w:szCs w:val="20"/>
          <w:lang w:val="en-GB"/>
          <w:rPrChange w:id="3682" w:author="Donia Jendoubi" w:date="2019-05-21T18:26:00Z">
            <w:rPr>
              <w:rFonts w:asciiTheme="majorBidi" w:hAnsiTheme="majorBidi" w:cstheme="majorBidi"/>
              <w:sz w:val="20"/>
              <w:szCs w:val="20"/>
              <w:lang w:val="en-GB"/>
            </w:rPr>
          </w:rPrChange>
        </w:rPr>
        <w:t xml:space="preserve">, M., </w:t>
      </w:r>
      <w:proofErr w:type="spellStart"/>
      <w:r w:rsidRPr="008E088B">
        <w:rPr>
          <w:rFonts w:ascii="Book Antiqua" w:hAnsi="Book Antiqua" w:cstheme="majorBidi"/>
          <w:sz w:val="20"/>
          <w:szCs w:val="20"/>
          <w:lang w:val="en-GB"/>
          <w:rPrChange w:id="3683" w:author="Donia Jendoubi" w:date="2019-05-21T18:26:00Z">
            <w:rPr>
              <w:rFonts w:asciiTheme="majorBidi" w:hAnsiTheme="majorBidi" w:cstheme="majorBidi"/>
              <w:sz w:val="20"/>
              <w:szCs w:val="20"/>
              <w:lang w:val="en-GB"/>
            </w:rPr>
          </w:rPrChange>
        </w:rPr>
        <w:t>Keesstra</w:t>
      </w:r>
      <w:proofErr w:type="spellEnd"/>
      <w:r w:rsidRPr="008E088B">
        <w:rPr>
          <w:rFonts w:ascii="Book Antiqua" w:hAnsi="Book Antiqua" w:cstheme="majorBidi"/>
          <w:sz w:val="20"/>
          <w:szCs w:val="20"/>
          <w:lang w:val="en-GB"/>
          <w:rPrChange w:id="3684" w:author="Donia Jendoubi" w:date="2019-05-21T18:26:00Z">
            <w:rPr>
              <w:rFonts w:asciiTheme="majorBidi" w:hAnsiTheme="majorBidi" w:cstheme="majorBidi"/>
              <w:sz w:val="20"/>
              <w:szCs w:val="20"/>
              <w:lang w:val="en-GB"/>
            </w:rPr>
          </w:rPrChange>
        </w:rPr>
        <w:t xml:space="preserve">, S., </w:t>
      </w:r>
      <w:proofErr w:type="spellStart"/>
      <w:r w:rsidRPr="008E088B">
        <w:rPr>
          <w:rFonts w:ascii="Book Antiqua" w:hAnsi="Book Antiqua" w:cstheme="majorBidi"/>
          <w:sz w:val="20"/>
          <w:szCs w:val="20"/>
          <w:lang w:val="en-GB"/>
          <w:rPrChange w:id="3685" w:author="Donia Jendoubi" w:date="2019-05-21T18:26:00Z">
            <w:rPr>
              <w:rFonts w:asciiTheme="majorBidi" w:hAnsiTheme="majorBidi" w:cstheme="majorBidi"/>
              <w:sz w:val="20"/>
              <w:szCs w:val="20"/>
              <w:lang w:val="en-GB"/>
            </w:rPr>
          </w:rPrChange>
        </w:rPr>
        <w:t>Garc</w:t>
      </w:r>
      <w:r w:rsidRPr="008E088B">
        <w:rPr>
          <w:rFonts w:ascii="Book Antiqua" w:hAnsi="Book Antiqua" w:cs="Book Antiqua"/>
          <w:sz w:val="20"/>
          <w:szCs w:val="20"/>
          <w:lang w:val="en-GB"/>
          <w:rPrChange w:id="3686" w:author="Donia Jendoubi" w:date="2019-05-21T18:26:00Z">
            <w:rPr>
              <w:rFonts w:asciiTheme="majorBidi" w:hAnsiTheme="majorBidi" w:cstheme="majorBidi"/>
              <w:sz w:val="20"/>
              <w:szCs w:val="20"/>
              <w:lang w:val="en-GB"/>
            </w:rPr>
          </w:rPrChange>
        </w:rPr>
        <w:t>í</w:t>
      </w:r>
      <w:r w:rsidRPr="008E088B">
        <w:rPr>
          <w:rFonts w:ascii="Book Antiqua" w:hAnsi="Book Antiqua" w:cstheme="majorBidi"/>
          <w:sz w:val="20"/>
          <w:szCs w:val="20"/>
          <w:lang w:val="en-GB"/>
          <w:rPrChange w:id="3687" w:author="Donia Jendoubi" w:date="2019-05-21T18:26:00Z">
            <w:rPr>
              <w:rFonts w:asciiTheme="majorBidi" w:hAnsiTheme="majorBidi" w:cstheme="majorBidi"/>
              <w:sz w:val="20"/>
              <w:szCs w:val="20"/>
              <w:lang w:val="en-GB"/>
            </w:rPr>
          </w:rPrChange>
        </w:rPr>
        <w:t>a</w:t>
      </w:r>
      <w:proofErr w:type="spellEnd"/>
      <w:r w:rsidRPr="008E088B">
        <w:rPr>
          <w:rFonts w:ascii="Book Antiqua" w:hAnsi="Book Antiqua" w:cstheme="majorBidi"/>
          <w:sz w:val="20"/>
          <w:szCs w:val="20"/>
          <w:lang w:val="en-GB"/>
          <w:rPrChange w:id="3688" w:author="Donia Jendoubi" w:date="2019-05-21T18:26:00Z">
            <w:rPr>
              <w:rFonts w:asciiTheme="majorBidi" w:hAnsiTheme="majorBidi" w:cstheme="majorBidi"/>
              <w:sz w:val="20"/>
              <w:szCs w:val="20"/>
              <w:lang w:val="en-GB"/>
            </w:rPr>
          </w:rPrChange>
        </w:rPr>
        <w:t xml:space="preserve"> </w:t>
      </w:r>
      <w:proofErr w:type="spellStart"/>
      <w:r w:rsidRPr="008E088B">
        <w:rPr>
          <w:rFonts w:ascii="Book Antiqua" w:hAnsi="Book Antiqua" w:cstheme="majorBidi"/>
          <w:sz w:val="20"/>
          <w:szCs w:val="20"/>
          <w:lang w:val="en-GB"/>
          <w:rPrChange w:id="3689" w:author="Donia Jendoubi" w:date="2019-05-21T18:26:00Z">
            <w:rPr>
              <w:rFonts w:asciiTheme="majorBidi" w:hAnsiTheme="majorBidi" w:cstheme="majorBidi"/>
              <w:sz w:val="20"/>
              <w:szCs w:val="20"/>
              <w:lang w:val="en-GB"/>
            </w:rPr>
          </w:rPrChange>
        </w:rPr>
        <w:t>Orenes</w:t>
      </w:r>
      <w:proofErr w:type="spellEnd"/>
      <w:r w:rsidRPr="008E088B">
        <w:rPr>
          <w:rFonts w:ascii="Book Antiqua" w:hAnsi="Book Antiqua" w:cstheme="majorBidi"/>
          <w:sz w:val="20"/>
          <w:szCs w:val="20"/>
          <w:lang w:val="en-GB"/>
          <w:rPrChange w:id="3690" w:author="Donia Jendoubi" w:date="2019-05-21T18:26:00Z">
            <w:rPr>
              <w:rFonts w:asciiTheme="majorBidi" w:hAnsiTheme="majorBidi" w:cstheme="majorBidi"/>
              <w:sz w:val="20"/>
              <w:szCs w:val="20"/>
              <w:lang w:val="en-GB"/>
            </w:rPr>
          </w:rPrChange>
        </w:rPr>
        <w:t xml:space="preserve">, F. &amp; </w:t>
      </w:r>
      <w:proofErr w:type="spellStart"/>
      <w:r w:rsidRPr="008E088B">
        <w:rPr>
          <w:rFonts w:ascii="Book Antiqua" w:hAnsi="Book Antiqua" w:cstheme="majorBidi"/>
          <w:sz w:val="20"/>
          <w:szCs w:val="20"/>
          <w:lang w:val="en-GB"/>
          <w:rPrChange w:id="3691" w:author="Donia Jendoubi" w:date="2019-05-21T18:26:00Z">
            <w:rPr>
              <w:rFonts w:asciiTheme="majorBidi" w:hAnsiTheme="majorBidi" w:cstheme="majorBidi"/>
              <w:sz w:val="20"/>
              <w:szCs w:val="20"/>
              <w:lang w:val="en-GB"/>
            </w:rPr>
          </w:rPrChange>
        </w:rPr>
        <w:t>Ritsema</w:t>
      </w:r>
      <w:proofErr w:type="spellEnd"/>
      <w:r w:rsidRPr="008E088B">
        <w:rPr>
          <w:rFonts w:ascii="Book Antiqua" w:hAnsi="Book Antiqua" w:cstheme="majorBidi"/>
          <w:sz w:val="20"/>
          <w:szCs w:val="20"/>
          <w:lang w:val="en-GB"/>
          <w:rPrChange w:id="3692" w:author="Donia Jendoubi" w:date="2019-05-21T18:26:00Z">
            <w:rPr>
              <w:rFonts w:asciiTheme="majorBidi" w:hAnsiTheme="majorBidi" w:cstheme="majorBidi"/>
              <w:sz w:val="20"/>
              <w:szCs w:val="20"/>
              <w:lang w:val="en-GB"/>
            </w:rPr>
          </w:rPrChange>
        </w:rPr>
        <w:t>, C.</w:t>
      </w:r>
      <w:r w:rsidR="00AD2DE2" w:rsidRPr="008E088B">
        <w:rPr>
          <w:rFonts w:ascii="Book Antiqua" w:hAnsi="Book Antiqua" w:cstheme="majorBidi"/>
          <w:sz w:val="20"/>
          <w:szCs w:val="20"/>
          <w:lang w:val="en-GB"/>
          <w:rPrChange w:id="3693" w:author="Donia Jendoubi" w:date="2019-05-21T18:26:00Z">
            <w:rPr>
              <w:rFonts w:asciiTheme="majorBidi" w:hAnsiTheme="majorBidi" w:cstheme="majorBidi"/>
              <w:sz w:val="20"/>
              <w:szCs w:val="20"/>
              <w:lang w:val="en-GB"/>
            </w:rPr>
          </w:rPrChange>
        </w:rPr>
        <w:t>:</w:t>
      </w:r>
      <w:r w:rsidRPr="008E088B">
        <w:rPr>
          <w:rFonts w:ascii="Book Antiqua" w:hAnsi="Book Antiqua" w:cstheme="majorBidi"/>
          <w:sz w:val="20"/>
          <w:szCs w:val="20"/>
          <w:lang w:val="en-GB"/>
          <w:rPrChange w:id="3694" w:author="Donia Jendoubi" w:date="2019-05-21T18:26:00Z">
            <w:rPr>
              <w:rFonts w:asciiTheme="majorBidi" w:hAnsiTheme="majorBidi" w:cstheme="majorBidi"/>
              <w:sz w:val="20"/>
              <w:szCs w:val="20"/>
              <w:lang w:val="en-GB"/>
            </w:rPr>
          </w:rPrChange>
        </w:rPr>
        <w:t xml:space="preserve"> </w:t>
      </w:r>
      <w:r w:rsidRPr="008E088B">
        <w:rPr>
          <w:rFonts w:ascii="Book Antiqua" w:hAnsi="Book Antiqua" w:cstheme="majorBidi"/>
          <w:sz w:val="20"/>
          <w:szCs w:val="20"/>
          <w:lang w:val="en"/>
          <w:rPrChange w:id="3695" w:author="Donia Jendoubi" w:date="2019-05-21T18:26:00Z">
            <w:rPr>
              <w:rFonts w:asciiTheme="majorBidi" w:hAnsiTheme="majorBidi" w:cstheme="majorBidi"/>
              <w:sz w:val="20"/>
              <w:szCs w:val="20"/>
              <w:lang w:val="en"/>
            </w:rPr>
          </w:rPrChange>
        </w:rPr>
        <w:t xml:space="preserve">The use of barley straw residues to avoid high erosion and runoff rates on persimmon plantations in Eastern Spain under low frequency – high magnitude simulated rainfall events. </w:t>
      </w:r>
      <w:proofErr w:type="spellStart"/>
      <w:r w:rsidRPr="008E088B">
        <w:rPr>
          <w:rFonts w:ascii="Book Antiqua" w:hAnsi="Book Antiqua" w:cstheme="majorBidi"/>
          <w:sz w:val="20"/>
          <w:szCs w:val="20"/>
          <w:lang w:val="fr-FR"/>
          <w:rPrChange w:id="3696" w:author="Donia Jendoubi" w:date="2019-05-21T18:26:00Z">
            <w:rPr>
              <w:rFonts w:asciiTheme="majorBidi" w:hAnsiTheme="majorBidi" w:cstheme="majorBidi"/>
              <w:sz w:val="20"/>
              <w:szCs w:val="20"/>
              <w:lang w:val="fr-FR"/>
            </w:rPr>
          </w:rPrChange>
        </w:rPr>
        <w:t>Soil</w:t>
      </w:r>
      <w:proofErr w:type="spellEnd"/>
      <w:r w:rsidRPr="008E088B">
        <w:rPr>
          <w:rFonts w:ascii="Book Antiqua" w:hAnsi="Book Antiqua" w:cstheme="majorBidi"/>
          <w:sz w:val="20"/>
          <w:szCs w:val="20"/>
          <w:lang w:val="fr-FR"/>
          <w:rPrChange w:id="3697" w:author="Donia Jendoubi" w:date="2019-05-21T18:26:00Z">
            <w:rPr>
              <w:rFonts w:asciiTheme="majorBidi" w:hAnsiTheme="majorBidi" w:cstheme="majorBidi"/>
              <w:sz w:val="20"/>
              <w:szCs w:val="20"/>
              <w:lang w:val="fr-FR"/>
            </w:rPr>
          </w:rPrChange>
        </w:rPr>
        <w:t xml:space="preserve"> </w:t>
      </w:r>
      <w:proofErr w:type="spellStart"/>
      <w:r w:rsidRPr="008E088B">
        <w:rPr>
          <w:rFonts w:ascii="Book Antiqua" w:hAnsi="Book Antiqua" w:cstheme="majorBidi"/>
          <w:sz w:val="20"/>
          <w:szCs w:val="20"/>
          <w:lang w:val="fr-FR"/>
          <w:rPrChange w:id="3698" w:author="Donia Jendoubi" w:date="2019-05-21T18:26:00Z">
            <w:rPr>
              <w:rFonts w:asciiTheme="majorBidi" w:hAnsiTheme="majorBidi" w:cstheme="majorBidi"/>
              <w:sz w:val="20"/>
              <w:szCs w:val="20"/>
              <w:lang w:val="fr-FR"/>
            </w:rPr>
          </w:rPrChange>
        </w:rPr>
        <w:t>Research</w:t>
      </w:r>
      <w:proofErr w:type="spellEnd"/>
      <w:r w:rsidRPr="008E088B">
        <w:rPr>
          <w:rFonts w:ascii="Book Antiqua" w:hAnsi="Book Antiqua" w:cstheme="majorBidi"/>
          <w:sz w:val="20"/>
          <w:szCs w:val="20"/>
          <w:lang w:val="fr-FR"/>
          <w:rPrChange w:id="3699" w:author="Donia Jendoubi" w:date="2019-05-21T18:26:00Z">
            <w:rPr>
              <w:rFonts w:asciiTheme="majorBidi" w:hAnsiTheme="majorBidi" w:cstheme="majorBidi"/>
              <w:sz w:val="20"/>
              <w:szCs w:val="20"/>
              <w:lang w:val="fr-FR"/>
            </w:rPr>
          </w:rPrChange>
        </w:rPr>
        <w:t>. 54: 154–165. DOI:10.1071/SR</w:t>
      </w:r>
      <w:r w:rsidR="00AD2DE2" w:rsidRPr="008E088B">
        <w:rPr>
          <w:rFonts w:ascii="Book Antiqua" w:hAnsi="Book Antiqua" w:cstheme="majorBidi"/>
          <w:sz w:val="20"/>
          <w:szCs w:val="20"/>
          <w:lang w:val="fr-FR"/>
          <w:rPrChange w:id="3700" w:author="Donia Jendoubi" w:date="2019-05-21T18:26:00Z">
            <w:rPr>
              <w:rFonts w:asciiTheme="majorBidi" w:hAnsiTheme="majorBidi" w:cstheme="majorBidi"/>
              <w:sz w:val="20"/>
              <w:szCs w:val="20"/>
              <w:lang w:val="fr-FR"/>
            </w:rPr>
          </w:rPrChange>
        </w:rPr>
        <w:t>15092, 2016</w:t>
      </w:r>
      <w:r w:rsidR="00441DA0" w:rsidRPr="008E088B">
        <w:rPr>
          <w:rFonts w:ascii="Book Antiqua" w:hAnsi="Book Antiqua" w:cstheme="majorBidi"/>
          <w:sz w:val="20"/>
          <w:szCs w:val="20"/>
          <w:lang w:val="fr-FR"/>
          <w:rPrChange w:id="3701" w:author="Donia Jendoubi" w:date="2019-05-21T18:26:00Z">
            <w:rPr>
              <w:rFonts w:asciiTheme="majorBidi" w:hAnsiTheme="majorBidi" w:cstheme="majorBidi"/>
              <w:sz w:val="20"/>
              <w:szCs w:val="20"/>
              <w:lang w:val="fr-FR"/>
            </w:rPr>
          </w:rPrChange>
        </w:rPr>
        <w:t xml:space="preserve">. </w:t>
      </w:r>
      <w:r w:rsidRPr="008E088B">
        <w:rPr>
          <w:rFonts w:ascii="Book Antiqua" w:hAnsi="Book Antiqua" w:cstheme="majorBidi"/>
          <w:sz w:val="20"/>
          <w:szCs w:val="20"/>
          <w:lang w:val="fr-FR"/>
          <w:rPrChange w:id="3702" w:author="Donia Jendoubi" w:date="2019-05-21T18:26:00Z">
            <w:rPr>
              <w:rFonts w:asciiTheme="majorBidi" w:hAnsiTheme="majorBidi" w:cstheme="majorBidi"/>
              <w:sz w:val="20"/>
              <w:szCs w:val="20"/>
              <w:lang w:val="fr-FR"/>
            </w:rPr>
          </w:rPrChange>
        </w:rPr>
        <w:t xml:space="preserve"> </w:t>
      </w:r>
      <w:r w:rsidRPr="008E088B">
        <w:rPr>
          <w:rFonts w:ascii="Book Antiqua" w:hAnsi="Book Antiqua" w:cstheme="majorBidi"/>
          <w:sz w:val="20"/>
          <w:szCs w:val="20"/>
          <w:lang w:val="fr-FR"/>
          <w:rPrChange w:id="3703" w:author="Donia Jendoubi" w:date="2019-05-21T18:26:00Z">
            <w:rPr>
              <w:rFonts w:asciiTheme="majorBidi" w:hAnsiTheme="majorBidi" w:cstheme="majorBidi"/>
              <w:sz w:val="20"/>
              <w:szCs w:val="20"/>
              <w:lang w:val="fr-FR"/>
            </w:rPr>
          </w:rPrChange>
        </w:rPr>
        <w:tab/>
      </w:r>
    </w:p>
    <w:p w:rsidR="00EA6011" w:rsidRPr="008E088B" w:rsidRDefault="00AD2DE2">
      <w:pPr>
        <w:spacing w:after="0" w:line="240" w:lineRule="auto"/>
        <w:jc w:val="both"/>
        <w:rPr>
          <w:rFonts w:ascii="Book Antiqua" w:hAnsi="Book Antiqua" w:cstheme="majorBidi"/>
          <w:sz w:val="20"/>
          <w:szCs w:val="20"/>
          <w:lang w:val="en-GB"/>
          <w:rPrChange w:id="3704" w:author="Donia Jendoubi" w:date="2019-05-21T18:26:00Z">
            <w:rPr>
              <w:rFonts w:asciiTheme="majorBidi" w:hAnsiTheme="majorBidi" w:cstheme="majorBidi"/>
              <w:sz w:val="20"/>
              <w:szCs w:val="20"/>
              <w:lang w:val="en-GB"/>
            </w:rPr>
          </w:rPrChange>
        </w:rPr>
      </w:pPr>
      <w:proofErr w:type="spellStart"/>
      <w:r w:rsidRPr="008E088B">
        <w:rPr>
          <w:rFonts w:ascii="Book Antiqua" w:hAnsi="Book Antiqua" w:cstheme="majorBidi"/>
          <w:sz w:val="20"/>
          <w:szCs w:val="20"/>
          <w:lang w:val="fr-FR"/>
          <w:rPrChange w:id="3705" w:author="Donia Jendoubi" w:date="2019-05-21T18:26:00Z">
            <w:rPr>
              <w:rFonts w:asciiTheme="majorBidi" w:hAnsiTheme="majorBidi" w:cstheme="majorBidi"/>
              <w:sz w:val="20"/>
              <w:szCs w:val="20"/>
              <w:lang w:val="fr-FR"/>
            </w:rPr>
          </w:rPrChange>
        </w:rPr>
        <w:t>Cerri</w:t>
      </w:r>
      <w:proofErr w:type="spellEnd"/>
      <w:r w:rsidRPr="008E088B">
        <w:rPr>
          <w:rFonts w:ascii="Book Antiqua" w:hAnsi="Book Antiqua" w:cstheme="majorBidi"/>
          <w:sz w:val="20"/>
          <w:szCs w:val="20"/>
          <w:lang w:val="fr-FR"/>
          <w:rPrChange w:id="3706" w:author="Donia Jendoubi" w:date="2019-05-21T18:26:00Z">
            <w:rPr>
              <w:rFonts w:asciiTheme="majorBidi" w:hAnsiTheme="majorBidi" w:cstheme="majorBidi"/>
              <w:sz w:val="20"/>
              <w:szCs w:val="20"/>
              <w:lang w:val="fr-FR"/>
            </w:rPr>
          </w:rPrChange>
        </w:rPr>
        <w:t>, C. :</w:t>
      </w:r>
      <w:r w:rsidR="00EA6011" w:rsidRPr="008E088B">
        <w:rPr>
          <w:rFonts w:ascii="Book Antiqua" w:hAnsi="Book Antiqua" w:cstheme="majorBidi"/>
          <w:sz w:val="20"/>
          <w:szCs w:val="20"/>
          <w:lang w:val="fr-FR"/>
          <w:rPrChange w:id="3707" w:author="Donia Jendoubi" w:date="2019-05-21T18:26:00Z">
            <w:rPr>
              <w:rFonts w:asciiTheme="majorBidi" w:hAnsiTheme="majorBidi" w:cstheme="majorBidi"/>
              <w:sz w:val="20"/>
              <w:szCs w:val="20"/>
              <w:lang w:val="fr-FR"/>
            </w:rPr>
          </w:rPrChange>
        </w:rPr>
        <w:t xml:space="preserve"> Dynamique de la </w:t>
      </w:r>
      <w:proofErr w:type="spellStart"/>
      <w:r w:rsidR="00EA6011" w:rsidRPr="008E088B">
        <w:rPr>
          <w:rFonts w:ascii="Book Antiqua" w:hAnsi="Book Antiqua" w:cstheme="majorBidi"/>
          <w:sz w:val="20"/>
          <w:szCs w:val="20"/>
          <w:lang w:val="fr-FR"/>
          <w:rPrChange w:id="3708" w:author="Donia Jendoubi" w:date="2019-05-21T18:26:00Z">
            <w:rPr>
              <w:rFonts w:asciiTheme="majorBidi" w:hAnsiTheme="majorBidi" w:cstheme="majorBidi"/>
              <w:sz w:val="20"/>
              <w:szCs w:val="20"/>
              <w:lang w:val="fr-FR"/>
            </w:rPr>
          </w:rPrChange>
        </w:rPr>
        <w:t>matiere</w:t>
      </w:r>
      <w:proofErr w:type="spellEnd"/>
      <w:r w:rsidR="00EA6011" w:rsidRPr="008E088B">
        <w:rPr>
          <w:rFonts w:ascii="Book Antiqua" w:hAnsi="Book Antiqua" w:cstheme="majorBidi"/>
          <w:sz w:val="20"/>
          <w:szCs w:val="20"/>
          <w:lang w:val="fr-FR"/>
          <w:rPrChange w:id="3709" w:author="Donia Jendoubi" w:date="2019-05-21T18:26:00Z">
            <w:rPr>
              <w:rFonts w:asciiTheme="majorBidi" w:hAnsiTheme="majorBidi" w:cstheme="majorBidi"/>
              <w:sz w:val="20"/>
              <w:szCs w:val="20"/>
              <w:lang w:val="fr-FR"/>
            </w:rPr>
          </w:rPrChange>
        </w:rPr>
        <w:t xml:space="preserve"> organique du sol </w:t>
      </w:r>
      <w:proofErr w:type="spellStart"/>
      <w:r w:rsidR="00EA6011" w:rsidRPr="008E088B">
        <w:rPr>
          <w:rFonts w:ascii="Book Antiqua" w:hAnsi="Book Antiqua" w:cstheme="majorBidi"/>
          <w:sz w:val="20"/>
          <w:szCs w:val="20"/>
          <w:lang w:val="fr-FR"/>
          <w:rPrChange w:id="3710" w:author="Donia Jendoubi" w:date="2019-05-21T18:26:00Z">
            <w:rPr>
              <w:rFonts w:asciiTheme="majorBidi" w:hAnsiTheme="majorBidi" w:cstheme="majorBidi"/>
              <w:sz w:val="20"/>
              <w:szCs w:val="20"/>
              <w:lang w:val="fr-FR"/>
            </w:rPr>
          </w:rPrChange>
        </w:rPr>
        <w:t>aprés</w:t>
      </w:r>
      <w:proofErr w:type="spellEnd"/>
      <w:r w:rsidR="00EA6011" w:rsidRPr="008E088B">
        <w:rPr>
          <w:rFonts w:ascii="Book Antiqua" w:hAnsi="Book Antiqua" w:cstheme="majorBidi"/>
          <w:sz w:val="20"/>
          <w:szCs w:val="20"/>
          <w:lang w:val="fr-FR"/>
          <w:rPrChange w:id="3711" w:author="Donia Jendoubi" w:date="2019-05-21T18:26:00Z">
            <w:rPr>
              <w:rFonts w:asciiTheme="majorBidi" w:hAnsiTheme="majorBidi" w:cstheme="majorBidi"/>
              <w:sz w:val="20"/>
              <w:szCs w:val="20"/>
              <w:lang w:val="fr-FR"/>
            </w:rPr>
          </w:rPrChange>
        </w:rPr>
        <w:t xml:space="preserve"> défrichement et mise </w:t>
      </w:r>
      <w:proofErr w:type="spellStart"/>
      <w:r w:rsidR="00EA6011" w:rsidRPr="008E088B">
        <w:rPr>
          <w:rFonts w:ascii="Book Antiqua" w:hAnsi="Book Antiqua" w:cstheme="majorBidi"/>
          <w:sz w:val="20"/>
          <w:szCs w:val="20"/>
          <w:lang w:val="fr-FR"/>
          <w:rPrChange w:id="3712" w:author="Donia Jendoubi" w:date="2019-05-21T18:26:00Z">
            <w:rPr>
              <w:rFonts w:asciiTheme="majorBidi" w:hAnsiTheme="majorBidi" w:cstheme="majorBidi"/>
              <w:sz w:val="20"/>
              <w:szCs w:val="20"/>
              <w:lang w:val="fr-FR"/>
            </w:rPr>
          </w:rPrChange>
        </w:rPr>
        <w:t>em</w:t>
      </w:r>
      <w:proofErr w:type="spellEnd"/>
      <w:r w:rsidR="00EA6011" w:rsidRPr="008E088B">
        <w:rPr>
          <w:rFonts w:ascii="Book Antiqua" w:hAnsi="Book Antiqua" w:cstheme="majorBidi"/>
          <w:sz w:val="20"/>
          <w:szCs w:val="20"/>
          <w:lang w:val="fr-FR"/>
          <w:rPrChange w:id="3713" w:author="Donia Jendoubi" w:date="2019-05-21T18:26:00Z">
            <w:rPr>
              <w:rFonts w:asciiTheme="majorBidi" w:hAnsiTheme="majorBidi" w:cstheme="majorBidi"/>
              <w:sz w:val="20"/>
              <w:szCs w:val="20"/>
              <w:lang w:val="fr-FR"/>
            </w:rPr>
          </w:rPrChange>
        </w:rPr>
        <w:t xml:space="preserve"> culture. </w:t>
      </w:r>
      <w:r w:rsidR="00EA6011" w:rsidRPr="008E088B">
        <w:rPr>
          <w:rFonts w:ascii="Book Antiqua" w:hAnsi="Book Antiqua" w:cstheme="majorBidi"/>
          <w:sz w:val="20"/>
          <w:szCs w:val="20"/>
          <w:lang w:val="en-GB"/>
          <w:rPrChange w:id="3714" w:author="Donia Jendoubi" w:date="2019-05-21T18:26:00Z">
            <w:rPr>
              <w:rFonts w:asciiTheme="majorBidi" w:hAnsiTheme="majorBidi" w:cstheme="majorBidi"/>
              <w:sz w:val="20"/>
              <w:szCs w:val="20"/>
              <w:lang w:val="en-GB"/>
            </w:rPr>
          </w:rPrChange>
        </w:rPr>
        <w:t xml:space="preserve">Utilisation du </w:t>
      </w:r>
      <w:proofErr w:type="spellStart"/>
      <w:r w:rsidR="00EA6011" w:rsidRPr="008E088B">
        <w:rPr>
          <w:rFonts w:ascii="Book Antiqua" w:hAnsi="Book Antiqua" w:cstheme="majorBidi"/>
          <w:sz w:val="20"/>
          <w:szCs w:val="20"/>
          <w:lang w:val="en-GB"/>
          <w:rPrChange w:id="3715" w:author="Donia Jendoubi" w:date="2019-05-21T18:26:00Z">
            <w:rPr>
              <w:rFonts w:asciiTheme="majorBidi" w:hAnsiTheme="majorBidi" w:cstheme="majorBidi"/>
              <w:sz w:val="20"/>
              <w:szCs w:val="20"/>
              <w:lang w:val="en-GB"/>
            </w:rPr>
          </w:rPrChange>
        </w:rPr>
        <w:t>traçage</w:t>
      </w:r>
      <w:proofErr w:type="spellEnd"/>
      <w:r w:rsidR="00EA6011" w:rsidRPr="008E088B">
        <w:rPr>
          <w:rFonts w:ascii="Book Antiqua" w:hAnsi="Book Antiqua" w:cstheme="majorBidi"/>
          <w:sz w:val="20"/>
          <w:szCs w:val="20"/>
          <w:lang w:val="en-GB"/>
          <w:rPrChange w:id="3716" w:author="Donia Jendoubi" w:date="2019-05-21T18:26:00Z">
            <w:rPr>
              <w:rFonts w:asciiTheme="majorBidi" w:hAnsiTheme="majorBidi" w:cstheme="majorBidi"/>
              <w:sz w:val="20"/>
              <w:szCs w:val="20"/>
              <w:lang w:val="en-GB"/>
            </w:rPr>
          </w:rPrChange>
        </w:rPr>
        <w:t xml:space="preserve"> </w:t>
      </w:r>
      <w:proofErr w:type="spellStart"/>
      <w:r w:rsidR="00EA6011" w:rsidRPr="008E088B">
        <w:rPr>
          <w:rFonts w:ascii="Book Antiqua" w:hAnsi="Book Antiqua" w:cstheme="majorBidi"/>
          <w:sz w:val="20"/>
          <w:szCs w:val="20"/>
          <w:lang w:val="en-GB"/>
          <w:rPrChange w:id="3717" w:author="Donia Jendoubi" w:date="2019-05-21T18:26:00Z">
            <w:rPr>
              <w:rFonts w:asciiTheme="majorBidi" w:hAnsiTheme="majorBidi" w:cstheme="majorBidi"/>
              <w:sz w:val="20"/>
              <w:szCs w:val="20"/>
              <w:lang w:val="en-GB"/>
            </w:rPr>
          </w:rPrChange>
        </w:rPr>
        <w:t>isotopique</w:t>
      </w:r>
      <w:proofErr w:type="spellEnd"/>
      <w:r w:rsidR="00EA6011" w:rsidRPr="008E088B">
        <w:rPr>
          <w:rFonts w:ascii="Book Antiqua" w:hAnsi="Book Antiqua" w:cstheme="majorBidi"/>
          <w:sz w:val="20"/>
          <w:szCs w:val="20"/>
          <w:lang w:val="en-GB"/>
          <w:rPrChange w:id="3718" w:author="Donia Jendoubi" w:date="2019-05-21T18:26:00Z">
            <w:rPr>
              <w:rFonts w:asciiTheme="majorBidi" w:hAnsiTheme="majorBidi" w:cstheme="majorBidi"/>
              <w:sz w:val="20"/>
              <w:szCs w:val="20"/>
              <w:lang w:val="en-GB"/>
            </w:rPr>
          </w:rPrChange>
        </w:rPr>
        <w:t xml:space="preserve"> naturel </w:t>
      </w:r>
      <w:proofErr w:type="spellStart"/>
      <w:r w:rsidR="00EA6011" w:rsidRPr="008E088B">
        <w:rPr>
          <w:rFonts w:ascii="Book Antiqua" w:hAnsi="Book Antiqua" w:cstheme="majorBidi"/>
          <w:sz w:val="20"/>
          <w:szCs w:val="20"/>
          <w:lang w:val="en-GB"/>
          <w:rPrChange w:id="3719" w:author="Donia Jendoubi" w:date="2019-05-21T18:26:00Z">
            <w:rPr>
              <w:rFonts w:asciiTheme="majorBidi" w:hAnsiTheme="majorBidi" w:cstheme="majorBidi"/>
              <w:sz w:val="20"/>
              <w:szCs w:val="20"/>
              <w:lang w:val="en-GB"/>
            </w:rPr>
          </w:rPrChange>
        </w:rPr>
        <w:t>e</w:t>
      </w:r>
      <w:r w:rsidRPr="008E088B">
        <w:rPr>
          <w:rFonts w:ascii="Book Antiqua" w:hAnsi="Book Antiqua" w:cstheme="majorBidi"/>
          <w:sz w:val="20"/>
          <w:szCs w:val="20"/>
          <w:lang w:val="en-GB"/>
          <w:rPrChange w:id="3720" w:author="Donia Jendoubi" w:date="2019-05-21T18:26:00Z">
            <w:rPr>
              <w:rFonts w:asciiTheme="majorBidi" w:hAnsiTheme="majorBidi" w:cstheme="majorBidi"/>
              <w:sz w:val="20"/>
              <w:szCs w:val="20"/>
              <w:lang w:val="en-GB"/>
            </w:rPr>
          </w:rPrChange>
        </w:rPr>
        <w:t>m</w:t>
      </w:r>
      <w:proofErr w:type="spellEnd"/>
      <w:r w:rsidRPr="008E088B">
        <w:rPr>
          <w:rFonts w:ascii="Book Antiqua" w:hAnsi="Book Antiqua" w:cstheme="majorBidi"/>
          <w:sz w:val="20"/>
          <w:szCs w:val="20"/>
          <w:lang w:val="en-GB"/>
          <w:rPrChange w:id="3721" w:author="Donia Jendoubi" w:date="2019-05-21T18:26:00Z">
            <w:rPr>
              <w:rFonts w:asciiTheme="majorBidi" w:hAnsiTheme="majorBidi" w:cstheme="majorBidi"/>
              <w:sz w:val="20"/>
              <w:szCs w:val="20"/>
              <w:lang w:val="en-GB"/>
            </w:rPr>
          </w:rPrChange>
        </w:rPr>
        <w:t xml:space="preserve"> 13C. </w:t>
      </w:r>
      <w:proofErr w:type="spellStart"/>
      <w:r w:rsidRPr="008E088B">
        <w:rPr>
          <w:rFonts w:ascii="Book Antiqua" w:hAnsi="Book Antiqua" w:cstheme="majorBidi"/>
          <w:sz w:val="20"/>
          <w:szCs w:val="20"/>
          <w:lang w:val="en-GB"/>
          <w:rPrChange w:id="3722" w:author="Donia Jendoubi" w:date="2019-05-21T18:26:00Z">
            <w:rPr>
              <w:rFonts w:asciiTheme="majorBidi" w:hAnsiTheme="majorBidi" w:cstheme="majorBidi"/>
              <w:sz w:val="20"/>
              <w:szCs w:val="20"/>
              <w:lang w:val="en-GB"/>
            </w:rPr>
          </w:rPrChange>
        </w:rPr>
        <w:t>Cah</w:t>
      </w:r>
      <w:proofErr w:type="spellEnd"/>
      <w:r w:rsidRPr="008E088B">
        <w:rPr>
          <w:rFonts w:ascii="Book Antiqua" w:hAnsi="Book Antiqua" w:cstheme="majorBidi"/>
          <w:sz w:val="20"/>
          <w:szCs w:val="20"/>
          <w:lang w:val="en-GB"/>
          <w:rPrChange w:id="3723" w:author="Donia Jendoubi" w:date="2019-05-21T18:26:00Z">
            <w:rPr>
              <w:rFonts w:asciiTheme="majorBidi" w:hAnsiTheme="majorBidi" w:cstheme="majorBidi"/>
              <w:sz w:val="20"/>
              <w:szCs w:val="20"/>
              <w:lang w:val="en-GB"/>
            </w:rPr>
          </w:rPrChange>
        </w:rPr>
        <w:t>. ORSTOM, 24, 335-336, 1988.</w:t>
      </w:r>
      <w:r w:rsidR="00EA6011" w:rsidRPr="008E088B">
        <w:rPr>
          <w:rFonts w:ascii="Book Antiqua" w:hAnsi="Book Antiqua" w:cstheme="majorBidi"/>
          <w:sz w:val="20"/>
          <w:szCs w:val="20"/>
          <w:lang w:val="en-GB"/>
          <w:rPrChange w:id="3724" w:author="Donia Jendoubi" w:date="2019-05-21T18:26:00Z">
            <w:rPr>
              <w:rFonts w:asciiTheme="majorBidi" w:hAnsiTheme="majorBidi" w:cstheme="majorBidi"/>
              <w:sz w:val="20"/>
              <w:szCs w:val="20"/>
              <w:lang w:val="en-GB"/>
            </w:rPr>
          </w:rPrChange>
        </w:rPr>
        <w:t xml:space="preserve"> </w:t>
      </w:r>
      <w:r w:rsidR="00EA6011" w:rsidRPr="008E088B">
        <w:rPr>
          <w:rFonts w:ascii="Book Antiqua" w:hAnsi="Book Antiqua" w:cstheme="majorBidi"/>
          <w:sz w:val="20"/>
          <w:szCs w:val="20"/>
          <w:lang w:val="en-GB"/>
          <w:rPrChange w:id="3725" w:author="Donia Jendoubi" w:date="2019-05-21T18:26:00Z">
            <w:rPr>
              <w:rFonts w:asciiTheme="majorBidi" w:hAnsiTheme="majorBidi" w:cstheme="majorBidi"/>
              <w:sz w:val="20"/>
              <w:szCs w:val="20"/>
              <w:lang w:val="en-GB"/>
            </w:rPr>
          </w:rPrChange>
        </w:rPr>
        <w:tab/>
      </w:r>
      <w:r w:rsidR="00EA6011" w:rsidRPr="008E088B">
        <w:rPr>
          <w:rFonts w:ascii="Book Antiqua" w:hAnsi="Book Antiqua" w:cstheme="majorBidi"/>
          <w:sz w:val="20"/>
          <w:szCs w:val="20"/>
          <w:lang w:val="en-GB"/>
          <w:rPrChange w:id="3726" w:author="Donia Jendoubi" w:date="2019-05-21T18:26:00Z">
            <w:rPr>
              <w:rFonts w:asciiTheme="majorBidi" w:hAnsiTheme="majorBidi" w:cstheme="majorBidi"/>
              <w:sz w:val="20"/>
              <w:szCs w:val="20"/>
              <w:lang w:val="en-GB"/>
            </w:rPr>
          </w:rPrChange>
        </w:rPr>
        <w:tab/>
      </w:r>
    </w:p>
    <w:p w:rsidR="00EA6011" w:rsidRPr="008E088B" w:rsidRDefault="00EA6011">
      <w:pPr>
        <w:spacing w:after="0" w:line="240" w:lineRule="auto"/>
        <w:jc w:val="both"/>
        <w:rPr>
          <w:rFonts w:ascii="Book Antiqua" w:hAnsi="Book Antiqua" w:cstheme="majorBidi"/>
          <w:sz w:val="20"/>
          <w:szCs w:val="20"/>
          <w:lang w:val="en"/>
          <w:rPrChange w:id="3727"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GB"/>
          <w:rPrChange w:id="3728" w:author="Donia Jendoubi" w:date="2019-05-21T18:26:00Z">
            <w:rPr>
              <w:rFonts w:asciiTheme="majorBidi" w:hAnsiTheme="majorBidi" w:cstheme="majorBidi"/>
              <w:sz w:val="20"/>
              <w:szCs w:val="20"/>
              <w:lang w:val="en-GB"/>
            </w:rPr>
          </w:rPrChange>
        </w:rPr>
        <w:t>Corral-</w:t>
      </w:r>
      <w:proofErr w:type="spellStart"/>
      <w:r w:rsidRPr="008E088B">
        <w:rPr>
          <w:rFonts w:ascii="Book Antiqua" w:hAnsi="Book Antiqua" w:cstheme="majorBidi"/>
          <w:sz w:val="20"/>
          <w:szCs w:val="20"/>
          <w:lang w:val="en-GB"/>
          <w:rPrChange w:id="3729" w:author="Donia Jendoubi" w:date="2019-05-21T18:26:00Z">
            <w:rPr>
              <w:rFonts w:asciiTheme="majorBidi" w:hAnsiTheme="majorBidi" w:cstheme="majorBidi"/>
              <w:sz w:val="20"/>
              <w:szCs w:val="20"/>
              <w:lang w:val="en-GB"/>
            </w:rPr>
          </w:rPrChange>
        </w:rPr>
        <w:t>Fernández</w:t>
      </w:r>
      <w:proofErr w:type="spellEnd"/>
      <w:r w:rsidRPr="008E088B">
        <w:rPr>
          <w:rFonts w:ascii="Book Antiqua" w:hAnsi="Book Antiqua" w:cstheme="majorBidi"/>
          <w:sz w:val="20"/>
          <w:szCs w:val="20"/>
          <w:lang w:val="en-GB"/>
          <w:rPrChange w:id="3730" w:author="Donia Jendoubi" w:date="2019-05-21T18:26:00Z">
            <w:rPr>
              <w:rFonts w:asciiTheme="majorBidi" w:hAnsiTheme="majorBidi" w:cstheme="majorBidi"/>
              <w:sz w:val="20"/>
              <w:szCs w:val="20"/>
              <w:lang w:val="en-GB"/>
            </w:rPr>
          </w:rPrChange>
        </w:rPr>
        <w:t xml:space="preserve">, R., </w:t>
      </w:r>
      <w:proofErr w:type="spellStart"/>
      <w:r w:rsidRPr="008E088B">
        <w:rPr>
          <w:rFonts w:ascii="Book Antiqua" w:hAnsi="Book Antiqua" w:cstheme="majorBidi"/>
          <w:sz w:val="20"/>
          <w:szCs w:val="20"/>
          <w:lang w:val="en-GB"/>
          <w:rPrChange w:id="3731" w:author="Donia Jendoubi" w:date="2019-05-21T18:26:00Z">
            <w:rPr>
              <w:rFonts w:asciiTheme="majorBidi" w:hAnsiTheme="majorBidi" w:cstheme="majorBidi"/>
              <w:sz w:val="20"/>
              <w:szCs w:val="20"/>
              <w:lang w:val="en-GB"/>
            </w:rPr>
          </w:rPrChange>
        </w:rPr>
        <w:t>Parras-Alcánta</w:t>
      </w:r>
      <w:r w:rsidR="00AD2DE2" w:rsidRPr="008E088B">
        <w:rPr>
          <w:rFonts w:ascii="Book Antiqua" w:hAnsi="Book Antiqua" w:cstheme="majorBidi"/>
          <w:sz w:val="20"/>
          <w:szCs w:val="20"/>
          <w:lang w:val="en-GB"/>
          <w:rPrChange w:id="3732" w:author="Donia Jendoubi" w:date="2019-05-21T18:26:00Z">
            <w:rPr>
              <w:rFonts w:asciiTheme="majorBidi" w:hAnsiTheme="majorBidi" w:cstheme="majorBidi"/>
              <w:sz w:val="20"/>
              <w:szCs w:val="20"/>
              <w:lang w:val="en-GB"/>
            </w:rPr>
          </w:rPrChange>
        </w:rPr>
        <w:t>ra</w:t>
      </w:r>
      <w:proofErr w:type="spellEnd"/>
      <w:r w:rsidR="00AD2DE2" w:rsidRPr="008E088B">
        <w:rPr>
          <w:rFonts w:ascii="Book Antiqua" w:hAnsi="Book Antiqua" w:cstheme="majorBidi"/>
          <w:sz w:val="20"/>
          <w:szCs w:val="20"/>
          <w:lang w:val="en-GB"/>
          <w:rPrChange w:id="3733" w:author="Donia Jendoubi" w:date="2019-05-21T18:26:00Z">
            <w:rPr>
              <w:rFonts w:asciiTheme="majorBidi" w:hAnsiTheme="majorBidi" w:cstheme="majorBidi"/>
              <w:sz w:val="20"/>
              <w:szCs w:val="20"/>
              <w:lang w:val="en-GB"/>
            </w:rPr>
          </w:rPrChange>
        </w:rPr>
        <w:t xml:space="preserve"> L. &amp; Lozano-</w:t>
      </w:r>
      <w:proofErr w:type="spellStart"/>
      <w:r w:rsidR="00AD2DE2" w:rsidRPr="008E088B">
        <w:rPr>
          <w:rFonts w:ascii="Book Antiqua" w:hAnsi="Book Antiqua" w:cstheme="majorBidi"/>
          <w:sz w:val="20"/>
          <w:szCs w:val="20"/>
          <w:lang w:val="en-GB"/>
          <w:rPrChange w:id="3734" w:author="Donia Jendoubi" w:date="2019-05-21T18:26:00Z">
            <w:rPr>
              <w:rFonts w:asciiTheme="majorBidi" w:hAnsiTheme="majorBidi" w:cstheme="majorBidi"/>
              <w:sz w:val="20"/>
              <w:szCs w:val="20"/>
              <w:lang w:val="en-GB"/>
            </w:rPr>
          </w:rPrChange>
        </w:rPr>
        <w:t>García</w:t>
      </w:r>
      <w:proofErr w:type="spellEnd"/>
      <w:r w:rsidR="00AD2DE2" w:rsidRPr="008E088B">
        <w:rPr>
          <w:rFonts w:ascii="Book Antiqua" w:hAnsi="Book Antiqua" w:cstheme="majorBidi"/>
          <w:sz w:val="20"/>
          <w:szCs w:val="20"/>
          <w:lang w:val="en-GB"/>
          <w:rPrChange w:id="3735" w:author="Donia Jendoubi" w:date="2019-05-21T18:26:00Z">
            <w:rPr>
              <w:rFonts w:asciiTheme="majorBidi" w:hAnsiTheme="majorBidi" w:cstheme="majorBidi"/>
              <w:sz w:val="20"/>
              <w:szCs w:val="20"/>
              <w:lang w:val="en-GB"/>
            </w:rPr>
          </w:rPrChange>
        </w:rPr>
        <w:t xml:space="preserve">, </w:t>
      </w:r>
      <w:proofErr w:type="gramStart"/>
      <w:r w:rsidR="00AD2DE2" w:rsidRPr="008E088B">
        <w:rPr>
          <w:rFonts w:ascii="Book Antiqua" w:hAnsi="Book Antiqua" w:cstheme="majorBidi"/>
          <w:sz w:val="20"/>
          <w:szCs w:val="20"/>
          <w:lang w:val="en-GB"/>
          <w:rPrChange w:id="3736" w:author="Donia Jendoubi" w:date="2019-05-21T18:26:00Z">
            <w:rPr>
              <w:rFonts w:asciiTheme="majorBidi" w:hAnsiTheme="majorBidi" w:cstheme="majorBidi"/>
              <w:sz w:val="20"/>
              <w:szCs w:val="20"/>
              <w:lang w:val="en-GB"/>
            </w:rPr>
          </w:rPrChange>
        </w:rPr>
        <w:t>B</w:t>
      </w:r>
      <w:proofErr w:type="gramEnd"/>
      <w:r w:rsidR="00AD2DE2" w:rsidRPr="008E088B">
        <w:rPr>
          <w:rFonts w:ascii="Book Antiqua" w:hAnsi="Book Antiqua" w:cstheme="majorBidi"/>
          <w:sz w:val="20"/>
          <w:szCs w:val="20"/>
          <w:lang w:val="en-GB"/>
          <w:rPrChange w:id="3737" w:author="Donia Jendoubi" w:date="2019-05-21T18:26:00Z">
            <w:rPr>
              <w:rFonts w:asciiTheme="majorBidi" w:hAnsiTheme="majorBidi" w:cstheme="majorBidi"/>
              <w:sz w:val="20"/>
              <w:szCs w:val="20"/>
              <w:lang w:val="en-GB"/>
            </w:rPr>
          </w:rPrChange>
        </w:rPr>
        <w:t>.:</w:t>
      </w:r>
      <w:r w:rsidRPr="008E088B">
        <w:rPr>
          <w:rFonts w:ascii="Book Antiqua" w:hAnsi="Book Antiqua" w:cstheme="majorBidi"/>
          <w:sz w:val="20"/>
          <w:szCs w:val="20"/>
          <w:lang w:val="en-GB"/>
          <w:rPrChange w:id="3738" w:author="Donia Jendoubi" w:date="2019-05-21T18:26:00Z">
            <w:rPr>
              <w:rFonts w:asciiTheme="majorBidi" w:hAnsiTheme="majorBidi" w:cstheme="majorBidi"/>
              <w:sz w:val="20"/>
              <w:szCs w:val="20"/>
              <w:lang w:val="en-GB"/>
            </w:rPr>
          </w:rPrChange>
        </w:rPr>
        <w:t xml:space="preserve"> Stratification ratio of soil organic C, N and C:</w:t>
      </w:r>
      <w:r w:rsidR="009D6BB0" w:rsidRPr="008E088B">
        <w:rPr>
          <w:rFonts w:ascii="Book Antiqua" w:hAnsi="Book Antiqua" w:cstheme="majorBidi"/>
          <w:sz w:val="20"/>
          <w:szCs w:val="20"/>
          <w:lang w:val="en-GB"/>
          <w:rPrChange w:id="3739" w:author="Donia Jendoubi" w:date="2019-05-21T18:26:00Z">
            <w:rPr>
              <w:rFonts w:asciiTheme="majorBidi" w:hAnsiTheme="majorBidi" w:cstheme="majorBidi"/>
              <w:sz w:val="20"/>
              <w:szCs w:val="20"/>
              <w:lang w:val="en-GB"/>
            </w:rPr>
          </w:rPrChange>
        </w:rPr>
        <w:t xml:space="preserve"> </w:t>
      </w:r>
      <w:r w:rsidRPr="008E088B">
        <w:rPr>
          <w:rFonts w:ascii="Book Antiqua" w:hAnsi="Book Antiqua" w:cstheme="majorBidi"/>
          <w:sz w:val="20"/>
          <w:szCs w:val="20"/>
          <w:lang w:val="en-GB"/>
          <w:rPrChange w:id="3740" w:author="Donia Jendoubi" w:date="2019-05-21T18:26:00Z">
            <w:rPr>
              <w:rFonts w:asciiTheme="majorBidi" w:hAnsiTheme="majorBidi" w:cstheme="majorBidi"/>
              <w:sz w:val="20"/>
              <w:szCs w:val="20"/>
              <w:lang w:val="en-GB"/>
            </w:rPr>
          </w:rPrChange>
        </w:rPr>
        <w:t xml:space="preserve">N </w:t>
      </w:r>
      <w:r w:rsidRPr="008E088B">
        <w:rPr>
          <w:rFonts w:ascii="Book Antiqua" w:hAnsi="Book Antiqua" w:cstheme="majorBidi"/>
          <w:sz w:val="20"/>
          <w:szCs w:val="20"/>
          <w:lang w:val="en"/>
          <w:rPrChange w:id="3741" w:author="Donia Jendoubi" w:date="2019-05-21T18:26:00Z">
            <w:rPr>
              <w:rFonts w:asciiTheme="majorBidi" w:hAnsiTheme="majorBidi" w:cstheme="majorBidi"/>
              <w:sz w:val="20"/>
              <w:szCs w:val="20"/>
              <w:lang w:val="en"/>
            </w:rPr>
          </w:rPrChange>
        </w:rPr>
        <w:t xml:space="preserve">in Mediterranean evergreen oak woodland with conventional and organic tillage. Agric. </w:t>
      </w:r>
      <w:proofErr w:type="spellStart"/>
      <w:r w:rsidRPr="008E088B">
        <w:rPr>
          <w:rFonts w:ascii="Book Antiqua" w:hAnsi="Book Antiqua" w:cstheme="majorBidi"/>
          <w:sz w:val="20"/>
          <w:szCs w:val="20"/>
          <w:lang w:val="en"/>
          <w:rPrChange w:id="3742" w:author="Donia Jendoubi" w:date="2019-05-21T18:26:00Z">
            <w:rPr>
              <w:rFonts w:asciiTheme="majorBidi" w:hAnsiTheme="majorBidi" w:cstheme="majorBidi"/>
              <w:sz w:val="20"/>
              <w:szCs w:val="20"/>
              <w:lang w:val="en"/>
            </w:rPr>
          </w:rPrChange>
        </w:rPr>
        <w:t>Ecosyst</w:t>
      </w:r>
      <w:proofErr w:type="spellEnd"/>
      <w:r w:rsidRPr="008E088B">
        <w:rPr>
          <w:rFonts w:ascii="Book Antiqua" w:hAnsi="Book Antiqua" w:cstheme="majorBidi"/>
          <w:sz w:val="20"/>
          <w:szCs w:val="20"/>
          <w:lang w:val="en"/>
          <w:rPrChange w:id="3743" w:author="Donia Jendoubi" w:date="2019-05-21T18:26:00Z">
            <w:rPr>
              <w:rFonts w:asciiTheme="majorBidi" w:hAnsiTheme="majorBidi" w:cstheme="majorBidi"/>
              <w:sz w:val="20"/>
              <w:szCs w:val="20"/>
              <w:lang w:val="en"/>
            </w:rPr>
          </w:rPrChange>
        </w:rPr>
        <w:t xml:space="preserve">. </w:t>
      </w:r>
      <w:proofErr w:type="gramStart"/>
      <w:r w:rsidRPr="008E088B">
        <w:rPr>
          <w:rFonts w:ascii="Book Antiqua" w:hAnsi="Book Antiqua" w:cstheme="majorBidi"/>
          <w:sz w:val="20"/>
          <w:szCs w:val="20"/>
          <w:lang w:val="en"/>
          <w:rPrChange w:id="3744" w:author="Donia Jendoubi" w:date="2019-05-21T18:26:00Z">
            <w:rPr>
              <w:rFonts w:asciiTheme="majorBidi" w:hAnsiTheme="majorBidi" w:cstheme="majorBidi"/>
              <w:sz w:val="20"/>
              <w:szCs w:val="20"/>
              <w:lang w:val="en"/>
            </w:rPr>
          </w:rPrChange>
        </w:rPr>
        <w:t>Environ.,</w:t>
      </w:r>
      <w:proofErr w:type="gramEnd"/>
      <w:r w:rsidRPr="008E088B">
        <w:rPr>
          <w:rFonts w:ascii="Book Antiqua" w:hAnsi="Book Antiqua" w:cstheme="majorBidi"/>
          <w:sz w:val="20"/>
          <w:szCs w:val="20"/>
          <w:lang w:val="en"/>
          <w:rPrChange w:id="3745" w:author="Donia Jendoubi" w:date="2019-05-21T18:26:00Z">
            <w:rPr>
              <w:rFonts w:asciiTheme="majorBidi" w:hAnsiTheme="majorBidi" w:cstheme="majorBidi"/>
              <w:sz w:val="20"/>
              <w:szCs w:val="20"/>
              <w:lang w:val="en"/>
            </w:rPr>
          </w:rPrChange>
        </w:rPr>
        <w:t xml:space="preserve"> 164, pp. 252-259</w:t>
      </w:r>
      <w:r w:rsidR="00AD2DE2" w:rsidRPr="008E088B">
        <w:rPr>
          <w:rFonts w:ascii="Book Antiqua" w:hAnsi="Book Antiqua" w:cstheme="majorBidi"/>
          <w:sz w:val="20"/>
          <w:szCs w:val="20"/>
          <w:lang w:val="en"/>
          <w:rPrChange w:id="3746" w:author="Donia Jendoubi" w:date="2019-05-21T18:26:00Z">
            <w:rPr>
              <w:rFonts w:asciiTheme="majorBidi" w:hAnsiTheme="majorBidi" w:cstheme="majorBidi"/>
              <w:sz w:val="20"/>
              <w:szCs w:val="20"/>
              <w:lang w:val="en"/>
            </w:rPr>
          </w:rPrChange>
        </w:rPr>
        <w:t>, 2013.</w:t>
      </w:r>
      <w:r w:rsidRPr="008E088B">
        <w:rPr>
          <w:rFonts w:ascii="Book Antiqua" w:hAnsi="Book Antiqua" w:cstheme="majorBidi"/>
          <w:sz w:val="20"/>
          <w:szCs w:val="20"/>
          <w:lang w:val="en"/>
          <w:rPrChange w:id="3747"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748"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749" w:author="Donia Jendoubi" w:date="2019-05-21T18:26:00Z">
            <w:rPr>
              <w:rFonts w:asciiTheme="majorBidi" w:hAnsiTheme="majorBidi" w:cstheme="majorBidi"/>
              <w:sz w:val="20"/>
              <w:szCs w:val="20"/>
              <w:lang w:val="en"/>
            </w:rPr>
          </w:rPrChange>
        </w:rPr>
        <w:t xml:space="preserve">Costa, C., </w:t>
      </w:r>
      <w:proofErr w:type="spellStart"/>
      <w:r w:rsidRPr="008E088B">
        <w:rPr>
          <w:rFonts w:ascii="Book Antiqua" w:hAnsi="Book Antiqua" w:cstheme="majorBidi"/>
          <w:sz w:val="20"/>
          <w:szCs w:val="20"/>
          <w:lang w:val="en"/>
          <w:rPrChange w:id="3750" w:author="Donia Jendoubi" w:date="2019-05-21T18:26:00Z">
            <w:rPr>
              <w:rFonts w:asciiTheme="majorBidi" w:hAnsiTheme="majorBidi" w:cstheme="majorBidi"/>
              <w:sz w:val="20"/>
              <w:szCs w:val="20"/>
              <w:lang w:val="en"/>
            </w:rPr>
          </w:rPrChange>
        </w:rPr>
        <w:t>Papatheodorou</w:t>
      </w:r>
      <w:proofErr w:type="spellEnd"/>
      <w:r w:rsidRPr="008E088B">
        <w:rPr>
          <w:rFonts w:ascii="Book Antiqua" w:hAnsi="Book Antiqua" w:cstheme="majorBidi"/>
          <w:sz w:val="20"/>
          <w:szCs w:val="20"/>
          <w:lang w:val="en"/>
          <w:rPrChange w:id="3751" w:author="Donia Jendoubi" w:date="2019-05-21T18:26:00Z">
            <w:rPr>
              <w:rFonts w:asciiTheme="majorBidi" w:hAnsiTheme="majorBidi" w:cstheme="majorBidi"/>
              <w:sz w:val="20"/>
              <w:szCs w:val="20"/>
              <w:lang w:val="en"/>
            </w:rPr>
          </w:rPrChange>
        </w:rPr>
        <w:t>, E.M.</w:t>
      </w:r>
      <w:r w:rsidR="00AD2DE2" w:rsidRPr="008E088B">
        <w:rPr>
          <w:rFonts w:ascii="Book Antiqua" w:hAnsi="Book Antiqua" w:cstheme="majorBidi"/>
          <w:sz w:val="20"/>
          <w:szCs w:val="20"/>
          <w:lang w:val="en"/>
          <w:rPrChange w:id="3752" w:author="Donia Jendoubi" w:date="2019-05-21T18:26:00Z">
            <w:rPr>
              <w:rFonts w:asciiTheme="majorBidi" w:hAnsiTheme="majorBidi" w:cstheme="majorBidi"/>
              <w:sz w:val="20"/>
              <w:szCs w:val="20"/>
              <w:lang w:val="en"/>
            </w:rPr>
          </w:rPrChange>
        </w:rPr>
        <w:t xml:space="preserve">, </w:t>
      </w:r>
      <w:proofErr w:type="spellStart"/>
      <w:r w:rsidR="00AD2DE2" w:rsidRPr="008E088B">
        <w:rPr>
          <w:rFonts w:ascii="Book Antiqua" w:hAnsi="Book Antiqua" w:cstheme="majorBidi"/>
          <w:sz w:val="20"/>
          <w:szCs w:val="20"/>
          <w:lang w:val="en"/>
          <w:rPrChange w:id="3753" w:author="Donia Jendoubi" w:date="2019-05-21T18:26:00Z">
            <w:rPr>
              <w:rFonts w:asciiTheme="majorBidi" w:hAnsiTheme="majorBidi" w:cstheme="majorBidi"/>
              <w:sz w:val="20"/>
              <w:szCs w:val="20"/>
              <w:lang w:val="en"/>
            </w:rPr>
          </w:rPrChange>
        </w:rPr>
        <w:t>Monokrousos</w:t>
      </w:r>
      <w:proofErr w:type="spellEnd"/>
      <w:r w:rsidR="00AD2DE2" w:rsidRPr="008E088B">
        <w:rPr>
          <w:rFonts w:ascii="Book Antiqua" w:hAnsi="Book Antiqua" w:cstheme="majorBidi"/>
          <w:sz w:val="20"/>
          <w:szCs w:val="20"/>
          <w:lang w:val="en"/>
          <w:rPrChange w:id="3754" w:author="Donia Jendoubi" w:date="2019-05-21T18:26:00Z">
            <w:rPr>
              <w:rFonts w:asciiTheme="majorBidi" w:hAnsiTheme="majorBidi" w:cstheme="majorBidi"/>
              <w:sz w:val="20"/>
              <w:szCs w:val="20"/>
              <w:lang w:val="en"/>
            </w:rPr>
          </w:rPrChange>
        </w:rPr>
        <w:t xml:space="preserve">, N., </w:t>
      </w:r>
      <w:proofErr w:type="spellStart"/>
      <w:r w:rsidR="00AD2DE2" w:rsidRPr="008E088B">
        <w:rPr>
          <w:rFonts w:ascii="Book Antiqua" w:hAnsi="Book Antiqua" w:cstheme="majorBidi"/>
          <w:sz w:val="20"/>
          <w:szCs w:val="20"/>
          <w:lang w:val="en"/>
          <w:rPrChange w:id="3755" w:author="Donia Jendoubi" w:date="2019-05-21T18:26:00Z">
            <w:rPr>
              <w:rFonts w:asciiTheme="majorBidi" w:hAnsiTheme="majorBidi" w:cstheme="majorBidi"/>
              <w:sz w:val="20"/>
              <w:szCs w:val="20"/>
              <w:lang w:val="en"/>
            </w:rPr>
          </w:rPrChange>
        </w:rPr>
        <w:t>Stamou</w:t>
      </w:r>
      <w:proofErr w:type="spellEnd"/>
      <w:r w:rsidR="00AD2DE2" w:rsidRPr="008E088B">
        <w:rPr>
          <w:rFonts w:ascii="Book Antiqua" w:hAnsi="Book Antiqua" w:cstheme="majorBidi"/>
          <w:sz w:val="20"/>
          <w:szCs w:val="20"/>
          <w:lang w:val="en"/>
          <w:rPrChange w:id="3756" w:author="Donia Jendoubi" w:date="2019-05-21T18:26:00Z">
            <w:rPr>
              <w:rFonts w:asciiTheme="majorBidi" w:hAnsiTheme="majorBidi" w:cstheme="majorBidi"/>
              <w:sz w:val="20"/>
              <w:szCs w:val="20"/>
              <w:lang w:val="en"/>
            </w:rPr>
          </w:rPrChange>
        </w:rPr>
        <w:t xml:space="preserve">, G.P.: </w:t>
      </w:r>
      <w:r w:rsidRPr="008E088B">
        <w:rPr>
          <w:rFonts w:ascii="Book Antiqua" w:hAnsi="Book Antiqua" w:cstheme="majorBidi"/>
          <w:sz w:val="20"/>
          <w:szCs w:val="20"/>
          <w:lang w:val="en"/>
          <w:rPrChange w:id="3757" w:author="Donia Jendoubi" w:date="2019-05-21T18:26:00Z">
            <w:rPr>
              <w:rFonts w:asciiTheme="majorBidi" w:hAnsiTheme="majorBidi" w:cstheme="majorBidi"/>
              <w:sz w:val="20"/>
              <w:szCs w:val="20"/>
              <w:lang w:val="en"/>
            </w:rPr>
          </w:rPrChange>
        </w:rPr>
        <w:t xml:space="preserve">Spatial variability of soil organic C, inorganic N and extractable P in a Mediterranean grazed area. Land Degradation &amp; Development </w:t>
      </w:r>
      <w:r w:rsidR="009F22BD" w:rsidRPr="008E088B">
        <w:rPr>
          <w:rFonts w:ascii="Book Antiqua" w:hAnsi="Book Antiqua"/>
          <w:sz w:val="20"/>
          <w:szCs w:val="20"/>
          <w:rPrChange w:id="3758" w:author="Donia Jendoubi" w:date="2019-05-21T18:26:00Z">
            <w:rPr/>
          </w:rPrChange>
        </w:rPr>
        <w:fldChar w:fldCharType="begin"/>
      </w:r>
      <w:r w:rsidR="009F22BD" w:rsidRPr="008E088B">
        <w:rPr>
          <w:rFonts w:ascii="Book Antiqua" w:hAnsi="Book Antiqua"/>
          <w:sz w:val="20"/>
          <w:szCs w:val="20"/>
          <w:lang w:val="en-GB"/>
          <w:rPrChange w:id="3759" w:author="Donia Jendoubi" w:date="2019-05-21T18:26:00Z">
            <w:rPr/>
          </w:rPrChange>
        </w:rPr>
        <w:instrText xml:space="preserve"> HYPERLINK "http://dx.doi.org/10.1002/ldr.2188" </w:instrText>
      </w:r>
      <w:r w:rsidR="009F22BD" w:rsidRPr="008E088B">
        <w:rPr>
          <w:rFonts w:ascii="Book Antiqua" w:hAnsi="Book Antiqua"/>
          <w:rPrChange w:id="3760" w:author="Donia Jendoubi" w:date="2019-05-21T18:26:00Z">
            <w:rPr>
              <w:rStyle w:val="Hyperlink"/>
              <w:rFonts w:asciiTheme="majorBidi" w:hAnsiTheme="majorBidi" w:cstheme="majorBidi"/>
              <w:sz w:val="20"/>
              <w:szCs w:val="20"/>
              <w:lang w:val="en"/>
            </w:rPr>
          </w:rPrChange>
        </w:rPr>
        <w:fldChar w:fldCharType="separate"/>
      </w:r>
      <w:r w:rsidR="00AD2DE2" w:rsidRPr="008E088B">
        <w:rPr>
          <w:rStyle w:val="Hyperlink"/>
          <w:rFonts w:ascii="Book Antiqua" w:hAnsi="Book Antiqua" w:cstheme="majorBidi"/>
          <w:sz w:val="20"/>
          <w:szCs w:val="20"/>
          <w:lang w:val="en"/>
          <w:rPrChange w:id="3761" w:author="Donia Jendoubi" w:date="2019-05-21T18:26:00Z">
            <w:rPr>
              <w:rStyle w:val="Hyperlink"/>
              <w:rFonts w:asciiTheme="majorBidi" w:hAnsiTheme="majorBidi" w:cstheme="majorBidi"/>
              <w:sz w:val="20"/>
              <w:szCs w:val="20"/>
              <w:lang w:val="en"/>
            </w:rPr>
          </w:rPrChange>
        </w:rPr>
        <w:t>http://dx.doi.org/10.1002/ldr.2188</w:t>
      </w:r>
      <w:r w:rsidR="009F22BD" w:rsidRPr="008E088B">
        <w:rPr>
          <w:rStyle w:val="Hyperlink"/>
          <w:rFonts w:ascii="Book Antiqua" w:hAnsi="Book Antiqua" w:cstheme="majorBidi"/>
          <w:sz w:val="20"/>
          <w:szCs w:val="20"/>
          <w:lang w:val="en"/>
          <w:rPrChange w:id="3762" w:author="Donia Jendoubi" w:date="2019-05-21T18:26:00Z">
            <w:rPr>
              <w:rStyle w:val="Hyperlink"/>
              <w:rFonts w:asciiTheme="majorBidi" w:hAnsiTheme="majorBidi" w:cstheme="majorBidi"/>
              <w:sz w:val="20"/>
              <w:szCs w:val="20"/>
              <w:lang w:val="en"/>
            </w:rPr>
          </w:rPrChange>
        </w:rPr>
        <w:fldChar w:fldCharType="end"/>
      </w:r>
      <w:r w:rsidR="00AD2DE2" w:rsidRPr="008E088B">
        <w:rPr>
          <w:rFonts w:ascii="Book Antiqua" w:hAnsi="Book Antiqua" w:cstheme="majorBidi"/>
          <w:sz w:val="20"/>
          <w:szCs w:val="20"/>
          <w:lang w:val="en"/>
          <w:rPrChange w:id="3763" w:author="Donia Jendoubi" w:date="2019-05-21T18:26:00Z">
            <w:rPr>
              <w:rFonts w:asciiTheme="majorBidi" w:hAnsiTheme="majorBidi" w:cstheme="majorBidi"/>
              <w:sz w:val="20"/>
              <w:szCs w:val="20"/>
              <w:lang w:val="en"/>
            </w:rPr>
          </w:rPrChange>
        </w:rPr>
        <w:t>, 2012.</w:t>
      </w:r>
      <w:r w:rsidRPr="008E088B">
        <w:rPr>
          <w:rFonts w:ascii="Book Antiqua" w:hAnsi="Book Antiqua" w:cstheme="majorBidi"/>
          <w:sz w:val="20"/>
          <w:szCs w:val="20"/>
          <w:lang w:val="en"/>
          <w:rPrChange w:id="3764"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3765" w:author="Donia Jendoubi" w:date="2019-05-21T18:26:00Z">
            <w:rPr>
              <w:rFonts w:asciiTheme="majorBidi" w:hAnsiTheme="majorBidi" w:cstheme="majorBidi"/>
              <w:sz w:val="20"/>
              <w:szCs w:val="20"/>
              <w:lang w:val="en"/>
            </w:rPr>
          </w:rPrChange>
        </w:rPr>
        <w:tab/>
      </w:r>
      <w:r w:rsidRPr="008E088B">
        <w:rPr>
          <w:rFonts w:ascii="Book Antiqua" w:hAnsi="Book Antiqua" w:cstheme="majorBidi"/>
          <w:sz w:val="20"/>
          <w:szCs w:val="20"/>
          <w:lang w:val="en"/>
          <w:rPrChange w:id="3766" w:author="Donia Jendoubi" w:date="2019-05-21T18:26:00Z">
            <w:rPr>
              <w:rFonts w:asciiTheme="majorBidi" w:hAnsiTheme="majorBidi" w:cstheme="majorBidi"/>
              <w:sz w:val="20"/>
              <w:szCs w:val="20"/>
              <w:lang w:val="en"/>
            </w:rPr>
          </w:rPrChange>
        </w:rPr>
        <w:tab/>
      </w:r>
    </w:p>
    <w:p w:rsidR="00EA6011" w:rsidRPr="008E088B" w:rsidRDefault="00A706ED">
      <w:pPr>
        <w:spacing w:after="0" w:line="240" w:lineRule="auto"/>
        <w:jc w:val="both"/>
        <w:rPr>
          <w:rFonts w:ascii="Book Antiqua" w:hAnsi="Book Antiqua" w:cstheme="majorBidi"/>
          <w:sz w:val="20"/>
          <w:szCs w:val="20"/>
          <w:lang w:val="en"/>
          <w:rPrChange w:id="3767" w:author="Donia Jendoubi" w:date="2019-05-21T18:26:00Z">
            <w:rPr>
              <w:rFonts w:asciiTheme="majorBidi" w:hAnsiTheme="majorBidi" w:cstheme="majorBidi"/>
              <w:sz w:val="20"/>
              <w:szCs w:val="20"/>
              <w:lang w:val="en"/>
            </w:rPr>
          </w:rPrChange>
        </w:rPr>
      </w:pPr>
      <w:moveToRangeStart w:id="3768" w:author="Donia Jendoubi" w:date="2019-05-11T17:00:00Z" w:name="move8486473"/>
      <w:proofErr w:type="spellStart"/>
      <w:moveTo w:id="3769" w:author="Donia Jendoubi" w:date="2019-05-11T17:00:00Z">
        <w:r w:rsidRPr="008E088B">
          <w:rPr>
            <w:rFonts w:ascii="Book Antiqua" w:hAnsi="Book Antiqua" w:cstheme="majorBidi"/>
            <w:sz w:val="20"/>
            <w:szCs w:val="20"/>
            <w:lang w:val="en"/>
            <w:rPrChange w:id="3770" w:author="Donia Jendoubi" w:date="2019-05-21T18:26:00Z">
              <w:rPr>
                <w:rFonts w:asciiTheme="majorBidi" w:hAnsiTheme="majorBidi" w:cstheme="majorBidi"/>
                <w:sz w:val="20"/>
                <w:szCs w:val="20"/>
                <w:lang w:val="en"/>
              </w:rPr>
            </w:rPrChange>
          </w:rPr>
          <w:t>Dagnew</w:t>
        </w:r>
        <w:proofErr w:type="spellEnd"/>
        <w:r w:rsidRPr="008E088B">
          <w:rPr>
            <w:rFonts w:ascii="Book Antiqua" w:hAnsi="Book Antiqua" w:cstheme="majorBidi"/>
            <w:sz w:val="20"/>
            <w:szCs w:val="20"/>
            <w:lang w:val="en"/>
            <w:rPrChange w:id="3771" w:author="Donia Jendoubi" w:date="2019-05-21T18:26:00Z">
              <w:rPr>
                <w:rFonts w:asciiTheme="majorBidi" w:hAnsiTheme="majorBidi" w:cstheme="majorBidi"/>
                <w:sz w:val="20"/>
                <w:szCs w:val="20"/>
                <w:lang w:val="en"/>
              </w:rPr>
            </w:rPrChange>
          </w:rPr>
          <w:t xml:space="preserve">, D.C., Guzman, C.D., Akal, A.T., </w:t>
        </w:r>
        <w:proofErr w:type="spellStart"/>
        <w:r w:rsidRPr="008E088B">
          <w:rPr>
            <w:rFonts w:ascii="Book Antiqua" w:hAnsi="Book Antiqua" w:cstheme="majorBidi"/>
            <w:sz w:val="20"/>
            <w:szCs w:val="20"/>
            <w:lang w:val="en"/>
            <w:rPrChange w:id="3772" w:author="Donia Jendoubi" w:date="2019-05-21T18:26:00Z">
              <w:rPr>
                <w:rFonts w:asciiTheme="majorBidi" w:hAnsiTheme="majorBidi" w:cstheme="majorBidi"/>
                <w:sz w:val="20"/>
                <w:szCs w:val="20"/>
                <w:lang w:val="en"/>
              </w:rPr>
            </w:rPrChange>
          </w:rPr>
          <w:t>Tebebu</w:t>
        </w:r>
        <w:proofErr w:type="spellEnd"/>
        <w:r w:rsidRPr="008E088B">
          <w:rPr>
            <w:rFonts w:ascii="Book Antiqua" w:hAnsi="Book Antiqua" w:cstheme="majorBidi"/>
            <w:sz w:val="20"/>
            <w:szCs w:val="20"/>
            <w:lang w:val="en"/>
            <w:rPrChange w:id="3773" w:author="Donia Jendoubi" w:date="2019-05-21T18:26:00Z">
              <w:rPr>
                <w:rFonts w:asciiTheme="majorBidi" w:hAnsiTheme="majorBidi" w:cstheme="majorBidi"/>
                <w:sz w:val="20"/>
                <w:szCs w:val="20"/>
                <w:lang w:val="en"/>
              </w:rPr>
            </w:rPrChange>
          </w:rPr>
          <w:t xml:space="preserve">, T.Y., </w:t>
        </w:r>
        <w:proofErr w:type="spellStart"/>
        <w:r w:rsidRPr="008E088B">
          <w:rPr>
            <w:rFonts w:ascii="Book Antiqua" w:hAnsi="Book Antiqua" w:cstheme="majorBidi"/>
            <w:sz w:val="20"/>
            <w:szCs w:val="20"/>
            <w:lang w:val="en"/>
            <w:rPrChange w:id="3774" w:author="Donia Jendoubi" w:date="2019-05-21T18:26:00Z">
              <w:rPr>
                <w:rFonts w:asciiTheme="majorBidi" w:hAnsiTheme="majorBidi" w:cstheme="majorBidi"/>
                <w:sz w:val="20"/>
                <w:szCs w:val="20"/>
                <w:lang w:val="en"/>
              </w:rPr>
            </w:rPrChange>
          </w:rPr>
          <w:t>Zegeye</w:t>
        </w:r>
        <w:proofErr w:type="spellEnd"/>
        <w:r w:rsidRPr="008E088B">
          <w:rPr>
            <w:rFonts w:ascii="Book Antiqua" w:hAnsi="Book Antiqua" w:cstheme="majorBidi"/>
            <w:sz w:val="20"/>
            <w:szCs w:val="20"/>
            <w:lang w:val="en"/>
            <w:rPrChange w:id="3775" w:author="Donia Jendoubi" w:date="2019-05-21T18:26:00Z">
              <w:rPr>
                <w:rFonts w:asciiTheme="majorBidi" w:hAnsiTheme="majorBidi" w:cstheme="majorBidi"/>
                <w:sz w:val="20"/>
                <w:szCs w:val="20"/>
                <w:lang w:val="en"/>
              </w:rPr>
            </w:rPrChange>
          </w:rPr>
          <w:t xml:space="preserve">, A.D., </w:t>
        </w:r>
        <w:proofErr w:type="spellStart"/>
        <w:r w:rsidRPr="008E088B">
          <w:rPr>
            <w:rFonts w:ascii="Book Antiqua" w:hAnsi="Book Antiqua" w:cstheme="majorBidi"/>
            <w:sz w:val="20"/>
            <w:szCs w:val="20"/>
            <w:lang w:val="en"/>
            <w:rPrChange w:id="3776" w:author="Donia Jendoubi" w:date="2019-05-21T18:26:00Z">
              <w:rPr>
                <w:rFonts w:asciiTheme="majorBidi" w:hAnsiTheme="majorBidi" w:cstheme="majorBidi"/>
                <w:sz w:val="20"/>
                <w:szCs w:val="20"/>
                <w:lang w:val="en"/>
              </w:rPr>
            </w:rPrChange>
          </w:rPr>
          <w:t>Mekuria</w:t>
        </w:r>
        <w:proofErr w:type="spellEnd"/>
        <w:r w:rsidRPr="008E088B">
          <w:rPr>
            <w:rFonts w:ascii="Book Antiqua" w:hAnsi="Book Antiqua" w:cstheme="majorBidi"/>
            <w:sz w:val="20"/>
            <w:szCs w:val="20"/>
            <w:lang w:val="en"/>
            <w:rPrChange w:id="3777" w:author="Donia Jendoubi" w:date="2019-05-21T18:26:00Z">
              <w:rPr>
                <w:rFonts w:asciiTheme="majorBidi" w:hAnsiTheme="majorBidi" w:cstheme="majorBidi"/>
                <w:sz w:val="20"/>
                <w:szCs w:val="20"/>
                <w:lang w:val="en"/>
              </w:rPr>
            </w:rPrChange>
          </w:rPr>
          <w:t xml:space="preserve">, W., </w:t>
        </w:r>
        <w:proofErr w:type="spellStart"/>
        <w:r w:rsidRPr="008E088B">
          <w:rPr>
            <w:rFonts w:ascii="Book Antiqua" w:hAnsi="Book Antiqua" w:cstheme="majorBidi"/>
            <w:sz w:val="20"/>
            <w:szCs w:val="20"/>
            <w:lang w:val="en"/>
            <w:rPrChange w:id="3778" w:author="Donia Jendoubi" w:date="2019-05-21T18:26:00Z">
              <w:rPr>
                <w:rFonts w:asciiTheme="majorBidi" w:hAnsiTheme="majorBidi" w:cstheme="majorBidi"/>
                <w:sz w:val="20"/>
                <w:szCs w:val="20"/>
                <w:lang w:val="en"/>
              </w:rPr>
            </w:rPrChange>
          </w:rPr>
          <w:t>Tilahun</w:t>
        </w:r>
        <w:proofErr w:type="spellEnd"/>
        <w:r w:rsidRPr="008E088B">
          <w:rPr>
            <w:rFonts w:ascii="Book Antiqua" w:hAnsi="Book Antiqua" w:cstheme="majorBidi"/>
            <w:sz w:val="20"/>
            <w:szCs w:val="20"/>
            <w:lang w:val="en"/>
            <w:rPrChange w:id="3779" w:author="Donia Jendoubi" w:date="2019-05-21T18:26:00Z">
              <w:rPr>
                <w:rFonts w:asciiTheme="majorBidi" w:hAnsiTheme="majorBidi" w:cstheme="majorBidi"/>
                <w:sz w:val="20"/>
                <w:szCs w:val="20"/>
                <w:lang w:val="en"/>
              </w:rPr>
            </w:rPrChange>
          </w:rPr>
          <w:t xml:space="preserve">, S.A. &amp; </w:t>
        </w:r>
        <w:proofErr w:type="spellStart"/>
        <w:r w:rsidRPr="008E088B">
          <w:rPr>
            <w:rFonts w:ascii="Book Antiqua" w:hAnsi="Book Antiqua" w:cstheme="majorBidi"/>
            <w:sz w:val="20"/>
            <w:szCs w:val="20"/>
            <w:lang w:val="en"/>
            <w:rPrChange w:id="3780" w:author="Donia Jendoubi" w:date="2019-05-21T18:26:00Z">
              <w:rPr>
                <w:rFonts w:asciiTheme="majorBidi" w:hAnsiTheme="majorBidi" w:cstheme="majorBidi"/>
                <w:sz w:val="20"/>
                <w:szCs w:val="20"/>
                <w:lang w:val="en"/>
              </w:rPr>
            </w:rPrChange>
          </w:rPr>
          <w:t>Steenhuis</w:t>
        </w:r>
        <w:proofErr w:type="spellEnd"/>
        <w:r w:rsidRPr="008E088B">
          <w:rPr>
            <w:rFonts w:ascii="Book Antiqua" w:hAnsi="Book Antiqua" w:cstheme="majorBidi"/>
            <w:sz w:val="20"/>
            <w:szCs w:val="20"/>
            <w:lang w:val="en"/>
            <w:rPrChange w:id="3781" w:author="Donia Jendoubi" w:date="2019-05-21T18:26:00Z">
              <w:rPr>
                <w:rFonts w:asciiTheme="majorBidi" w:hAnsiTheme="majorBidi" w:cstheme="majorBidi"/>
                <w:sz w:val="20"/>
                <w:szCs w:val="20"/>
                <w:lang w:val="en"/>
              </w:rPr>
            </w:rPrChange>
          </w:rPr>
          <w:t xml:space="preserve">, T.S.: Effects of land use on catchment runoff and soil loss in the sub-humid </w:t>
        </w:r>
        <w:proofErr w:type="spellStart"/>
        <w:proofErr w:type="gramStart"/>
        <w:r w:rsidRPr="008E088B">
          <w:rPr>
            <w:rFonts w:ascii="Book Antiqua" w:hAnsi="Book Antiqua" w:cstheme="majorBidi"/>
            <w:sz w:val="20"/>
            <w:szCs w:val="20"/>
            <w:lang w:val="en"/>
            <w:rPrChange w:id="3782" w:author="Donia Jendoubi" w:date="2019-05-21T18:26:00Z">
              <w:rPr>
                <w:rFonts w:asciiTheme="majorBidi" w:hAnsiTheme="majorBidi" w:cstheme="majorBidi"/>
                <w:sz w:val="20"/>
                <w:szCs w:val="20"/>
                <w:lang w:val="en"/>
              </w:rPr>
            </w:rPrChange>
          </w:rPr>
          <w:t>ethiopian</w:t>
        </w:r>
        <w:proofErr w:type="spellEnd"/>
        <w:proofErr w:type="gramEnd"/>
        <w:r w:rsidRPr="008E088B">
          <w:rPr>
            <w:rFonts w:ascii="Book Antiqua" w:hAnsi="Book Antiqua" w:cstheme="majorBidi"/>
            <w:sz w:val="20"/>
            <w:szCs w:val="20"/>
            <w:lang w:val="en"/>
            <w:rPrChange w:id="3783" w:author="Donia Jendoubi" w:date="2019-05-21T18:26:00Z">
              <w:rPr>
                <w:rFonts w:asciiTheme="majorBidi" w:hAnsiTheme="majorBidi" w:cstheme="majorBidi"/>
                <w:sz w:val="20"/>
                <w:szCs w:val="20"/>
                <w:lang w:val="en"/>
              </w:rPr>
            </w:rPrChange>
          </w:rPr>
          <w:t xml:space="preserve"> highlands. </w:t>
        </w:r>
        <w:proofErr w:type="spellStart"/>
        <w:r w:rsidRPr="008E088B">
          <w:rPr>
            <w:rFonts w:ascii="Book Antiqua" w:hAnsi="Book Antiqua" w:cstheme="majorBidi"/>
            <w:sz w:val="20"/>
            <w:szCs w:val="20"/>
            <w:lang w:val="en"/>
            <w:rPrChange w:id="3784" w:author="Donia Jendoubi" w:date="2019-05-21T18:26:00Z">
              <w:rPr>
                <w:rFonts w:asciiTheme="majorBidi" w:hAnsiTheme="majorBidi" w:cstheme="majorBidi"/>
                <w:sz w:val="20"/>
                <w:szCs w:val="20"/>
                <w:lang w:val="en"/>
              </w:rPr>
            </w:rPrChange>
          </w:rPr>
          <w:t>Ecohydrol</w:t>
        </w:r>
        <w:proofErr w:type="spellEnd"/>
        <w:r w:rsidRPr="008E088B">
          <w:rPr>
            <w:rFonts w:ascii="Book Antiqua" w:hAnsi="Book Antiqua" w:cstheme="majorBidi"/>
            <w:sz w:val="20"/>
            <w:szCs w:val="20"/>
            <w:lang w:val="en"/>
            <w:rPrChange w:id="3785" w:author="Donia Jendoubi" w:date="2019-05-21T18:26:00Z">
              <w:rPr>
                <w:rFonts w:asciiTheme="majorBidi" w:hAnsiTheme="majorBidi" w:cstheme="majorBidi"/>
                <w:sz w:val="20"/>
                <w:szCs w:val="20"/>
                <w:lang w:val="en"/>
              </w:rPr>
            </w:rPrChange>
          </w:rPr>
          <w:t xml:space="preserve">. </w:t>
        </w:r>
        <w:proofErr w:type="spellStart"/>
        <w:proofErr w:type="gramStart"/>
        <w:r w:rsidRPr="008E088B">
          <w:rPr>
            <w:rFonts w:ascii="Book Antiqua" w:hAnsi="Book Antiqua" w:cstheme="majorBidi"/>
            <w:sz w:val="20"/>
            <w:szCs w:val="20"/>
            <w:lang w:val="en"/>
            <w:rPrChange w:id="3786" w:author="Donia Jendoubi" w:date="2019-05-21T18:26:00Z">
              <w:rPr>
                <w:rFonts w:asciiTheme="majorBidi" w:hAnsiTheme="majorBidi" w:cstheme="majorBidi"/>
                <w:sz w:val="20"/>
                <w:szCs w:val="20"/>
                <w:lang w:val="en"/>
              </w:rPr>
            </w:rPrChange>
          </w:rPr>
          <w:t>Hydrobiol</w:t>
        </w:r>
        <w:proofErr w:type="spellEnd"/>
        <w:r w:rsidRPr="008E088B">
          <w:rPr>
            <w:rFonts w:ascii="Book Antiqua" w:hAnsi="Book Antiqua" w:cstheme="majorBidi"/>
            <w:sz w:val="20"/>
            <w:szCs w:val="20"/>
            <w:lang w:val="en"/>
            <w:rPrChange w:id="3787" w:author="Donia Jendoubi" w:date="2019-05-21T18:26:00Z">
              <w:rPr>
                <w:rFonts w:asciiTheme="majorBidi" w:hAnsiTheme="majorBidi" w:cstheme="majorBidi"/>
                <w:sz w:val="20"/>
                <w:szCs w:val="20"/>
                <w:lang w:val="en"/>
              </w:rPr>
            </w:rPrChange>
          </w:rPr>
          <w:t>.,</w:t>
        </w:r>
        <w:proofErr w:type="gramEnd"/>
        <w:r w:rsidRPr="008E088B">
          <w:rPr>
            <w:rFonts w:ascii="Book Antiqua" w:hAnsi="Book Antiqua" w:cstheme="majorBidi"/>
            <w:sz w:val="20"/>
            <w:szCs w:val="20"/>
            <w:lang w:val="en"/>
            <w:rPrChange w:id="3788" w:author="Donia Jendoubi" w:date="2019-05-21T18:26:00Z">
              <w:rPr>
                <w:rFonts w:asciiTheme="majorBidi" w:hAnsiTheme="majorBidi" w:cstheme="majorBidi"/>
                <w:sz w:val="20"/>
                <w:szCs w:val="20"/>
                <w:lang w:val="en"/>
              </w:rPr>
            </w:rPrChange>
          </w:rPr>
          <w:t xml:space="preserve"> 17 (4), pp. 274-282, 2017.</w:t>
        </w:r>
      </w:moveTo>
      <w:moveToRangeEnd w:id="3768"/>
      <w:r w:rsidR="00EA6011" w:rsidRPr="008E088B">
        <w:rPr>
          <w:rFonts w:ascii="Book Antiqua" w:hAnsi="Book Antiqua" w:cstheme="majorBidi"/>
          <w:sz w:val="20"/>
          <w:szCs w:val="20"/>
          <w:lang w:val="en"/>
          <w:rPrChange w:id="3789" w:author="Donia Jendoubi" w:date="2019-05-21T18:26:00Z">
            <w:rPr>
              <w:rFonts w:asciiTheme="majorBidi" w:hAnsiTheme="majorBidi" w:cstheme="majorBidi"/>
              <w:sz w:val="20"/>
              <w:szCs w:val="20"/>
              <w:lang w:val="en"/>
            </w:rPr>
          </w:rPrChange>
        </w:rPr>
        <w:t>Dioda</w:t>
      </w:r>
      <w:r w:rsidR="00AD2DE2" w:rsidRPr="008E088B">
        <w:rPr>
          <w:rFonts w:ascii="Book Antiqua" w:hAnsi="Book Antiqua" w:cstheme="majorBidi"/>
          <w:sz w:val="20"/>
          <w:szCs w:val="20"/>
          <w:lang w:val="en"/>
          <w:rPrChange w:id="3790" w:author="Donia Jendoubi" w:date="2019-05-21T18:26:00Z">
            <w:rPr>
              <w:rFonts w:asciiTheme="majorBidi" w:hAnsiTheme="majorBidi" w:cstheme="majorBidi"/>
              <w:sz w:val="20"/>
              <w:szCs w:val="20"/>
              <w:lang w:val="en"/>
            </w:rPr>
          </w:rPrChange>
        </w:rPr>
        <w:t xml:space="preserve">to, N., &amp; </w:t>
      </w:r>
      <w:proofErr w:type="spellStart"/>
      <w:r w:rsidR="00AD2DE2" w:rsidRPr="008E088B">
        <w:rPr>
          <w:rFonts w:ascii="Book Antiqua" w:hAnsi="Book Antiqua" w:cstheme="majorBidi"/>
          <w:sz w:val="20"/>
          <w:szCs w:val="20"/>
          <w:lang w:val="en"/>
          <w:rPrChange w:id="3791" w:author="Donia Jendoubi" w:date="2019-05-21T18:26:00Z">
            <w:rPr>
              <w:rFonts w:asciiTheme="majorBidi" w:hAnsiTheme="majorBidi" w:cstheme="majorBidi"/>
              <w:sz w:val="20"/>
              <w:szCs w:val="20"/>
              <w:lang w:val="en"/>
            </w:rPr>
          </w:rPrChange>
        </w:rPr>
        <w:t>Ceccarelli</w:t>
      </w:r>
      <w:proofErr w:type="spellEnd"/>
      <w:r w:rsidR="00AD2DE2" w:rsidRPr="008E088B">
        <w:rPr>
          <w:rFonts w:ascii="Book Antiqua" w:hAnsi="Book Antiqua" w:cstheme="majorBidi"/>
          <w:sz w:val="20"/>
          <w:szCs w:val="20"/>
          <w:lang w:val="en"/>
          <w:rPrChange w:id="3792" w:author="Donia Jendoubi" w:date="2019-05-21T18:26:00Z">
            <w:rPr>
              <w:rFonts w:asciiTheme="majorBidi" w:hAnsiTheme="majorBidi" w:cstheme="majorBidi"/>
              <w:sz w:val="20"/>
              <w:szCs w:val="20"/>
              <w:lang w:val="en"/>
            </w:rPr>
          </w:rPrChange>
        </w:rPr>
        <w:t>, M.:</w:t>
      </w:r>
      <w:r w:rsidR="00EA6011" w:rsidRPr="008E088B">
        <w:rPr>
          <w:rFonts w:ascii="Book Antiqua" w:hAnsi="Book Antiqua" w:cstheme="majorBidi"/>
          <w:sz w:val="20"/>
          <w:szCs w:val="20"/>
          <w:lang w:val="en"/>
          <w:rPrChange w:id="3793" w:author="Donia Jendoubi" w:date="2019-05-21T18:26:00Z">
            <w:rPr>
              <w:rFonts w:asciiTheme="majorBidi" w:hAnsiTheme="majorBidi" w:cstheme="majorBidi"/>
              <w:sz w:val="20"/>
              <w:szCs w:val="20"/>
              <w:lang w:val="en"/>
            </w:rPr>
          </w:rPrChange>
        </w:rPr>
        <w:t xml:space="preserve"> Multivariate indicator Kriging approach using a GIS to classify soil degradation for Mediterranean agricultural lands. Ecolo</w:t>
      </w:r>
      <w:r w:rsidR="00AD2DE2" w:rsidRPr="008E088B">
        <w:rPr>
          <w:rFonts w:ascii="Book Antiqua" w:hAnsi="Book Antiqua" w:cstheme="majorBidi"/>
          <w:sz w:val="20"/>
          <w:szCs w:val="20"/>
          <w:lang w:val="en"/>
          <w:rPrChange w:id="3794" w:author="Donia Jendoubi" w:date="2019-05-21T18:26:00Z">
            <w:rPr>
              <w:rFonts w:asciiTheme="majorBidi" w:hAnsiTheme="majorBidi" w:cstheme="majorBidi"/>
              <w:sz w:val="20"/>
              <w:szCs w:val="20"/>
              <w:lang w:val="en"/>
            </w:rPr>
          </w:rPrChange>
        </w:rPr>
        <w:t>gical Indicators, 4(3), 177-187, 2004.</w:t>
      </w:r>
      <w:r w:rsidR="00EA6011" w:rsidRPr="008E088B">
        <w:rPr>
          <w:rFonts w:ascii="Book Antiqua" w:hAnsi="Book Antiqua" w:cstheme="majorBidi"/>
          <w:sz w:val="20"/>
          <w:szCs w:val="20"/>
          <w:lang w:val="en"/>
          <w:rPrChange w:id="3795" w:author="Donia Jendoubi" w:date="2019-05-21T18:26:00Z">
            <w:rPr>
              <w:rFonts w:asciiTheme="majorBidi" w:hAnsiTheme="majorBidi" w:cstheme="majorBidi"/>
              <w:sz w:val="20"/>
              <w:szCs w:val="20"/>
              <w:lang w:val="en"/>
            </w:rPr>
          </w:rPrChange>
        </w:rPr>
        <w:t xml:space="preserve"> </w:t>
      </w:r>
      <w:r w:rsidR="00EA6011" w:rsidRPr="008E088B">
        <w:rPr>
          <w:rFonts w:ascii="Book Antiqua" w:hAnsi="Book Antiqua" w:cstheme="majorBidi"/>
          <w:sz w:val="20"/>
          <w:szCs w:val="20"/>
          <w:lang w:val="en"/>
          <w:rPrChange w:id="3796" w:author="Donia Jendoubi" w:date="2019-05-21T18:26:00Z">
            <w:rPr>
              <w:rFonts w:asciiTheme="majorBidi" w:hAnsiTheme="majorBidi" w:cstheme="majorBidi"/>
              <w:sz w:val="20"/>
              <w:szCs w:val="20"/>
              <w:lang w:val="en"/>
            </w:rPr>
          </w:rPrChange>
        </w:rPr>
        <w:tab/>
      </w:r>
    </w:p>
    <w:p w:rsidR="00EA6011" w:rsidRPr="008E088B" w:rsidRDefault="00AD2DE2">
      <w:pPr>
        <w:spacing w:after="0" w:line="240" w:lineRule="auto"/>
        <w:jc w:val="both"/>
        <w:rPr>
          <w:rFonts w:ascii="Book Antiqua" w:hAnsi="Book Antiqua" w:cstheme="majorBidi"/>
          <w:sz w:val="20"/>
          <w:szCs w:val="20"/>
          <w:lang w:val="en"/>
          <w:rPrChange w:id="3797"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798" w:author="Donia Jendoubi" w:date="2019-05-21T18:26:00Z">
            <w:rPr>
              <w:rFonts w:asciiTheme="majorBidi" w:hAnsiTheme="majorBidi" w:cstheme="majorBidi"/>
              <w:sz w:val="20"/>
              <w:szCs w:val="20"/>
              <w:lang w:val="en"/>
            </w:rPr>
          </w:rPrChange>
        </w:rPr>
        <w:t>Doran, J. W.:</w:t>
      </w:r>
      <w:r w:rsidR="00EA6011" w:rsidRPr="008E088B">
        <w:rPr>
          <w:rFonts w:ascii="Book Antiqua" w:hAnsi="Book Antiqua" w:cstheme="majorBidi"/>
          <w:sz w:val="20"/>
          <w:szCs w:val="20"/>
          <w:lang w:val="en"/>
          <w:rPrChange w:id="3799" w:author="Donia Jendoubi" w:date="2019-05-21T18:26:00Z">
            <w:rPr>
              <w:rFonts w:asciiTheme="majorBidi" w:hAnsiTheme="majorBidi" w:cstheme="majorBidi"/>
              <w:sz w:val="20"/>
              <w:szCs w:val="20"/>
              <w:lang w:val="en"/>
            </w:rPr>
          </w:rPrChange>
        </w:rPr>
        <w:t xml:space="preserve"> Soil health and global sustainability: translating science into practice. Agriculture, Ecosystems</w:t>
      </w:r>
      <w:r w:rsidRPr="008E088B">
        <w:rPr>
          <w:rFonts w:ascii="Book Antiqua" w:hAnsi="Book Antiqua" w:cstheme="majorBidi"/>
          <w:sz w:val="20"/>
          <w:szCs w:val="20"/>
          <w:lang w:val="en"/>
          <w:rPrChange w:id="3800" w:author="Donia Jendoubi" w:date="2019-05-21T18:26:00Z">
            <w:rPr>
              <w:rFonts w:asciiTheme="majorBidi" w:hAnsiTheme="majorBidi" w:cstheme="majorBidi"/>
              <w:sz w:val="20"/>
              <w:szCs w:val="20"/>
              <w:lang w:val="en"/>
            </w:rPr>
          </w:rPrChange>
        </w:rPr>
        <w:t xml:space="preserve"> &amp; Environment, 88(2), 119-127, 2002.</w:t>
      </w:r>
      <w:r w:rsidR="00EA6011" w:rsidRPr="008E088B">
        <w:rPr>
          <w:rFonts w:ascii="Book Antiqua" w:hAnsi="Book Antiqua" w:cstheme="majorBidi"/>
          <w:sz w:val="20"/>
          <w:szCs w:val="20"/>
          <w:lang w:val="en"/>
          <w:rPrChange w:id="3801"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802"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803" w:author="Donia Jendoubi" w:date="2019-05-21T18:26:00Z">
            <w:rPr>
              <w:rFonts w:asciiTheme="majorBidi" w:hAnsiTheme="majorBidi" w:cstheme="majorBidi"/>
              <w:sz w:val="20"/>
              <w:szCs w:val="20"/>
              <w:lang w:val="en"/>
            </w:rPr>
          </w:rPrChange>
        </w:rPr>
        <w:t>Doran</w:t>
      </w:r>
      <w:r w:rsidR="00AD2DE2" w:rsidRPr="008E088B">
        <w:rPr>
          <w:rFonts w:ascii="Book Antiqua" w:hAnsi="Book Antiqua" w:cstheme="majorBidi"/>
          <w:sz w:val="20"/>
          <w:szCs w:val="20"/>
          <w:lang w:val="en"/>
          <w:rPrChange w:id="3804" w:author="Donia Jendoubi" w:date="2019-05-21T18:26:00Z">
            <w:rPr>
              <w:rFonts w:asciiTheme="majorBidi" w:hAnsiTheme="majorBidi" w:cstheme="majorBidi"/>
              <w:sz w:val="20"/>
              <w:szCs w:val="20"/>
              <w:lang w:val="en"/>
            </w:rPr>
          </w:rPrChange>
        </w:rPr>
        <w:t xml:space="preserve">, J. W., &amp; M. R. Zeiss.: </w:t>
      </w:r>
      <w:r w:rsidRPr="008E088B">
        <w:rPr>
          <w:rFonts w:ascii="Book Antiqua" w:hAnsi="Book Antiqua" w:cstheme="majorBidi"/>
          <w:sz w:val="20"/>
          <w:szCs w:val="20"/>
          <w:lang w:val="en"/>
          <w:rPrChange w:id="3805" w:author="Donia Jendoubi" w:date="2019-05-21T18:26:00Z">
            <w:rPr>
              <w:rFonts w:asciiTheme="majorBidi" w:hAnsiTheme="majorBidi" w:cstheme="majorBidi"/>
              <w:sz w:val="20"/>
              <w:szCs w:val="20"/>
              <w:lang w:val="en"/>
            </w:rPr>
          </w:rPrChange>
        </w:rPr>
        <w:t>Soil health and sustainability: managing the biotic component of soil qualit</w:t>
      </w:r>
      <w:r w:rsidR="00AD2DE2" w:rsidRPr="008E088B">
        <w:rPr>
          <w:rFonts w:ascii="Book Antiqua" w:hAnsi="Book Antiqua" w:cstheme="majorBidi"/>
          <w:sz w:val="20"/>
          <w:szCs w:val="20"/>
          <w:lang w:val="en"/>
          <w:rPrChange w:id="3806" w:author="Donia Jendoubi" w:date="2019-05-21T18:26:00Z">
            <w:rPr>
              <w:rFonts w:asciiTheme="majorBidi" w:hAnsiTheme="majorBidi" w:cstheme="majorBidi"/>
              <w:sz w:val="20"/>
              <w:szCs w:val="20"/>
              <w:lang w:val="en"/>
            </w:rPr>
          </w:rPrChange>
        </w:rPr>
        <w:t>y. Appl. Soil Ecol. 15: 3 – 11, 2000.</w:t>
      </w:r>
      <w:r w:rsidRPr="008E088B">
        <w:rPr>
          <w:rFonts w:ascii="Book Antiqua" w:hAnsi="Book Antiqua" w:cstheme="majorBidi"/>
          <w:sz w:val="20"/>
          <w:szCs w:val="20"/>
          <w:lang w:val="en"/>
          <w:rPrChange w:id="3807" w:author="Donia Jendoubi" w:date="2019-05-21T18:26:00Z">
            <w:rPr>
              <w:rFonts w:asciiTheme="majorBidi" w:hAnsiTheme="majorBidi" w:cstheme="majorBidi"/>
              <w:sz w:val="20"/>
              <w:szCs w:val="20"/>
              <w:lang w:val="en"/>
            </w:rPr>
          </w:rPrChange>
        </w:rPr>
        <w:tab/>
      </w:r>
    </w:p>
    <w:p w:rsidR="00EA6011" w:rsidRPr="008E088B" w:rsidRDefault="00AD2DE2">
      <w:pPr>
        <w:spacing w:after="0" w:line="240" w:lineRule="auto"/>
        <w:jc w:val="both"/>
        <w:rPr>
          <w:rFonts w:ascii="Book Antiqua" w:hAnsi="Book Antiqua" w:cstheme="majorBidi"/>
          <w:sz w:val="20"/>
          <w:szCs w:val="20"/>
          <w:lang w:val="en"/>
          <w:rPrChange w:id="3808" w:author="Donia Jendoubi" w:date="2019-05-21T18:26:00Z">
            <w:rPr>
              <w:rFonts w:asciiTheme="majorBidi" w:hAnsiTheme="majorBidi" w:cstheme="majorBidi"/>
              <w:sz w:val="20"/>
              <w:szCs w:val="20"/>
              <w:lang w:val="en"/>
            </w:rPr>
          </w:rPrChange>
        </w:rPr>
      </w:pPr>
      <w:proofErr w:type="gramStart"/>
      <w:r w:rsidRPr="008E088B">
        <w:rPr>
          <w:rFonts w:ascii="Book Antiqua" w:hAnsi="Book Antiqua" w:cstheme="majorBidi"/>
          <w:sz w:val="20"/>
          <w:szCs w:val="20"/>
          <w:lang w:val="en"/>
          <w:rPrChange w:id="3809" w:author="Donia Jendoubi" w:date="2019-05-21T18:26:00Z">
            <w:rPr>
              <w:rFonts w:asciiTheme="majorBidi" w:hAnsiTheme="majorBidi" w:cstheme="majorBidi"/>
              <w:sz w:val="20"/>
              <w:szCs w:val="20"/>
              <w:lang w:val="en"/>
            </w:rPr>
          </w:rPrChange>
        </w:rPr>
        <w:t>FAO.:</w:t>
      </w:r>
      <w:proofErr w:type="gramEnd"/>
      <w:r w:rsidR="00EA6011" w:rsidRPr="008E088B">
        <w:rPr>
          <w:rFonts w:ascii="Book Antiqua" w:hAnsi="Book Antiqua" w:cstheme="majorBidi"/>
          <w:sz w:val="20"/>
          <w:szCs w:val="20"/>
          <w:lang w:val="en"/>
          <w:rPrChange w:id="3810" w:author="Donia Jendoubi" w:date="2019-05-21T18:26:00Z">
            <w:rPr>
              <w:rFonts w:asciiTheme="majorBidi" w:hAnsiTheme="majorBidi" w:cstheme="majorBidi"/>
              <w:sz w:val="20"/>
              <w:szCs w:val="20"/>
              <w:lang w:val="en"/>
            </w:rPr>
          </w:rPrChange>
        </w:rPr>
        <w:t xml:space="preserve"> Global Forest Resources Assessment 2010. (378 pp.)</w:t>
      </w:r>
      <w:r w:rsidRPr="008E088B">
        <w:rPr>
          <w:rFonts w:ascii="Book Antiqua" w:hAnsi="Book Antiqua" w:cstheme="majorBidi"/>
          <w:sz w:val="20"/>
          <w:szCs w:val="20"/>
          <w:lang w:val="en"/>
          <w:rPrChange w:id="3811" w:author="Donia Jendoubi" w:date="2019-05-21T18:26:00Z">
            <w:rPr>
              <w:rFonts w:asciiTheme="majorBidi" w:hAnsiTheme="majorBidi" w:cstheme="majorBidi"/>
              <w:sz w:val="20"/>
              <w:szCs w:val="20"/>
              <w:lang w:val="en"/>
            </w:rPr>
          </w:rPrChange>
        </w:rPr>
        <w:t>, 2010.</w:t>
      </w:r>
      <w:r w:rsidR="00EA6011" w:rsidRPr="008E088B">
        <w:rPr>
          <w:rFonts w:ascii="Book Antiqua" w:hAnsi="Book Antiqua" w:cstheme="majorBidi"/>
          <w:sz w:val="20"/>
          <w:szCs w:val="20"/>
          <w:lang w:val="en"/>
          <w:rPrChange w:id="3812"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813"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814" w:author="Donia Jendoubi" w:date="2019-05-21T18:26:00Z">
            <w:rPr>
              <w:rFonts w:asciiTheme="majorBidi" w:hAnsiTheme="majorBidi" w:cstheme="majorBidi"/>
              <w:sz w:val="20"/>
              <w:szCs w:val="20"/>
              <w:lang w:val="en"/>
            </w:rPr>
          </w:rPrChange>
        </w:rPr>
        <w:t xml:space="preserve">Ferreira, A.O., </w:t>
      </w:r>
      <w:proofErr w:type="spellStart"/>
      <w:r w:rsidRPr="008E088B">
        <w:rPr>
          <w:rFonts w:ascii="Book Antiqua" w:hAnsi="Book Antiqua" w:cstheme="majorBidi"/>
          <w:sz w:val="20"/>
          <w:szCs w:val="20"/>
          <w:lang w:val="en"/>
          <w:rPrChange w:id="3815" w:author="Donia Jendoubi" w:date="2019-05-21T18:26:00Z">
            <w:rPr>
              <w:rFonts w:asciiTheme="majorBidi" w:hAnsiTheme="majorBidi" w:cstheme="majorBidi"/>
              <w:sz w:val="20"/>
              <w:szCs w:val="20"/>
              <w:lang w:val="en"/>
            </w:rPr>
          </w:rPrChange>
        </w:rPr>
        <w:t>S</w:t>
      </w:r>
      <w:r w:rsidR="000728A3" w:rsidRPr="008E088B">
        <w:rPr>
          <w:rFonts w:ascii="Book Antiqua" w:hAnsi="Book Antiqua" w:cstheme="majorBidi"/>
          <w:sz w:val="20"/>
          <w:szCs w:val="20"/>
          <w:lang w:val="en"/>
          <w:rPrChange w:id="3816" w:author="Donia Jendoubi" w:date="2019-05-21T18:26:00Z">
            <w:rPr>
              <w:rFonts w:asciiTheme="majorBidi" w:hAnsiTheme="majorBidi" w:cstheme="majorBidi"/>
              <w:sz w:val="20"/>
              <w:szCs w:val="20"/>
              <w:lang w:val="en"/>
            </w:rPr>
          </w:rPrChange>
        </w:rPr>
        <w:t>á</w:t>
      </w:r>
      <w:proofErr w:type="spellEnd"/>
      <w:r w:rsidR="000728A3" w:rsidRPr="008E088B">
        <w:rPr>
          <w:rFonts w:ascii="Book Antiqua" w:hAnsi="Book Antiqua" w:cstheme="majorBidi"/>
          <w:sz w:val="20"/>
          <w:szCs w:val="20"/>
          <w:lang w:val="en"/>
          <w:rPrChange w:id="3817" w:author="Donia Jendoubi" w:date="2019-05-21T18:26:00Z">
            <w:rPr>
              <w:rFonts w:asciiTheme="majorBidi" w:hAnsiTheme="majorBidi" w:cstheme="majorBidi"/>
              <w:sz w:val="20"/>
              <w:szCs w:val="20"/>
              <w:lang w:val="en"/>
            </w:rPr>
          </w:rPrChange>
        </w:rPr>
        <w:t xml:space="preserve">, J.C.M., Harms, M.G., </w:t>
      </w:r>
      <w:proofErr w:type="spellStart"/>
      <w:r w:rsidR="000728A3" w:rsidRPr="008E088B">
        <w:rPr>
          <w:rFonts w:ascii="Book Antiqua" w:hAnsi="Book Antiqua" w:cstheme="majorBidi"/>
          <w:sz w:val="20"/>
          <w:szCs w:val="20"/>
          <w:lang w:val="en"/>
          <w:rPrChange w:id="3818" w:author="Donia Jendoubi" w:date="2019-05-21T18:26:00Z">
            <w:rPr>
              <w:rFonts w:asciiTheme="majorBidi" w:hAnsiTheme="majorBidi" w:cstheme="majorBidi"/>
              <w:sz w:val="20"/>
              <w:szCs w:val="20"/>
              <w:lang w:val="en"/>
            </w:rPr>
          </w:rPrChange>
        </w:rPr>
        <w:t>Miara</w:t>
      </w:r>
      <w:proofErr w:type="spellEnd"/>
      <w:r w:rsidR="000728A3" w:rsidRPr="008E088B">
        <w:rPr>
          <w:rFonts w:ascii="Book Antiqua" w:hAnsi="Book Antiqua" w:cstheme="majorBidi"/>
          <w:sz w:val="20"/>
          <w:szCs w:val="20"/>
          <w:lang w:val="en"/>
          <w:rPrChange w:id="3819"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3820" w:author="Donia Jendoubi" w:date="2019-05-21T18:26:00Z">
            <w:rPr>
              <w:rFonts w:asciiTheme="majorBidi" w:hAnsiTheme="majorBidi" w:cstheme="majorBidi"/>
              <w:sz w:val="20"/>
              <w:szCs w:val="20"/>
              <w:lang w:val="en"/>
            </w:rPr>
          </w:rPrChange>
        </w:rPr>
        <w:t xml:space="preserve">S., </w:t>
      </w:r>
      <w:proofErr w:type="spellStart"/>
      <w:r w:rsidRPr="008E088B">
        <w:rPr>
          <w:rFonts w:ascii="Book Antiqua" w:hAnsi="Book Antiqua" w:cstheme="majorBidi"/>
          <w:sz w:val="20"/>
          <w:szCs w:val="20"/>
          <w:lang w:val="en"/>
          <w:rPrChange w:id="3821" w:author="Donia Jendoubi" w:date="2019-05-21T18:26:00Z">
            <w:rPr>
              <w:rFonts w:asciiTheme="majorBidi" w:hAnsiTheme="majorBidi" w:cstheme="majorBidi"/>
              <w:sz w:val="20"/>
              <w:szCs w:val="20"/>
              <w:lang w:val="en"/>
            </w:rPr>
          </w:rPrChange>
        </w:rPr>
        <w:t>Briedis</w:t>
      </w:r>
      <w:proofErr w:type="spellEnd"/>
      <w:proofErr w:type="gramStart"/>
      <w:r w:rsidRPr="008E088B">
        <w:rPr>
          <w:rFonts w:ascii="Book Antiqua" w:hAnsi="Book Antiqua" w:cstheme="majorBidi"/>
          <w:sz w:val="20"/>
          <w:szCs w:val="20"/>
          <w:lang w:val="en"/>
          <w:rPrChange w:id="3822" w:author="Donia Jendoubi" w:date="2019-05-21T18:26:00Z">
            <w:rPr>
              <w:rFonts w:asciiTheme="majorBidi" w:hAnsiTheme="majorBidi" w:cstheme="majorBidi"/>
              <w:sz w:val="20"/>
              <w:szCs w:val="20"/>
              <w:lang w:val="en"/>
            </w:rPr>
          </w:rPrChange>
        </w:rPr>
        <w:t>,  C</w:t>
      </w:r>
      <w:proofErr w:type="gramEnd"/>
      <w:r w:rsidRPr="008E088B">
        <w:rPr>
          <w:rFonts w:ascii="Book Antiqua" w:hAnsi="Book Antiqua" w:cstheme="majorBidi"/>
          <w:sz w:val="20"/>
          <w:szCs w:val="20"/>
          <w:lang w:val="en"/>
          <w:rPrChange w:id="3823" w:author="Donia Jendoubi" w:date="2019-05-21T18:26:00Z">
            <w:rPr>
              <w:rFonts w:asciiTheme="majorBidi" w:hAnsiTheme="majorBidi" w:cstheme="majorBidi"/>
              <w:sz w:val="20"/>
              <w:szCs w:val="20"/>
              <w:lang w:val="en"/>
            </w:rPr>
          </w:rPrChange>
        </w:rPr>
        <w:t xml:space="preserve">., </w:t>
      </w:r>
      <w:proofErr w:type="spellStart"/>
      <w:r w:rsidRPr="008E088B">
        <w:rPr>
          <w:rFonts w:ascii="Book Antiqua" w:hAnsi="Book Antiqua" w:cstheme="majorBidi"/>
          <w:sz w:val="20"/>
          <w:szCs w:val="20"/>
          <w:lang w:val="en"/>
          <w:rPrChange w:id="3824" w:author="Donia Jendoubi" w:date="2019-05-21T18:26:00Z">
            <w:rPr>
              <w:rFonts w:asciiTheme="majorBidi" w:hAnsiTheme="majorBidi" w:cstheme="majorBidi"/>
              <w:sz w:val="20"/>
              <w:szCs w:val="20"/>
              <w:lang w:val="en"/>
            </w:rPr>
          </w:rPrChange>
        </w:rPr>
        <w:t>Quadros</w:t>
      </w:r>
      <w:proofErr w:type="spellEnd"/>
      <w:r w:rsidRPr="008E088B">
        <w:rPr>
          <w:rFonts w:ascii="Book Antiqua" w:hAnsi="Book Antiqua" w:cstheme="majorBidi"/>
          <w:sz w:val="20"/>
          <w:szCs w:val="20"/>
          <w:lang w:val="en"/>
          <w:rPrChange w:id="3825" w:author="Donia Jendoubi" w:date="2019-05-21T18:26:00Z">
            <w:rPr>
              <w:rFonts w:asciiTheme="majorBidi" w:hAnsiTheme="majorBidi" w:cstheme="majorBidi"/>
              <w:sz w:val="20"/>
              <w:szCs w:val="20"/>
              <w:lang w:val="en"/>
            </w:rPr>
          </w:rPrChange>
        </w:rPr>
        <w:t xml:space="preserve">, C., Santos, J.B., </w:t>
      </w:r>
      <w:proofErr w:type="spellStart"/>
      <w:r w:rsidRPr="008E088B">
        <w:rPr>
          <w:rFonts w:ascii="Book Antiqua" w:hAnsi="Book Antiqua" w:cstheme="majorBidi"/>
          <w:sz w:val="20"/>
          <w:szCs w:val="20"/>
          <w:lang w:val="en"/>
          <w:rPrChange w:id="3826" w:author="Donia Jendoubi" w:date="2019-05-21T18:26:00Z">
            <w:rPr>
              <w:rFonts w:asciiTheme="majorBidi" w:hAnsiTheme="majorBidi" w:cstheme="majorBidi"/>
              <w:sz w:val="20"/>
              <w:szCs w:val="20"/>
              <w:lang w:val="en"/>
            </w:rPr>
          </w:rPrChange>
        </w:rPr>
        <w:t>Canall</w:t>
      </w:r>
      <w:r w:rsidR="00AD2DE2" w:rsidRPr="008E088B">
        <w:rPr>
          <w:rFonts w:ascii="Book Antiqua" w:hAnsi="Book Antiqua" w:cstheme="majorBidi"/>
          <w:sz w:val="20"/>
          <w:szCs w:val="20"/>
          <w:lang w:val="en"/>
          <w:rPrChange w:id="3827" w:author="Donia Jendoubi" w:date="2019-05-21T18:26:00Z">
            <w:rPr>
              <w:rFonts w:asciiTheme="majorBidi" w:hAnsiTheme="majorBidi" w:cstheme="majorBidi"/>
              <w:sz w:val="20"/>
              <w:szCs w:val="20"/>
              <w:lang w:val="en"/>
            </w:rPr>
          </w:rPrChange>
        </w:rPr>
        <w:t>i</w:t>
      </w:r>
      <w:proofErr w:type="spellEnd"/>
      <w:r w:rsidR="00AD2DE2" w:rsidRPr="008E088B">
        <w:rPr>
          <w:rFonts w:ascii="Book Antiqua" w:hAnsi="Book Antiqua" w:cstheme="majorBidi"/>
          <w:sz w:val="20"/>
          <w:szCs w:val="20"/>
          <w:lang w:val="en"/>
          <w:rPrChange w:id="3828" w:author="Donia Jendoubi" w:date="2019-05-21T18:26:00Z">
            <w:rPr>
              <w:rFonts w:asciiTheme="majorBidi" w:hAnsiTheme="majorBidi" w:cstheme="majorBidi"/>
              <w:sz w:val="20"/>
              <w:szCs w:val="20"/>
              <w:lang w:val="en"/>
            </w:rPr>
          </w:rPrChange>
        </w:rPr>
        <w:t>, L.B.S. &amp; Dias, C.T.S.:</w:t>
      </w:r>
      <w:r w:rsidRPr="008E088B">
        <w:rPr>
          <w:rFonts w:ascii="Book Antiqua" w:hAnsi="Book Antiqua" w:cstheme="majorBidi"/>
          <w:sz w:val="20"/>
          <w:szCs w:val="20"/>
          <w:lang w:val="en"/>
          <w:rPrChange w:id="3829" w:author="Donia Jendoubi" w:date="2019-05-21T18:26:00Z">
            <w:rPr>
              <w:rFonts w:asciiTheme="majorBidi" w:hAnsiTheme="majorBidi" w:cstheme="majorBidi"/>
              <w:sz w:val="20"/>
              <w:szCs w:val="20"/>
              <w:lang w:val="en"/>
            </w:rPr>
          </w:rPrChange>
        </w:rPr>
        <w:t xml:space="preserve"> Stratification ratio as soil carbon sequestration indicator in </w:t>
      </w:r>
      <w:proofErr w:type="spellStart"/>
      <w:r w:rsidRPr="008E088B">
        <w:rPr>
          <w:rFonts w:ascii="Book Antiqua" w:hAnsi="Book Antiqua" w:cstheme="majorBidi"/>
          <w:sz w:val="20"/>
          <w:szCs w:val="20"/>
          <w:lang w:val="en"/>
          <w:rPrChange w:id="3830" w:author="Donia Jendoubi" w:date="2019-05-21T18:26:00Z">
            <w:rPr>
              <w:rFonts w:asciiTheme="majorBidi" w:hAnsiTheme="majorBidi" w:cstheme="majorBidi"/>
              <w:sz w:val="20"/>
              <w:szCs w:val="20"/>
              <w:lang w:val="en"/>
            </w:rPr>
          </w:rPrChange>
        </w:rPr>
        <w:t>macroaggregates</w:t>
      </w:r>
      <w:proofErr w:type="spellEnd"/>
      <w:r w:rsidRPr="008E088B">
        <w:rPr>
          <w:rFonts w:ascii="Book Antiqua" w:hAnsi="Book Antiqua" w:cstheme="majorBidi"/>
          <w:sz w:val="20"/>
          <w:szCs w:val="20"/>
          <w:lang w:val="en"/>
          <w:rPrChange w:id="3831" w:author="Donia Jendoubi" w:date="2019-05-21T18:26:00Z">
            <w:rPr>
              <w:rFonts w:asciiTheme="majorBidi" w:hAnsiTheme="majorBidi" w:cstheme="majorBidi"/>
              <w:sz w:val="20"/>
              <w:szCs w:val="20"/>
              <w:lang w:val="en"/>
            </w:rPr>
          </w:rPrChange>
        </w:rPr>
        <w:t xml:space="preserve"> of </w:t>
      </w:r>
      <w:proofErr w:type="spellStart"/>
      <w:r w:rsidRPr="008E088B">
        <w:rPr>
          <w:rFonts w:ascii="Book Antiqua" w:hAnsi="Book Antiqua" w:cstheme="majorBidi"/>
          <w:sz w:val="20"/>
          <w:szCs w:val="20"/>
          <w:lang w:val="en"/>
          <w:rPrChange w:id="3832" w:author="Donia Jendoubi" w:date="2019-05-21T18:26:00Z">
            <w:rPr>
              <w:rFonts w:asciiTheme="majorBidi" w:hAnsiTheme="majorBidi" w:cstheme="majorBidi"/>
              <w:sz w:val="20"/>
              <w:szCs w:val="20"/>
              <w:lang w:val="en"/>
            </w:rPr>
          </w:rPrChange>
        </w:rPr>
        <w:t>Oxisol</w:t>
      </w:r>
      <w:proofErr w:type="spellEnd"/>
      <w:r w:rsidRPr="008E088B">
        <w:rPr>
          <w:rFonts w:ascii="Book Antiqua" w:hAnsi="Book Antiqua" w:cstheme="majorBidi"/>
          <w:sz w:val="20"/>
          <w:szCs w:val="20"/>
          <w:lang w:val="en"/>
          <w:rPrChange w:id="3833" w:author="Donia Jendoubi" w:date="2019-05-21T18:26:00Z">
            <w:rPr>
              <w:rFonts w:asciiTheme="majorBidi" w:hAnsiTheme="majorBidi" w:cstheme="majorBidi"/>
              <w:sz w:val="20"/>
              <w:szCs w:val="20"/>
              <w:lang w:val="en"/>
            </w:rPr>
          </w:rPrChange>
        </w:rPr>
        <w:t xml:space="preserve"> under no-tillage. </w:t>
      </w:r>
      <w:proofErr w:type="spellStart"/>
      <w:r w:rsidRPr="008E088B">
        <w:rPr>
          <w:rFonts w:ascii="Book Antiqua" w:hAnsi="Book Antiqua" w:cstheme="majorBidi"/>
          <w:sz w:val="20"/>
          <w:szCs w:val="20"/>
          <w:lang w:val="en"/>
          <w:rPrChange w:id="3834" w:author="Donia Jendoubi" w:date="2019-05-21T18:26:00Z">
            <w:rPr>
              <w:rFonts w:asciiTheme="majorBidi" w:hAnsiTheme="majorBidi" w:cstheme="majorBidi"/>
              <w:sz w:val="20"/>
              <w:szCs w:val="20"/>
              <w:lang w:val="en"/>
            </w:rPr>
          </w:rPrChange>
        </w:rPr>
        <w:t>Cienc</w:t>
      </w:r>
      <w:proofErr w:type="spellEnd"/>
      <w:r w:rsidRPr="008E088B">
        <w:rPr>
          <w:rFonts w:ascii="Book Antiqua" w:hAnsi="Book Antiqua" w:cstheme="majorBidi"/>
          <w:sz w:val="20"/>
          <w:szCs w:val="20"/>
          <w:lang w:val="en"/>
          <w:rPrChange w:id="3835" w:author="Donia Jendoubi" w:date="2019-05-21T18:26:00Z">
            <w:rPr>
              <w:rFonts w:asciiTheme="majorBidi" w:hAnsiTheme="majorBidi" w:cstheme="majorBidi"/>
              <w:sz w:val="20"/>
              <w:szCs w:val="20"/>
              <w:lang w:val="en"/>
            </w:rPr>
          </w:rPrChange>
        </w:rPr>
        <w:t>. Rural, 42, pp. 645-652. (</w:t>
      </w:r>
      <w:proofErr w:type="gramStart"/>
      <w:r w:rsidRPr="008E088B">
        <w:rPr>
          <w:rFonts w:ascii="Book Antiqua" w:hAnsi="Book Antiqua" w:cstheme="majorBidi"/>
          <w:sz w:val="20"/>
          <w:szCs w:val="20"/>
          <w:lang w:val="en"/>
          <w:rPrChange w:id="3836" w:author="Donia Jendoubi" w:date="2019-05-21T18:26:00Z">
            <w:rPr>
              <w:rFonts w:asciiTheme="majorBidi" w:hAnsiTheme="majorBidi" w:cstheme="majorBidi"/>
              <w:sz w:val="20"/>
              <w:szCs w:val="20"/>
              <w:lang w:val="en"/>
            </w:rPr>
          </w:rPrChange>
        </w:rPr>
        <w:t>in</w:t>
      </w:r>
      <w:proofErr w:type="gramEnd"/>
      <w:r w:rsidRPr="008E088B">
        <w:rPr>
          <w:rFonts w:ascii="Book Antiqua" w:hAnsi="Book Antiqua" w:cstheme="majorBidi"/>
          <w:sz w:val="20"/>
          <w:szCs w:val="20"/>
          <w:lang w:val="en"/>
          <w:rPrChange w:id="3837" w:author="Donia Jendoubi" w:date="2019-05-21T18:26:00Z">
            <w:rPr>
              <w:rFonts w:asciiTheme="majorBidi" w:hAnsiTheme="majorBidi" w:cstheme="majorBidi"/>
              <w:sz w:val="20"/>
              <w:szCs w:val="20"/>
              <w:lang w:val="en"/>
            </w:rPr>
          </w:rPrChange>
        </w:rPr>
        <w:t xml:space="preserve"> Portuguese)</w:t>
      </w:r>
      <w:r w:rsidR="00AD2DE2" w:rsidRPr="008E088B">
        <w:rPr>
          <w:rFonts w:ascii="Book Antiqua" w:hAnsi="Book Antiqua" w:cstheme="majorBidi"/>
          <w:sz w:val="20"/>
          <w:szCs w:val="20"/>
          <w:lang w:val="en"/>
          <w:rPrChange w:id="3838" w:author="Donia Jendoubi" w:date="2019-05-21T18:26:00Z">
            <w:rPr>
              <w:rFonts w:asciiTheme="majorBidi" w:hAnsiTheme="majorBidi" w:cstheme="majorBidi"/>
              <w:sz w:val="20"/>
              <w:szCs w:val="20"/>
              <w:lang w:val="en"/>
            </w:rPr>
          </w:rPrChange>
        </w:rPr>
        <w:t>, 2012.</w:t>
      </w:r>
      <w:r w:rsidRPr="008E088B">
        <w:rPr>
          <w:rFonts w:ascii="Book Antiqua" w:hAnsi="Book Antiqua" w:cstheme="majorBidi"/>
          <w:sz w:val="20"/>
          <w:szCs w:val="20"/>
          <w:lang w:val="en"/>
          <w:rPrChange w:id="3839"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840"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3841" w:author="Donia Jendoubi" w:date="2019-05-21T18:26:00Z">
            <w:rPr>
              <w:rFonts w:asciiTheme="majorBidi" w:hAnsiTheme="majorBidi" w:cstheme="majorBidi"/>
              <w:sz w:val="20"/>
              <w:szCs w:val="20"/>
              <w:lang w:val="en"/>
            </w:rPr>
          </w:rPrChange>
        </w:rPr>
        <w:t>García</w:t>
      </w:r>
      <w:proofErr w:type="spellEnd"/>
      <w:r w:rsidRPr="008E088B">
        <w:rPr>
          <w:rFonts w:ascii="Book Antiqua" w:hAnsi="Book Antiqua" w:cstheme="majorBidi"/>
          <w:sz w:val="20"/>
          <w:szCs w:val="20"/>
          <w:lang w:val="en"/>
          <w:rPrChange w:id="3842" w:author="Donia Jendoubi" w:date="2019-05-21T18:26:00Z">
            <w:rPr>
              <w:rFonts w:asciiTheme="majorBidi" w:hAnsiTheme="majorBidi" w:cstheme="majorBidi"/>
              <w:sz w:val="20"/>
              <w:szCs w:val="20"/>
              <w:lang w:val="en"/>
            </w:rPr>
          </w:rPrChange>
        </w:rPr>
        <w:t xml:space="preserve"> Ruiz, J., Lana Renault, N., Nadal Romero, E., &amp; </w:t>
      </w:r>
      <w:proofErr w:type="spellStart"/>
      <w:r w:rsidRPr="008E088B">
        <w:rPr>
          <w:rFonts w:ascii="Book Antiqua" w:hAnsi="Book Antiqua" w:cstheme="majorBidi"/>
          <w:sz w:val="20"/>
          <w:szCs w:val="20"/>
          <w:lang w:val="en"/>
          <w:rPrChange w:id="3843" w:author="Donia Jendoubi" w:date="2019-05-21T18:26:00Z">
            <w:rPr>
              <w:rFonts w:asciiTheme="majorBidi" w:hAnsiTheme="majorBidi" w:cstheme="majorBidi"/>
              <w:sz w:val="20"/>
              <w:szCs w:val="20"/>
              <w:lang w:val="en"/>
            </w:rPr>
          </w:rPrChange>
        </w:rPr>
        <w:t>Beguería</w:t>
      </w:r>
      <w:proofErr w:type="spellEnd"/>
      <w:r w:rsidRPr="008E088B">
        <w:rPr>
          <w:rFonts w:ascii="Book Antiqua" w:hAnsi="Book Antiqua" w:cstheme="majorBidi"/>
          <w:sz w:val="20"/>
          <w:szCs w:val="20"/>
          <w:lang w:val="en"/>
          <w:rPrChange w:id="3844" w:author="Donia Jendoubi" w:date="2019-05-21T18:26:00Z">
            <w:rPr>
              <w:rFonts w:asciiTheme="majorBidi" w:hAnsiTheme="majorBidi" w:cstheme="majorBidi"/>
              <w:sz w:val="20"/>
              <w:szCs w:val="20"/>
              <w:lang w:val="en"/>
            </w:rPr>
          </w:rPrChange>
        </w:rPr>
        <w:t>, S. (2012). Erosion in Mediterranean Ecosystems: changes and future challenges. Paper presented at the EGU General Assembly Conference Abstracts.</w:t>
      </w:r>
      <w:r w:rsidRPr="008E088B">
        <w:rPr>
          <w:rFonts w:ascii="Book Antiqua" w:hAnsi="Book Antiqua" w:cstheme="majorBidi"/>
          <w:sz w:val="20"/>
          <w:szCs w:val="20"/>
          <w:lang w:val="en"/>
          <w:rPrChange w:id="3845"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846"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847" w:author="Donia Jendoubi" w:date="2019-05-21T18:26:00Z">
            <w:rPr>
              <w:rFonts w:asciiTheme="majorBidi" w:hAnsiTheme="majorBidi" w:cstheme="majorBidi"/>
              <w:sz w:val="20"/>
              <w:szCs w:val="20"/>
              <w:lang w:val="en"/>
            </w:rPr>
          </w:rPrChange>
        </w:rPr>
        <w:t>Garcia</w:t>
      </w:r>
      <w:r w:rsidRPr="008E088B">
        <w:rPr>
          <w:rFonts w:ascii="Times New Roman" w:hAnsi="Times New Roman" w:cs="Times New Roman"/>
          <w:sz w:val="20"/>
          <w:szCs w:val="20"/>
          <w:lang w:val="en"/>
          <w:rPrChange w:id="3848" w:author="Donia Jendoubi" w:date="2019-05-21T18:26:00Z">
            <w:rPr>
              <w:rFonts w:asciiTheme="majorBidi" w:hAnsiTheme="majorBidi" w:cstheme="majorBidi"/>
              <w:sz w:val="20"/>
              <w:szCs w:val="20"/>
              <w:lang w:val="en"/>
            </w:rPr>
          </w:rPrChange>
        </w:rPr>
        <w:t>‐</w:t>
      </w:r>
      <w:proofErr w:type="spellStart"/>
      <w:r w:rsidRPr="008E088B">
        <w:rPr>
          <w:rFonts w:ascii="Book Antiqua" w:hAnsi="Book Antiqua" w:cstheme="majorBidi"/>
          <w:sz w:val="20"/>
          <w:szCs w:val="20"/>
          <w:lang w:val="en"/>
          <w:rPrChange w:id="3849" w:author="Donia Jendoubi" w:date="2019-05-21T18:26:00Z">
            <w:rPr>
              <w:rFonts w:asciiTheme="majorBidi" w:hAnsiTheme="majorBidi" w:cstheme="majorBidi"/>
              <w:sz w:val="20"/>
              <w:szCs w:val="20"/>
              <w:lang w:val="en"/>
            </w:rPr>
          </w:rPrChange>
        </w:rPr>
        <w:t>Pausas</w:t>
      </w:r>
      <w:proofErr w:type="spellEnd"/>
      <w:r w:rsidRPr="008E088B">
        <w:rPr>
          <w:rFonts w:ascii="Book Antiqua" w:hAnsi="Book Antiqua" w:cstheme="majorBidi"/>
          <w:sz w:val="20"/>
          <w:szCs w:val="20"/>
          <w:lang w:val="en"/>
          <w:rPrChange w:id="3850" w:author="Donia Jendoubi" w:date="2019-05-21T18:26:00Z">
            <w:rPr>
              <w:rFonts w:asciiTheme="majorBidi" w:hAnsiTheme="majorBidi" w:cstheme="majorBidi"/>
              <w:sz w:val="20"/>
              <w:szCs w:val="20"/>
              <w:lang w:val="en"/>
            </w:rPr>
          </w:rPrChange>
        </w:rPr>
        <w:t>, J</w:t>
      </w:r>
      <w:proofErr w:type="gramStart"/>
      <w:r w:rsidRPr="008E088B">
        <w:rPr>
          <w:rFonts w:ascii="Book Antiqua" w:hAnsi="Book Antiqua" w:cstheme="majorBidi"/>
          <w:sz w:val="20"/>
          <w:szCs w:val="20"/>
          <w:lang w:val="en"/>
          <w:rPrChange w:id="3851" w:author="Donia Jendoubi" w:date="2019-05-21T18:26:00Z">
            <w:rPr>
              <w:rFonts w:asciiTheme="majorBidi" w:hAnsiTheme="majorBidi" w:cstheme="majorBidi"/>
              <w:sz w:val="20"/>
              <w:szCs w:val="20"/>
              <w:lang w:val="en"/>
            </w:rPr>
          </w:rPrChange>
        </w:rPr>
        <w:t>. ,</w:t>
      </w:r>
      <w:proofErr w:type="gramEnd"/>
      <w:r w:rsidRPr="008E088B">
        <w:rPr>
          <w:rFonts w:ascii="Book Antiqua" w:hAnsi="Book Antiqua" w:cstheme="majorBidi"/>
          <w:sz w:val="20"/>
          <w:szCs w:val="20"/>
          <w:lang w:val="en"/>
          <w:rPrChange w:id="3852" w:author="Donia Jendoubi" w:date="2019-05-21T18:26:00Z">
            <w:rPr>
              <w:rFonts w:asciiTheme="majorBidi" w:hAnsiTheme="majorBidi" w:cstheme="majorBidi"/>
              <w:sz w:val="20"/>
              <w:szCs w:val="20"/>
              <w:lang w:val="en"/>
            </w:rPr>
          </w:rPrChange>
        </w:rPr>
        <w:t xml:space="preserve"> Casals, P. , </w:t>
      </w:r>
      <w:proofErr w:type="spellStart"/>
      <w:r w:rsidRPr="008E088B">
        <w:rPr>
          <w:rFonts w:ascii="Book Antiqua" w:hAnsi="Book Antiqua" w:cstheme="majorBidi"/>
          <w:sz w:val="20"/>
          <w:szCs w:val="20"/>
          <w:lang w:val="en"/>
          <w:rPrChange w:id="3853" w:author="Donia Jendoubi" w:date="2019-05-21T18:26:00Z">
            <w:rPr>
              <w:rFonts w:asciiTheme="majorBidi" w:hAnsiTheme="majorBidi" w:cstheme="majorBidi"/>
              <w:sz w:val="20"/>
              <w:szCs w:val="20"/>
              <w:lang w:val="en"/>
            </w:rPr>
          </w:rPrChange>
        </w:rPr>
        <w:t>Camarero</w:t>
      </w:r>
      <w:proofErr w:type="spellEnd"/>
      <w:r w:rsidRPr="008E088B">
        <w:rPr>
          <w:rFonts w:ascii="Book Antiqua" w:hAnsi="Book Antiqua" w:cstheme="majorBidi"/>
          <w:sz w:val="20"/>
          <w:szCs w:val="20"/>
          <w:lang w:val="en"/>
          <w:rPrChange w:id="3854" w:author="Donia Jendoubi" w:date="2019-05-21T18:26:00Z">
            <w:rPr>
              <w:rFonts w:asciiTheme="majorBidi" w:hAnsiTheme="majorBidi" w:cstheme="majorBidi"/>
              <w:sz w:val="20"/>
              <w:szCs w:val="20"/>
              <w:lang w:val="en"/>
            </w:rPr>
          </w:rPrChange>
        </w:rPr>
        <w:t xml:space="preserve">, L. , </w:t>
      </w:r>
      <w:proofErr w:type="spellStart"/>
      <w:r w:rsidRPr="008E088B">
        <w:rPr>
          <w:rFonts w:ascii="Book Antiqua" w:hAnsi="Book Antiqua" w:cstheme="majorBidi"/>
          <w:sz w:val="20"/>
          <w:szCs w:val="20"/>
          <w:lang w:val="en"/>
          <w:rPrChange w:id="3855" w:author="Donia Jendoubi" w:date="2019-05-21T18:26:00Z">
            <w:rPr>
              <w:rFonts w:asciiTheme="majorBidi" w:hAnsiTheme="majorBidi" w:cstheme="majorBidi"/>
              <w:sz w:val="20"/>
              <w:szCs w:val="20"/>
              <w:lang w:val="en"/>
            </w:rPr>
          </w:rPrChange>
        </w:rPr>
        <w:t>Huguet</w:t>
      </w:r>
      <w:proofErr w:type="spellEnd"/>
      <w:r w:rsidRPr="008E088B">
        <w:rPr>
          <w:rFonts w:ascii="Book Antiqua" w:hAnsi="Book Antiqua" w:cstheme="majorBidi"/>
          <w:sz w:val="20"/>
          <w:szCs w:val="20"/>
          <w:lang w:val="en"/>
          <w:rPrChange w:id="3856" w:author="Donia Jendoubi" w:date="2019-05-21T18:26:00Z">
            <w:rPr>
              <w:rFonts w:asciiTheme="majorBidi" w:hAnsiTheme="majorBidi" w:cstheme="majorBidi"/>
              <w:sz w:val="20"/>
              <w:szCs w:val="20"/>
              <w:lang w:val="en"/>
            </w:rPr>
          </w:rPrChange>
        </w:rPr>
        <w:t xml:space="preserve">, C. , </w:t>
      </w:r>
      <w:proofErr w:type="spellStart"/>
      <w:r w:rsidRPr="008E088B">
        <w:rPr>
          <w:rFonts w:ascii="Book Antiqua" w:hAnsi="Book Antiqua" w:cstheme="majorBidi"/>
          <w:sz w:val="20"/>
          <w:szCs w:val="20"/>
          <w:lang w:val="en"/>
          <w:rPrChange w:id="3857" w:author="Donia Jendoubi" w:date="2019-05-21T18:26:00Z">
            <w:rPr>
              <w:rFonts w:asciiTheme="majorBidi" w:hAnsiTheme="majorBidi" w:cstheme="majorBidi"/>
              <w:sz w:val="20"/>
              <w:szCs w:val="20"/>
              <w:lang w:val="en"/>
            </w:rPr>
          </w:rPrChange>
        </w:rPr>
        <w:t>Sebasti</w:t>
      </w:r>
      <w:r w:rsidRPr="008E088B">
        <w:rPr>
          <w:rFonts w:ascii="Book Antiqua" w:hAnsi="Book Antiqua" w:cs="Book Antiqua"/>
          <w:sz w:val="20"/>
          <w:szCs w:val="20"/>
          <w:lang w:val="en"/>
          <w:rPrChange w:id="3858" w:author="Donia Jendoubi" w:date="2019-05-21T18:26:00Z">
            <w:rPr>
              <w:rFonts w:asciiTheme="majorBidi" w:hAnsiTheme="majorBidi" w:cstheme="majorBidi"/>
              <w:sz w:val="20"/>
              <w:szCs w:val="20"/>
              <w:lang w:val="en"/>
            </w:rPr>
          </w:rPrChange>
        </w:rPr>
        <w:t>à</w:t>
      </w:r>
      <w:proofErr w:type="spellEnd"/>
      <w:r w:rsidRPr="008E088B">
        <w:rPr>
          <w:rFonts w:ascii="Book Antiqua" w:hAnsi="Book Antiqua" w:cstheme="majorBidi"/>
          <w:sz w:val="20"/>
          <w:szCs w:val="20"/>
          <w:lang w:val="en"/>
          <w:rPrChange w:id="3859" w:author="Donia Jendoubi" w:date="2019-05-21T18:26:00Z">
            <w:rPr>
              <w:rFonts w:asciiTheme="majorBidi" w:hAnsiTheme="majorBidi" w:cstheme="majorBidi"/>
              <w:sz w:val="20"/>
              <w:szCs w:val="20"/>
              <w:lang w:val="en"/>
            </w:rPr>
          </w:rPrChange>
        </w:rPr>
        <w:t>, M.</w:t>
      </w:r>
      <w:r w:rsidRPr="008E088B">
        <w:rPr>
          <w:rFonts w:ascii="Times New Roman" w:hAnsi="Times New Roman" w:cs="Times New Roman"/>
          <w:sz w:val="20"/>
          <w:szCs w:val="20"/>
          <w:lang w:val="en"/>
          <w:rPrChange w:id="3860"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3861" w:author="Donia Jendoubi" w:date="2019-05-21T18:26:00Z">
            <w:rPr>
              <w:rFonts w:asciiTheme="majorBidi" w:hAnsiTheme="majorBidi" w:cstheme="majorBidi"/>
              <w:sz w:val="20"/>
              <w:szCs w:val="20"/>
              <w:lang w:val="en"/>
            </w:rPr>
          </w:rPrChange>
        </w:rPr>
        <w:t>T. , T</w:t>
      </w:r>
      <w:r w:rsidR="00AD2DE2" w:rsidRPr="008E088B">
        <w:rPr>
          <w:rFonts w:ascii="Book Antiqua" w:hAnsi="Book Antiqua" w:cstheme="majorBidi"/>
          <w:sz w:val="20"/>
          <w:szCs w:val="20"/>
          <w:lang w:val="en"/>
          <w:rPrChange w:id="3862" w:author="Donia Jendoubi" w:date="2019-05-21T18:26:00Z">
            <w:rPr>
              <w:rFonts w:asciiTheme="majorBidi" w:hAnsiTheme="majorBidi" w:cstheme="majorBidi"/>
              <w:sz w:val="20"/>
              <w:szCs w:val="20"/>
              <w:lang w:val="en"/>
            </w:rPr>
          </w:rPrChange>
        </w:rPr>
        <w:t xml:space="preserve">hompson, R. , </w:t>
      </w:r>
      <w:proofErr w:type="spellStart"/>
      <w:r w:rsidR="00AD2DE2" w:rsidRPr="008E088B">
        <w:rPr>
          <w:rFonts w:ascii="Book Antiqua" w:hAnsi="Book Antiqua" w:cstheme="majorBidi"/>
          <w:sz w:val="20"/>
          <w:szCs w:val="20"/>
          <w:lang w:val="en"/>
          <w:rPrChange w:id="3863" w:author="Donia Jendoubi" w:date="2019-05-21T18:26:00Z">
            <w:rPr>
              <w:rFonts w:asciiTheme="majorBidi" w:hAnsiTheme="majorBidi" w:cstheme="majorBidi"/>
              <w:sz w:val="20"/>
              <w:szCs w:val="20"/>
              <w:lang w:val="en"/>
            </w:rPr>
          </w:rPrChange>
        </w:rPr>
        <w:t>Romanyà</w:t>
      </w:r>
      <w:proofErr w:type="spellEnd"/>
      <w:r w:rsidR="00AD2DE2" w:rsidRPr="008E088B">
        <w:rPr>
          <w:rFonts w:ascii="Book Antiqua" w:hAnsi="Book Antiqua" w:cstheme="majorBidi"/>
          <w:sz w:val="20"/>
          <w:szCs w:val="20"/>
          <w:lang w:val="en"/>
          <w:rPrChange w:id="3864" w:author="Donia Jendoubi" w:date="2019-05-21T18:26:00Z">
            <w:rPr>
              <w:rFonts w:asciiTheme="majorBidi" w:hAnsiTheme="majorBidi" w:cstheme="majorBidi"/>
              <w:sz w:val="20"/>
              <w:szCs w:val="20"/>
              <w:lang w:val="en"/>
            </w:rPr>
          </w:rPrChange>
        </w:rPr>
        <w:t>, J.</w:t>
      </w:r>
      <w:r w:rsidRPr="008E088B">
        <w:rPr>
          <w:rFonts w:ascii="Book Antiqua" w:hAnsi="Book Antiqua" w:cstheme="majorBidi"/>
          <w:sz w:val="20"/>
          <w:szCs w:val="20"/>
          <w:lang w:val="en"/>
          <w:rPrChange w:id="3865" w:author="Donia Jendoubi" w:date="2019-05-21T18:26:00Z">
            <w:rPr>
              <w:rFonts w:asciiTheme="majorBidi" w:hAnsiTheme="majorBidi" w:cstheme="majorBidi"/>
              <w:sz w:val="20"/>
              <w:szCs w:val="20"/>
              <w:lang w:val="en"/>
            </w:rPr>
          </w:rPrChange>
        </w:rPr>
        <w:t>: Soil organic carbon storage in mountain grasslands of the Pyrenees: effects of climate and topograp</w:t>
      </w:r>
      <w:r w:rsidR="00AD2DE2" w:rsidRPr="008E088B">
        <w:rPr>
          <w:rFonts w:ascii="Book Antiqua" w:hAnsi="Book Antiqua" w:cstheme="majorBidi"/>
          <w:sz w:val="20"/>
          <w:szCs w:val="20"/>
          <w:lang w:val="en"/>
          <w:rPrChange w:id="3866" w:author="Donia Jendoubi" w:date="2019-05-21T18:26:00Z">
            <w:rPr>
              <w:rFonts w:asciiTheme="majorBidi" w:hAnsiTheme="majorBidi" w:cstheme="majorBidi"/>
              <w:sz w:val="20"/>
              <w:szCs w:val="20"/>
              <w:lang w:val="en"/>
            </w:rPr>
          </w:rPrChange>
        </w:rPr>
        <w:t>hy. Biogeochemistry 82, 279–289, 2007.</w:t>
      </w:r>
      <w:r w:rsidRPr="008E088B">
        <w:rPr>
          <w:rFonts w:ascii="Book Antiqua" w:hAnsi="Book Antiqua" w:cstheme="majorBidi"/>
          <w:sz w:val="20"/>
          <w:szCs w:val="20"/>
          <w:lang w:val="en"/>
          <w:rPrChange w:id="3867"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868"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869" w:author="Donia Jendoubi" w:date="2019-05-21T18:26:00Z">
            <w:rPr>
              <w:rFonts w:asciiTheme="majorBidi" w:hAnsiTheme="majorBidi" w:cstheme="majorBidi"/>
              <w:sz w:val="20"/>
              <w:szCs w:val="20"/>
              <w:lang w:val="en"/>
            </w:rPr>
          </w:rPrChange>
        </w:rPr>
        <w:t xml:space="preserve">Griffiths, R. P., </w:t>
      </w:r>
      <w:proofErr w:type="spellStart"/>
      <w:r w:rsidRPr="008E088B">
        <w:rPr>
          <w:rFonts w:ascii="Book Antiqua" w:hAnsi="Book Antiqua" w:cstheme="majorBidi"/>
          <w:sz w:val="20"/>
          <w:szCs w:val="20"/>
          <w:lang w:val="en"/>
          <w:rPrChange w:id="3870" w:author="Donia Jendoubi" w:date="2019-05-21T18:26:00Z">
            <w:rPr>
              <w:rFonts w:asciiTheme="majorBidi" w:hAnsiTheme="majorBidi" w:cstheme="majorBidi"/>
              <w:sz w:val="20"/>
              <w:szCs w:val="20"/>
              <w:lang w:val="en"/>
            </w:rPr>
          </w:rPrChange>
        </w:rPr>
        <w:t>Madritch</w:t>
      </w:r>
      <w:proofErr w:type="spellEnd"/>
      <w:r w:rsidRPr="008E088B">
        <w:rPr>
          <w:rFonts w:ascii="Book Antiqua" w:hAnsi="Book Antiqua" w:cstheme="majorBidi"/>
          <w:sz w:val="20"/>
          <w:szCs w:val="20"/>
          <w:lang w:val="en"/>
          <w:rPrChange w:id="3871" w:author="Donia Jendoubi" w:date="2019-05-21T18:26:00Z">
            <w:rPr>
              <w:rFonts w:asciiTheme="majorBidi" w:hAnsiTheme="majorBidi" w:cstheme="majorBidi"/>
              <w:sz w:val="20"/>
              <w:szCs w:val="20"/>
              <w:lang w:val="en"/>
            </w:rPr>
          </w:rPrChange>
        </w:rPr>
        <w:t>,</w:t>
      </w:r>
      <w:r w:rsidR="00AD2DE2" w:rsidRPr="008E088B">
        <w:rPr>
          <w:rFonts w:ascii="Book Antiqua" w:hAnsi="Book Antiqua" w:cstheme="majorBidi"/>
          <w:sz w:val="20"/>
          <w:szCs w:val="20"/>
          <w:lang w:val="en"/>
          <w:rPrChange w:id="3872" w:author="Donia Jendoubi" w:date="2019-05-21T18:26:00Z">
            <w:rPr>
              <w:rFonts w:asciiTheme="majorBidi" w:hAnsiTheme="majorBidi" w:cstheme="majorBidi"/>
              <w:sz w:val="20"/>
              <w:szCs w:val="20"/>
              <w:lang w:val="en"/>
            </w:rPr>
          </w:rPrChange>
        </w:rPr>
        <w:t xml:space="preserve"> M. D., &amp; Swanson, A. K.:</w:t>
      </w:r>
      <w:r w:rsidRPr="008E088B">
        <w:rPr>
          <w:rFonts w:ascii="Book Antiqua" w:hAnsi="Book Antiqua" w:cstheme="majorBidi"/>
          <w:sz w:val="20"/>
          <w:szCs w:val="20"/>
          <w:lang w:val="en"/>
          <w:rPrChange w:id="3873" w:author="Donia Jendoubi" w:date="2019-05-21T18:26:00Z">
            <w:rPr>
              <w:rFonts w:asciiTheme="majorBidi" w:hAnsiTheme="majorBidi" w:cstheme="majorBidi"/>
              <w:sz w:val="20"/>
              <w:szCs w:val="20"/>
              <w:lang w:val="en"/>
            </w:rPr>
          </w:rPrChange>
        </w:rPr>
        <w:t xml:space="preserve"> The effects of topography on forest soil characteristics in the Oregon Cascade Mountains (USA): Implications for the effects of climate change on soil properties. Forest Ecolo</w:t>
      </w:r>
      <w:r w:rsidR="00AD2DE2" w:rsidRPr="008E088B">
        <w:rPr>
          <w:rFonts w:ascii="Book Antiqua" w:hAnsi="Book Antiqua" w:cstheme="majorBidi"/>
          <w:sz w:val="20"/>
          <w:szCs w:val="20"/>
          <w:lang w:val="en"/>
          <w:rPrChange w:id="3874" w:author="Donia Jendoubi" w:date="2019-05-21T18:26:00Z">
            <w:rPr>
              <w:rFonts w:asciiTheme="majorBidi" w:hAnsiTheme="majorBidi" w:cstheme="majorBidi"/>
              <w:sz w:val="20"/>
              <w:szCs w:val="20"/>
              <w:lang w:val="en"/>
            </w:rPr>
          </w:rPrChange>
        </w:rPr>
        <w:t>gy and Management, 257(1), 1-7, 2009.</w:t>
      </w:r>
      <w:r w:rsidRPr="008E088B">
        <w:rPr>
          <w:rFonts w:ascii="Book Antiqua" w:hAnsi="Book Antiqua" w:cstheme="majorBidi"/>
          <w:sz w:val="20"/>
          <w:szCs w:val="20"/>
          <w:lang w:val="en"/>
          <w:rPrChange w:id="3875"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876"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877" w:author="Donia Jendoubi" w:date="2019-05-21T18:26:00Z">
            <w:rPr>
              <w:rFonts w:asciiTheme="majorBidi" w:hAnsiTheme="majorBidi" w:cstheme="majorBidi"/>
              <w:sz w:val="20"/>
              <w:szCs w:val="20"/>
              <w:lang w:val="en"/>
            </w:rPr>
          </w:rPrChange>
        </w:rPr>
        <w:t>Ha</w:t>
      </w:r>
      <w:r w:rsidR="00AD2DE2" w:rsidRPr="008E088B">
        <w:rPr>
          <w:rFonts w:ascii="Book Antiqua" w:hAnsi="Book Antiqua" w:cstheme="majorBidi"/>
          <w:sz w:val="20"/>
          <w:szCs w:val="20"/>
          <w:lang w:val="en"/>
          <w:rPrChange w:id="3878" w:author="Donia Jendoubi" w:date="2019-05-21T18:26:00Z">
            <w:rPr>
              <w:rFonts w:asciiTheme="majorBidi" w:hAnsiTheme="majorBidi" w:cstheme="majorBidi"/>
              <w:sz w:val="20"/>
              <w:szCs w:val="20"/>
              <w:lang w:val="en"/>
            </w:rPr>
          </w:rPrChange>
        </w:rPr>
        <w:t>mza, MA. &amp; Anderson, WK.:</w:t>
      </w:r>
      <w:r w:rsidRPr="008E088B">
        <w:rPr>
          <w:rFonts w:ascii="Book Antiqua" w:hAnsi="Book Antiqua" w:cstheme="majorBidi"/>
          <w:sz w:val="20"/>
          <w:szCs w:val="20"/>
          <w:lang w:val="en"/>
          <w:rPrChange w:id="3879" w:author="Donia Jendoubi" w:date="2019-05-21T18:26:00Z">
            <w:rPr>
              <w:rFonts w:asciiTheme="majorBidi" w:hAnsiTheme="majorBidi" w:cstheme="majorBidi"/>
              <w:sz w:val="20"/>
              <w:szCs w:val="20"/>
              <w:lang w:val="en"/>
            </w:rPr>
          </w:rPrChange>
        </w:rPr>
        <w:t xml:space="preserve"> Soil compaction in cropping systems – a review of the nature, causes and possible solutions. Soil </w:t>
      </w:r>
      <w:r w:rsidR="00AD2DE2" w:rsidRPr="008E088B">
        <w:rPr>
          <w:rFonts w:ascii="Book Antiqua" w:hAnsi="Book Antiqua" w:cstheme="majorBidi"/>
          <w:sz w:val="20"/>
          <w:szCs w:val="20"/>
          <w:lang w:val="en"/>
          <w:rPrChange w:id="3880" w:author="Donia Jendoubi" w:date="2019-05-21T18:26:00Z">
            <w:rPr>
              <w:rFonts w:asciiTheme="majorBidi" w:hAnsiTheme="majorBidi" w:cstheme="majorBidi"/>
              <w:sz w:val="20"/>
              <w:szCs w:val="20"/>
              <w:lang w:val="en"/>
            </w:rPr>
          </w:rPrChange>
        </w:rPr>
        <w:t>&amp; Tillage Research, 82, 121–145, 2005.</w:t>
      </w:r>
      <w:r w:rsidRPr="008E088B">
        <w:rPr>
          <w:rFonts w:ascii="Book Antiqua" w:hAnsi="Book Antiqua" w:cstheme="majorBidi"/>
          <w:sz w:val="20"/>
          <w:szCs w:val="20"/>
          <w:lang w:val="en"/>
          <w:rPrChange w:id="3881" w:author="Donia Jendoubi" w:date="2019-05-21T18:26:00Z">
            <w:rPr>
              <w:rFonts w:asciiTheme="majorBidi" w:hAnsiTheme="majorBidi" w:cstheme="majorBidi"/>
              <w:sz w:val="20"/>
              <w:szCs w:val="20"/>
              <w:lang w:val="en"/>
            </w:rPr>
          </w:rPrChange>
        </w:rPr>
        <w:tab/>
      </w:r>
    </w:p>
    <w:p w:rsidR="00EA6011" w:rsidRPr="008E088B" w:rsidRDefault="00AD2DE2">
      <w:pPr>
        <w:spacing w:after="0" w:line="240" w:lineRule="auto"/>
        <w:jc w:val="both"/>
        <w:rPr>
          <w:rFonts w:ascii="Book Antiqua" w:hAnsi="Book Antiqua" w:cstheme="majorBidi"/>
          <w:sz w:val="20"/>
          <w:szCs w:val="20"/>
          <w:lang w:val="en"/>
          <w:rPrChange w:id="3882"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3883" w:author="Donia Jendoubi" w:date="2019-05-21T18:26:00Z">
            <w:rPr>
              <w:rFonts w:asciiTheme="majorBidi" w:hAnsiTheme="majorBidi" w:cstheme="majorBidi"/>
              <w:sz w:val="20"/>
              <w:szCs w:val="20"/>
              <w:lang w:val="en"/>
            </w:rPr>
          </w:rPrChange>
        </w:rPr>
        <w:t>Hartemink</w:t>
      </w:r>
      <w:proofErr w:type="spellEnd"/>
      <w:r w:rsidRPr="008E088B">
        <w:rPr>
          <w:rFonts w:ascii="Book Antiqua" w:hAnsi="Book Antiqua" w:cstheme="majorBidi"/>
          <w:sz w:val="20"/>
          <w:szCs w:val="20"/>
          <w:lang w:val="en"/>
          <w:rPrChange w:id="3884" w:author="Donia Jendoubi" w:date="2019-05-21T18:26:00Z">
            <w:rPr>
              <w:rFonts w:asciiTheme="majorBidi" w:hAnsiTheme="majorBidi" w:cstheme="majorBidi"/>
              <w:sz w:val="20"/>
              <w:szCs w:val="20"/>
              <w:lang w:val="en"/>
            </w:rPr>
          </w:rPrChange>
        </w:rPr>
        <w:t>, A. E.:</w:t>
      </w:r>
      <w:r w:rsidR="00EA6011" w:rsidRPr="008E088B">
        <w:rPr>
          <w:rFonts w:ascii="Book Antiqua" w:hAnsi="Book Antiqua" w:cstheme="majorBidi"/>
          <w:sz w:val="20"/>
          <w:szCs w:val="20"/>
          <w:lang w:val="en"/>
          <w:rPrChange w:id="3885" w:author="Donia Jendoubi" w:date="2019-05-21T18:26:00Z">
            <w:rPr>
              <w:rFonts w:asciiTheme="majorBidi" w:hAnsiTheme="majorBidi" w:cstheme="majorBidi"/>
              <w:sz w:val="20"/>
              <w:szCs w:val="20"/>
              <w:lang w:val="en"/>
            </w:rPr>
          </w:rPrChange>
        </w:rPr>
        <w:t xml:space="preserve"> Soil fertility decline in the tropics: with case studies on plantations: </w:t>
      </w:r>
      <w:proofErr w:type="spellStart"/>
      <w:proofErr w:type="gramStart"/>
      <w:r w:rsidR="00EA6011" w:rsidRPr="008E088B">
        <w:rPr>
          <w:rFonts w:ascii="Book Antiqua" w:hAnsi="Book Antiqua" w:cstheme="majorBidi"/>
          <w:sz w:val="20"/>
          <w:szCs w:val="20"/>
          <w:lang w:val="en"/>
          <w:rPrChange w:id="3886" w:author="Donia Jendoubi" w:date="2019-05-21T18:26:00Z">
            <w:rPr>
              <w:rFonts w:asciiTheme="majorBidi" w:hAnsiTheme="majorBidi" w:cstheme="majorBidi"/>
              <w:sz w:val="20"/>
              <w:szCs w:val="20"/>
              <w:lang w:val="en"/>
            </w:rPr>
          </w:rPrChange>
        </w:rPr>
        <w:t>Cabi</w:t>
      </w:r>
      <w:proofErr w:type="spellEnd"/>
      <w:r w:rsidR="00EA6011" w:rsidRPr="008E088B">
        <w:rPr>
          <w:rFonts w:ascii="Book Antiqua" w:hAnsi="Book Antiqua" w:cstheme="majorBidi"/>
          <w:sz w:val="20"/>
          <w:szCs w:val="20"/>
          <w:lang w:val="en"/>
          <w:rPrChange w:id="3887"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3888" w:author="Donia Jendoubi" w:date="2019-05-21T18:26:00Z">
            <w:rPr>
              <w:rFonts w:asciiTheme="majorBidi" w:hAnsiTheme="majorBidi" w:cstheme="majorBidi"/>
              <w:sz w:val="20"/>
              <w:szCs w:val="20"/>
              <w:lang w:val="en"/>
            </w:rPr>
          </w:rPrChange>
        </w:rPr>
        <w:t>,</w:t>
      </w:r>
      <w:proofErr w:type="gramEnd"/>
      <w:r w:rsidRPr="008E088B">
        <w:rPr>
          <w:rFonts w:ascii="Book Antiqua" w:hAnsi="Book Antiqua" w:cstheme="majorBidi"/>
          <w:sz w:val="20"/>
          <w:szCs w:val="20"/>
          <w:lang w:val="en"/>
          <w:rPrChange w:id="3889" w:author="Donia Jendoubi" w:date="2019-05-21T18:26:00Z">
            <w:rPr>
              <w:rFonts w:asciiTheme="majorBidi" w:hAnsiTheme="majorBidi" w:cstheme="majorBidi"/>
              <w:sz w:val="20"/>
              <w:szCs w:val="20"/>
              <w:lang w:val="en"/>
            </w:rPr>
          </w:rPrChange>
        </w:rPr>
        <w:t xml:space="preserve"> 2003.</w:t>
      </w:r>
      <w:r w:rsidR="00EA6011" w:rsidRPr="008E088B">
        <w:rPr>
          <w:rFonts w:ascii="Book Antiqua" w:hAnsi="Book Antiqua" w:cstheme="majorBidi"/>
          <w:sz w:val="20"/>
          <w:szCs w:val="20"/>
          <w:lang w:val="en"/>
          <w:rPrChange w:id="3890"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GB"/>
          <w:rPrChange w:id="3891" w:author="Donia Jendoubi" w:date="2019-05-21T18:26:00Z">
            <w:rPr>
              <w:rFonts w:asciiTheme="majorBidi" w:hAnsiTheme="majorBidi" w:cstheme="majorBidi"/>
              <w:sz w:val="20"/>
              <w:szCs w:val="20"/>
              <w:lang w:val="en-GB"/>
            </w:rPr>
          </w:rPrChange>
        </w:rPr>
      </w:pPr>
      <w:proofErr w:type="spellStart"/>
      <w:r w:rsidRPr="008E088B">
        <w:rPr>
          <w:rFonts w:ascii="Book Antiqua" w:hAnsi="Book Antiqua" w:cstheme="majorBidi"/>
          <w:sz w:val="20"/>
          <w:szCs w:val="20"/>
          <w:lang w:val="fr-FR"/>
          <w:rPrChange w:id="3892" w:author="Donia Jendoubi" w:date="2019-05-21T18:26:00Z">
            <w:rPr>
              <w:rFonts w:asciiTheme="majorBidi" w:hAnsiTheme="majorBidi" w:cstheme="majorBidi"/>
              <w:sz w:val="20"/>
              <w:szCs w:val="20"/>
              <w:lang w:val="fr-FR"/>
            </w:rPr>
          </w:rPrChange>
        </w:rPr>
        <w:lastRenderedPageBreak/>
        <w:t>Hassine</w:t>
      </w:r>
      <w:proofErr w:type="spellEnd"/>
      <w:r w:rsidRPr="008E088B">
        <w:rPr>
          <w:rFonts w:ascii="Book Antiqua" w:hAnsi="Book Antiqua" w:cstheme="majorBidi"/>
          <w:sz w:val="20"/>
          <w:szCs w:val="20"/>
          <w:lang w:val="fr-FR"/>
          <w:rPrChange w:id="3893" w:author="Donia Jendoubi" w:date="2019-05-21T18:26:00Z">
            <w:rPr>
              <w:rFonts w:asciiTheme="majorBidi" w:hAnsiTheme="majorBidi" w:cstheme="majorBidi"/>
              <w:sz w:val="20"/>
              <w:szCs w:val="20"/>
              <w:lang w:val="fr-FR"/>
            </w:rPr>
          </w:rPrChange>
        </w:rPr>
        <w:t xml:space="preserve">, H.B., </w:t>
      </w:r>
      <w:proofErr w:type="spellStart"/>
      <w:r w:rsidRPr="008E088B">
        <w:rPr>
          <w:rFonts w:ascii="Book Antiqua" w:hAnsi="Book Antiqua" w:cstheme="majorBidi"/>
          <w:sz w:val="20"/>
          <w:szCs w:val="20"/>
          <w:lang w:val="fr-FR"/>
          <w:rPrChange w:id="3894" w:author="Donia Jendoubi" w:date="2019-05-21T18:26:00Z">
            <w:rPr>
              <w:rFonts w:asciiTheme="majorBidi" w:hAnsiTheme="majorBidi" w:cstheme="majorBidi"/>
              <w:sz w:val="20"/>
              <w:szCs w:val="20"/>
              <w:lang w:val="fr-FR"/>
            </w:rPr>
          </w:rPrChange>
        </w:rPr>
        <w:t>Aloui</w:t>
      </w:r>
      <w:proofErr w:type="spellEnd"/>
      <w:r w:rsidRPr="008E088B">
        <w:rPr>
          <w:rFonts w:ascii="Book Antiqua" w:hAnsi="Book Antiqua" w:cstheme="majorBidi"/>
          <w:sz w:val="20"/>
          <w:szCs w:val="20"/>
          <w:lang w:val="fr-FR"/>
          <w:rPrChange w:id="3895" w:author="Donia Jendoubi" w:date="2019-05-21T18:26:00Z">
            <w:rPr>
              <w:rFonts w:asciiTheme="majorBidi" w:hAnsiTheme="majorBidi" w:cstheme="majorBidi"/>
              <w:sz w:val="20"/>
              <w:szCs w:val="20"/>
              <w:lang w:val="fr-FR"/>
            </w:rPr>
          </w:rPrChange>
        </w:rPr>
        <w:t xml:space="preserve">, T., </w:t>
      </w:r>
      <w:proofErr w:type="spellStart"/>
      <w:r w:rsidRPr="008E088B">
        <w:rPr>
          <w:rFonts w:ascii="Book Antiqua" w:hAnsi="Book Antiqua" w:cstheme="majorBidi"/>
          <w:sz w:val="20"/>
          <w:szCs w:val="20"/>
          <w:lang w:val="fr-FR"/>
          <w:rPrChange w:id="3896" w:author="Donia Jendoubi" w:date="2019-05-21T18:26:00Z">
            <w:rPr>
              <w:rFonts w:asciiTheme="majorBidi" w:hAnsiTheme="majorBidi" w:cstheme="majorBidi"/>
              <w:sz w:val="20"/>
              <w:szCs w:val="20"/>
              <w:lang w:val="fr-FR"/>
            </w:rPr>
          </w:rPrChange>
        </w:rPr>
        <w:t>Gallali</w:t>
      </w:r>
      <w:proofErr w:type="spellEnd"/>
      <w:r w:rsidRPr="008E088B">
        <w:rPr>
          <w:rFonts w:ascii="Book Antiqua" w:hAnsi="Book Antiqua" w:cstheme="majorBidi"/>
          <w:sz w:val="20"/>
          <w:szCs w:val="20"/>
          <w:lang w:val="fr-FR"/>
          <w:rPrChange w:id="3897" w:author="Donia Jendoubi" w:date="2019-05-21T18:26:00Z">
            <w:rPr>
              <w:rFonts w:asciiTheme="majorBidi" w:hAnsiTheme="majorBidi" w:cstheme="majorBidi"/>
              <w:sz w:val="20"/>
              <w:szCs w:val="20"/>
              <w:lang w:val="fr-FR"/>
            </w:rPr>
          </w:rPrChange>
        </w:rPr>
        <w:t xml:space="preserve">, T., Bouzid, T., </w:t>
      </w:r>
      <w:r w:rsidR="00AD2DE2" w:rsidRPr="008E088B">
        <w:rPr>
          <w:rFonts w:ascii="Book Antiqua" w:hAnsi="Book Antiqua" w:cstheme="majorBidi"/>
          <w:sz w:val="20"/>
          <w:szCs w:val="20"/>
          <w:lang w:val="fr-FR"/>
          <w:rPrChange w:id="3898" w:author="Donia Jendoubi" w:date="2019-05-21T18:26:00Z">
            <w:rPr>
              <w:rFonts w:asciiTheme="majorBidi" w:hAnsiTheme="majorBidi" w:cstheme="majorBidi"/>
              <w:sz w:val="20"/>
              <w:szCs w:val="20"/>
              <w:lang w:val="fr-FR"/>
            </w:rPr>
          </w:rPrChange>
        </w:rPr>
        <w:t xml:space="preserve">El </w:t>
      </w:r>
      <w:proofErr w:type="spellStart"/>
      <w:r w:rsidR="00AD2DE2" w:rsidRPr="008E088B">
        <w:rPr>
          <w:rFonts w:ascii="Book Antiqua" w:hAnsi="Book Antiqua" w:cstheme="majorBidi"/>
          <w:sz w:val="20"/>
          <w:szCs w:val="20"/>
          <w:lang w:val="fr-FR"/>
          <w:rPrChange w:id="3899" w:author="Donia Jendoubi" w:date="2019-05-21T18:26:00Z">
            <w:rPr>
              <w:rFonts w:asciiTheme="majorBidi" w:hAnsiTheme="majorBidi" w:cstheme="majorBidi"/>
              <w:sz w:val="20"/>
              <w:szCs w:val="20"/>
              <w:lang w:val="fr-FR"/>
            </w:rPr>
          </w:rPrChange>
        </w:rPr>
        <w:t>Amri</w:t>
      </w:r>
      <w:proofErr w:type="spellEnd"/>
      <w:r w:rsidR="00AD2DE2" w:rsidRPr="008E088B">
        <w:rPr>
          <w:rFonts w:ascii="Book Antiqua" w:hAnsi="Book Antiqua" w:cstheme="majorBidi"/>
          <w:sz w:val="20"/>
          <w:szCs w:val="20"/>
          <w:lang w:val="fr-FR"/>
          <w:rPrChange w:id="3900" w:author="Donia Jendoubi" w:date="2019-05-21T18:26:00Z">
            <w:rPr>
              <w:rFonts w:asciiTheme="majorBidi" w:hAnsiTheme="majorBidi" w:cstheme="majorBidi"/>
              <w:sz w:val="20"/>
              <w:szCs w:val="20"/>
              <w:lang w:val="fr-FR"/>
            </w:rPr>
          </w:rPrChange>
        </w:rPr>
        <w:t>, S., &amp; Hassen, R. :</w:t>
      </w:r>
      <w:r w:rsidRPr="008E088B">
        <w:rPr>
          <w:rFonts w:ascii="Book Antiqua" w:hAnsi="Book Antiqua" w:cstheme="majorBidi"/>
          <w:sz w:val="20"/>
          <w:szCs w:val="20"/>
          <w:lang w:val="fr-FR"/>
          <w:rPrChange w:id="3901" w:author="Donia Jendoubi" w:date="2019-05-21T18:26:00Z">
            <w:rPr>
              <w:rFonts w:asciiTheme="majorBidi" w:hAnsiTheme="majorBidi" w:cstheme="majorBidi"/>
              <w:sz w:val="20"/>
              <w:szCs w:val="20"/>
              <w:lang w:val="fr-FR"/>
            </w:rPr>
          </w:rPrChange>
        </w:rPr>
        <w:t xml:space="preserve"> Évaluation quantitative et rôles de la matière organique dans les sols cultivés en zones subhumides et semi-arides méditerranéennes de la Tunisie. </w:t>
      </w:r>
      <w:proofErr w:type="spellStart"/>
      <w:r w:rsidR="00AD2DE2" w:rsidRPr="008E088B">
        <w:rPr>
          <w:rFonts w:ascii="Book Antiqua" w:hAnsi="Book Antiqua" w:cstheme="majorBidi"/>
          <w:sz w:val="20"/>
          <w:szCs w:val="20"/>
          <w:lang w:val="en-GB"/>
          <w:rPrChange w:id="3902" w:author="Donia Jendoubi" w:date="2019-05-21T18:26:00Z">
            <w:rPr>
              <w:rFonts w:asciiTheme="majorBidi" w:hAnsiTheme="majorBidi" w:cstheme="majorBidi"/>
              <w:sz w:val="20"/>
              <w:szCs w:val="20"/>
              <w:lang w:val="en-GB"/>
            </w:rPr>
          </w:rPrChange>
        </w:rPr>
        <w:t>Agrosolutions</w:t>
      </w:r>
      <w:proofErr w:type="spellEnd"/>
      <w:r w:rsidR="00AD2DE2" w:rsidRPr="008E088B">
        <w:rPr>
          <w:rFonts w:ascii="Book Antiqua" w:hAnsi="Book Antiqua" w:cstheme="majorBidi"/>
          <w:sz w:val="20"/>
          <w:szCs w:val="20"/>
          <w:lang w:val="en-GB"/>
          <w:rPrChange w:id="3903" w:author="Donia Jendoubi" w:date="2019-05-21T18:26:00Z">
            <w:rPr>
              <w:rFonts w:asciiTheme="majorBidi" w:hAnsiTheme="majorBidi" w:cstheme="majorBidi"/>
              <w:sz w:val="20"/>
              <w:szCs w:val="20"/>
              <w:lang w:val="en-GB"/>
            </w:rPr>
          </w:rPrChange>
        </w:rPr>
        <w:t>, 19, 4-14, 2008.</w:t>
      </w:r>
      <w:r w:rsidRPr="008E088B">
        <w:rPr>
          <w:rFonts w:ascii="Book Antiqua" w:hAnsi="Book Antiqua" w:cstheme="majorBidi"/>
          <w:sz w:val="20"/>
          <w:szCs w:val="20"/>
          <w:lang w:val="en-GB"/>
          <w:rPrChange w:id="3904" w:author="Donia Jendoubi" w:date="2019-05-21T18:26:00Z">
            <w:rPr>
              <w:rFonts w:asciiTheme="majorBidi" w:hAnsiTheme="majorBidi" w:cstheme="majorBidi"/>
              <w:sz w:val="20"/>
              <w:szCs w:val="20"/>
              <w:lang w:val="en-GB"/>
            </w:rPr>
          </w:rPrChange>
        </w:rPr>
        <w:t xml:space="preserve"> </w:t>
      </w:r>
      <w:r w:rsidRPr="008E088B">
        <w:rPr>
          <w:rFonts w:ascii="Book Antiqua" w:hAnsi="Book Antiqua" w:cstheme="majorBidi"/>
          <w:sz w:val="20"/>
          <w:szCs w:val="20"/>
          <w:lang w:val="en-GB"/>
          <w:rPrChange w:id="3905" w:author="Donia Jendoubi" w:date="2019-05-21T18:26:00Z">
            <w:rPr>
              <w:rFonts w:asciiTheme="majorBidi" w:hAnsiTheme="majorBidi" w:cstheme="majorBidi"/>
              <w:sz w:val="20"/>
              <w:szCs w:val="20"/>
              <w:lang w:val="en-GB"/>
            </w:rPr>
          </w:rPrChange>
        </w:rPr>
        <w:tab/>
      </w:r>
    </w:p>
    <w:p w:rsidR="00EA6011" w:rsidRPr="008E088B" w:rsidRDefault="00AD2DE2">
      <w:pPr>
        <w:spacing w:after="0" w:line="240" w:lineRule="auto"/>
        <w:jc w:val="both"/>
        <w:rPr>
          <w:rFonts w:ascii="Book Antiqua" w:hAnsi="Book Antiqua" w:cstheme="majorBidi"/>
          <w:sz w:val="20"/>
          <w:szCs w:val="20"/>
          <w:lang w:val="en"/>
          <w:rPrChange w:id="3906"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GB"/>
          <w:rPrChange w:id="3907" w:author="Donia Jendoubi" w:date="2019-05-21T18:26:00Z">
            <w:rPr>
              <w:rFonts w:asciiTheme="majorBidi" w:hAnsiTheme="majorBidi" w:cstheme="majorBidi"/>
              <w:sz w:val="20"/>
              <w:szCs w:val="20"/>
              <w:lang w:val="en-GB"/>
            </w:rPr>
          </w:rPrChange>
        </w:rPr>
        <w:t>Herrick, J.E. &amp; Wander, M.,</w:t>
      </w:r>
      <w:r w:rsidR="00EA6011" w:rsidRPr="008E088B">
        <w:rPr>
          <w:rFonts w:ascii="Book Antiqua" w:hAnsi="Book Antiqua" w:cstheme="majorBidi"/>
          <w:sz w:val="20"/>
          <w:szCs w:val="20"/>
          <w:lang w:val="en-GB"/>
          <w:rPrChange w:id="3908" w:author="Donia Jendoubi" w:date="2019-05-21T18:26:00Z">
            <w:rPr>
              <w:rFonts w:asciiTheme="majorBidi" w:hAnsiTheme="majorBidi" w:cstheme="majorBidi"/>
              <w:sz w:val="20"/>
              <w:szCs w:val="20"/>
              <w:lang w:val="en-GB"/>
            </w:rPr>
          </w:rPrChange>
        </w:rPr>
        <w:t xml:space="preserve"> </w:t>
      </w:r>
      <w:r w:rsidR="00EA6011" w:rsidRPr="008E088B">
        <w:rPr>
          <w:rFonts w:ascii="Book Antiqua" w:hAnsi="Book Antiqua" w:cstheme="majorBidi"/>
          <w:sz w:val="20"/>
          <w:szCs w:val="20"/>
          <w:lang w:val="en"/>
          <w:rPrChange w:id="3909" w:author="Donia Jendoubi" w:date="2019-05-21T18:26:00Z">
            <w:rPr>
              <w:rFonts w:asciiTheme="majorBidi" w:hAnsiTheme="majorBidi" w:cstheme="majorBidi"/>
              <w:sz w:val="20"/>
              <w:szCs w:val="20"/>
              <w:lang w:val="en"/>
            </w:rPr>
          </w:rPrChange>
        </w:rPr>
        <w:t>Relationships between soil organic carbon and soil quality in cropped and rangeland soils: the importance of distribution, composition, and soil biological activity. R. Lal, J.M. Kimble, R.F. Follett, B.A. Stewart (Eds.), Soil Processes and the Carbon Cycle, CRC Press,</w:t>
      </w:r>
      <w:r w:rsidRPr="008E088B">
        <w:rPr>
          <w:rFonts w:ascii="Book Antiqua" w:hAnsi="Book Antiqua" w:cstheme="majorBidi"/>
          <w:sz w:val="20"/>
          <w:szCs w:val="20"/>
          <w:lang w:val="en"/>
          <w:rPrChange w:id="3910" w:author="Donia Jendoubi" w:date="2019-05-21T18:26:00Z">
            <w:rPr>
              <w:rFonts w:asciiTheme="majorBidi" w:hAnsiTheme="majorBidi" w:cstheme="majorBidi"/>
              <w:sz w:val="20"/>
              <w:szCs w:val="20"/>
              <w:lang w:val="en"/>
            </w:rPr>
          </w:rPrChange>
        </w:rPr>
        <w:t xml:space="preserve"> Boca Raton (1997), pp. 405-425, 1997.</w:t>
      </w:r>
    </w:p>
    <w:p w:rsidR="00EA6011" w:rsidRPr="008E088B" w:rsidRDefault="00AD2DE2">
      <w:pPr>
        <w:spacing w:after="0" w:line="240" w:lineRule="auto"/>
        <w:jc w:val="both"/>
        <w:rPr>
          <w:rFonts w:ascii="Book Antiqua" w:hAnsi="Book Antiqua" w:cstheme="majorBidi"/>
          <w:sz w:val="20"/>
          <w:szCs w:val="20"/>
          <w:lang w:val="en"/>
          <w:rPrChange w:id="3911"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912" w:author="Donia Jendoubi" w:date="2019-05-21T18:26:00Z">
            <w:rPr>
              <w:rFonts w:asciiTheme="majorBidi" w:hAnsiTheme="majorBidi" w:cstheme="majorBidi"/>
              <w:sz w:val="20"/>
              <w:szCs w:val="20"/>
              <w:lang w:val="en"/>
            </w:rPr>
          </w:rPrChange>
        </w:rPr>
        <w:t xml:space="preserve">Hill, J., &amp; </w:t>
      </w:r>
      <w:proofErr w:type="spellStart"/>
      <w:r w:rsidRPr="008E088B">
        <w:rPr>
          <w:rFonts w:ascii="Book Antiqua" w:hAnsi="Book Antiqua" w:cstheme="majorBidi"/>
          <w:sz w:val="20"/>
          <w:szCs w:val="20"/>
          <w:lang w:val="en"/>
          <w:rPrChange w:id="3913" w:author="Donia Jendoubi" w:date="2019-05-21T18:26:00Z">
            <w:rPr>
              <w:rFonts w:asciiTheme="majorBidi" w:hAnsiTheme="majorBidi" w:cstheme="majorBidi"/>
              <w:sz w:val="20"/>
              <w:szCs w:val="20"/>
              <w:lang w:val="en"/>
            </w:rPr>
          </w:rPrChange>
        </w:rPr>
        <w:t>Schütt</w:t>
      </w:r>
      <w:proofErr w:type="spellEnd"/>
      <w:r w:rsidRPr="008E088B">
        <w:rPr>
          <w:rFonts w:ascii="Book Antiqua" w:hAnsi="Book Antiqua" w:cstheme="majorBidi"/>
          <w:sz w:val="20"/>
          <w:szCs w:val="20"/>
          <w:lang w:val="en"/>
          <w:rPrChange w:id="3914" w:author="Donia Jendoubi" w:date="2019-05-21T18:26:00Z">
            <w:rPr>
              <w:rFonts w:asciiTheme="majorBidi" w:hAnsiTheme="majorBidi" w:cstheme="majorBidi"/>
              <w:sz w:val="20"/>
              <w:szCs w:val="20"/>
              <w:lang w:val="en"/>
            </w:rPr>
          </w:rPrChange>
        </w:rPr>
        <w:t>, B.:</w:t>
      </w:r>
      <w:r w:rsidR="00EA6011" w:rsidRPr="008E088B">
        <w:rPr>
          <w:rFonts w:ascii="Book Antiqua" w:hAnsi="Book Antiqua" w:cstheme="majorBidi"/>
          <w:sz w:val="20"/>
          <w:szCs w:val="20"/>
          <w:lang w:val="en"/>
          <w:rPrChange w:id="3915" w:author="Donia Jendoubi" w:date="2019-05-21T18:26:00Z">
            <w:rPr>
              <w:rFonts w:asciiTheme="majorBidi" w:hAnsiTheme="majorBidi" w:cstheme="majorBidi"/>
              <w:sz w:val="20"/>
              <w:szCs w:val="20"/>
              <w:lang w:val="en"/>
            </w:rPr>
          </w:rPrChange>
        </w:rPr>
        <w:t xml:space="preserve"> Mapping complex patterns of erosion and stability in dry Mediterranean ecosystems. Remote Sensing of Environment, 74(3), 557-569</w:t>
      </w:r>
      <w:r w:rsidRPr="008E088B">
        <w:rPr>
          <w:rFonts w:ascii="Book Antiqua" w:hAnsi="Book Antiqua" w:cstheme="majorBidi"/>
          <w:sz w:val="20"/>
          <w:szCs w:val="20"/>
          <w:lang w:val="en"/>
          <w:rPrChange w:id="3916" w:author="Donia Jendoubi" w:date="2019-05-21T18:26:00Z">
            <w:rPr>
              <w:rFonts w:asciiTheme="majorBidi" w:hAnsiTheme="majorBidi" w:cstheme="majorBidi"/>
              <w:sz w:val="20"/>
              <w:szCs w:val="20"/>
              <w:lang w:val="en"/>
            </w:rPr>
          </w:rPrChange>
        </w:rPr>
        <w:t>, 2000.</w:t>
      </w:r>
      <w:r w:rsidR="00EA6011" w:rsidRPr="008E088B">
        <w:rPr>
          <w:rFonts w:ascii="Book Antiqua" w:hAnsi="Book Antiqua" w:cstheme="majorBidi"/>
          <w:sz w:val="20"/>
          <w:szCs w:val="20"/>
          <w:lang w:val="en"/>
          <w:rPrChange w:id="3917" w:author="Donia Jendoubi" w:date="2019-05-21T18:26:00Z">
            <w:rPr>
              <w:rFonts w:asciiTheme="majorBidi" w:hAnsiTheme="majorBidi" w:cstheme="majorBidi"/>
              <w:sz w:val="20"/>
              <w:szCs w:val="20"/>
              <w:lang w:val="en"/>
            </w:rPr>
          </w:rPrChange>
        </w:rPr>
        <w:t xml:space="preserve"> </w:t>
      </w:r>
      <w:r w:rsidR="00EA6011" w:rsidRPr="008E088B">
        <w:rPr>
          <w:rFonts w:ascii="Book Antiqua" w:hAnsi="Book Antiqua" w:cstheme="majorBidi"/>
          <w:sz w:val="20"/>
          <w:szCs w:val="20"/>
          <w:lang w:val="en"/>
          <w:rPrChange w:id="3918"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919"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920" w:author="Donia Jendoubi" w:date="2019-05-21T18:26:00Z">
            <w:rPr>
              <w:rFonts w:asciiTheme="majorBidi" w:hAnsiTheme="majorBidi" w:cstheme="majorBidi"/>
              <w:sz w:val="20"/>
              <w:szCs w:val="20"/>
              <w:lang w:val="en"/>
            </w:rPr>
          </w:rPrChange>
        </w:rPr>
        <w:t xml:space="preserve">Hill, J., </w:t>
      </w:r>
      <w:proofErr w:type="spellStart"/>
      <w:r w:rsidRPr="008E088B">
        <w:rPr>
          <w:rFonts w:ascii="Book Antiqua" w:hAnsi="Book Antiqua" w:cstheme="majorBidi"/>
          <w:sz w:val="20"/>
          <w:szCs w:val="20"/>
          <w:lang w:val="en"/>
          <w:rPrChange w:id="3921" w:author="Donia Jendoubi" w:date="2019-05-21T18:26:00Z">
            <w:rPr>
              <w:rFonts w:asciiTheme="majorBidi" w:hAnsiTheme="majorBidi" w:cstheme="majorBidi"/>
              <w:sz w:val="20"/>
              <w:szCs w:val="20"/>
              <w:lang w:val="en"/>
            </w:rPr>
          </w:rPrChange>
        </w:rPr>
        <w:t>Stellmes</w:t>
      </w:r>
      <w:proofErr w:type="spellEnd"/>
      <w:r w:rsidRPr="008E088B">
        <w:rPr>
          <w:rFonts w:ascii="Book Antiqua" w:hAnsi="Book Antiqua" w:cstheme="majorBidi"/>
          <w:sz w:val="20"/>
          <w:szCs w:val="20"/>
          <w:lang w:val="en"/>
          <w:rPrChange w:id="3922" w:author="Donia Jendoubi" w:date="2019-05-21T18:26:00Z">
            <w:rPr>
              <w:rFonts w:asciiTheme="majorBidi" w:hAnsiTheme="majorBidi" w:cstheme="majorBidi"/>
              <w:sz w:val="20"/>
              <w:szCs w:val="20"/>
              <w:lang w:val="en"/>
            </w:rPr>
          </w:rPrChange>
        </w:rPr>
        <w:t xml:space="preserve">, M., </w:t>
      </w:r>
      <w:proofErr w:type="spellStart"/>
      <w:r w:rsidRPr="008E088B">
        <w:rPr>
          <w:rFonts w:ascii="Book Antiqua" w:hAnsi="Book Antiqua" w:cstheme="majorBidi"/>
          <w:sz w:val="20"/>
          <w:szCs w:val="20"/>
          <w:lang w:val="en"/>
          <w:rPrChange w:id="3923" w:author="Donia Jendoubi" w:date="2019-05-21T18:26:00Z">
            <w:rPr>
              <w:rFonts w:asciiTheme="majorBidi" w:hAnsiTheme="majorBidi" w:cstheme="majorBidi"/>
              <w:sz w:val="20"/>
              <w:szCs w:val="20"/>
              <w:lang w:val="en"/>
            </w:rPr>
          </w:rPrChange>
        </w:rPr>
        <w:t>Udelhoven</w:t>
      </w:r>
      <w:proofErr w:type="spellEnd"/>
      <w:r w:rsidRPr="008E088B">
        <w:rPr>
          <w:rFonts w:ascii="Book Antiqua" w:hAnsi="Book Antiqua" w:cstheme="majorBidi"/>
          <w:sz w:val="20"/>
          <w:szCs w:val="20"/>
          <w:lang w:val="en"/>
          <w:rPrChange w:id="3924" w:author="Donia Jendoubi" w:date="2019-05-21T18:26:00Z">
            <w:rPr>
              <w:rFonts w:asciiTheme="majorBidi" w:hAnsiTheme="majorBidi" w:cstheme="majorBidi"/>
              <w:sz w:val="20"/>
              <w:szCs w:val="20"/>
              <w:lang w:val="en"/>
            </w:rPr>
          </w:rPrChange>
        </w:rPr>
        <w:t xml:space="preserve">, T., </w:t>
      </w:r>
      <w:proofErr w:type="spellStart"/>
      <w:r w:rsidRPr="008E088B">
        <w:rPr>
          <w:rFonts w:ascii="Book Antiqua" w:hAnsi="Book Antiqua" w:cstheme="majorBidi"/>
          <w:sz w:val="20"/>
          <w:szCs w:val="20"/>
          <w:lang w:val="en"/>
          <w:rPrChange w:id="3925" w:author="Donia Jendoubi" w:date="2019-05-21T18:26:00Z">
            <w:rPr>
              <w:rFonts w:asciiTheme="majorBidi" w:hAnsiTheme="majorBidi" w:cstheme="majorBidi"/>
              <w:sz w:val="20"/>
              <w:szCs w:val="20"/>
              <w:lang w:val="en"/>
            </w:rPr>
          </w:rPrChange>
        </w:rPr>
        <w:t>Röd</w:t>
      </w:r>
      <w:r w:rsidR="00AD2DE2" w:rsidRPr="008E088B">
        <w:rPr>
          <w:rFonts w:ascii="Book Antiqua" w:hAnsi="Book Antiqua" w:cstheme="majorBidi"/>
          <w:sz w:val="20"/>
          <w:szCs w:val="20"/>
          <w:lang w:val="en"/>
          <w:rPrChange w:id="3926" w:author="Donia Jendoubi" w:date="2019-05-21T18:26:00Z">
            <w:rPr>
              <w:rFonts w:asciiTheme="majorBidi" w:hAnsiTheme="majorBidi" w:cstheme="majorBidi"/>
              <w:sz w:val="20"/>
              <w:szCs w:val="20"/>
              <w:lang w:val="en"/>
            </w:rPr>
          </w:rPrChange>
        </w:rPr>
        <w:t>er</w:t>
      </w:r>
      <w:proofErr w:type="spellEnd"/>
      <w:r w:rsidR="00AD2DE2" w:rsidRPr="008E088B">
        <w:rPr>
          <w:rFonts w:ascii="Book Antiqua" w:hAnsi="Book Antiqua" w:cstheme="majorBidi"/>
          <w:sz w:val="20"/>
          <w:szCs w:val="20"/>
          <w:lang w:val="en"/>
          <w:rPrChange w:id="3927" w:author="Donia Jendoubi" w:date="2019-05-21T18:26:00Z">
            <w:rPr>
              <w:rFonts w:asciiTheme="majorBidi" w:hAnsiTheme="majorBidi" w:cstheme="majorBidi"/>
              <w:sz w:val="20"/>
              <w:szCs w:val="20"/>
              <w:lang w:val="en"/>
            </w:rPr>
          </w:rPrChange>
        </w:rPr>
        <w:t xml:space="preserve">, A., &amp; </w:t>
      </w:r>
      <w:proofErr w:type="spellStart"/>
      <w:r w:rsidR="00AD2DE2" w:rsidRPr="008E088B">
        <w:rPr>
          <w:rFonts w:ascii="Book Antiqua" w:hAnsi="Book Antiqua" w:cstheme="majorBidi"/>
          <w:sz w:val="20"/>
          <w:szCs w:val="20"/>
          <w:lang w:val="en"/>
          <w:rPrChange w:id="3928" w:author="Donia Jendoubi" w:date="2019-05-21T18:26:00Z">
            <w:rPr>
              <w:rFonts w:asciiTheme="majorBidi" w:hAnsiTheme="majorBidi" w:cstheme="majorBidi"/>
              <w:sz w:val="20"/>
              <w:szCs w:val="20"/>
              <w:lang w:val="en"/>
            </w:rPr>
          </w:rPrChange>
        </w:rPr>
        <w:t>Sommer</w:t>
      </w:r>
      <w:proofErr w:type="spellEnd"/>
      <w:r w:rsidR="00AD2DE2" w:rsidRPr="008E088B">
        <w:rPr>
          <w:rFonts w:ascii="Book Antiqua" w:hAnsi="Book Antiqua" w:cstheme="majorBidi"/>
          <w:sz w:val="20"/>
          <w:szCs w:val="20"/>
          <w:lang w:val="en"/>
          <w:rPrChange w:id="3929" w:author="Donia Jendoubi" w:date="2019-05-21T18:26:00Z">
            <w:rPr>
              <w:rFonts w:asciiTheme="majorBidi" w:hAnsiTheme="majorBidi" w:cstheme="majorBidi"/>
              <w:sz w:val="20"/>
              <w:szCs w:val="20"/>
              <w:lang w:val="en"/>
            </w:rPr>
          </w:rPrChange>
        </w:rPr>
        <w:t>, S.:</w:t>
      </w:r>
      <w:r w:rsidRPr="008E088B">
        <w:rPr>
          <w:rFonts w:ascii="Book Antiqua" w:hAnsi="Book Antiqua" w:cstheme="majorBidi"/>
          <w:sz w:val="20"/>
          <w:szCs w:val="20"/>
          <w:lang w:val="en"/>
          <w:rPrChange w:id="3930" w:author="Donia Jendoubi" w:date="2019-05-21T18:26:00Z">
            <w:rPr>
              <w:rFonts w:asciiTheme="majorBidi" w:hAnsiTheme="majorBidi" w:cstheme="majorBidi"/>
              <w:sz w:val="20"/>
              <w:szCs w:val="20"/>
              <w:lang w:val="en"/>
            </w:rPr>
          </w:rPrChange>
        </w:rPr>
        <w:t xml:space="preserve"> Mediterranean desertification and land degradation: mapping related land use change syndromes based on satellite observations. Global and Plan</w:t>
      </w:r>
      <w:r w:rsidR="00AD2DE2" w:rsidRPr="008E088B">
        <w:rPr>
          <w:rFonts w:ascii="Book Antiqua" w:hAnsi="Book Antiqua" w:cstheme="majorBidi"/>
          <w:sz w:val="20"/>
          <w:szCs w:val="20"/>
          <w:lang w:val="en"/>
          <w:rPrChange w:id="3931" w:author="Donia Jendoubi" w:date="2019-05-21T18:26:00Z">
            <w:rPr>
              <w:rFonts w:asciiTheme="majorBidi" w:hAnsiTheme="majorBidi" w:cstheme="majorBidi"/>
              <w:sz w:val="20"/>
              <w:szCs w:val="20"/>
              <w:lang w:val="en"/>
            </w:rPr>
          </w:rPrChange>
        </w:rPr>
        <w:t>etary Change, 64(3-4), 146-157, 2008.</w:t>
      </w:r>
      <w:r w:rsidRPr="008E088B">
        <w:rPr>
          <w:rFonts w:ascii="Book Antiqua" w:hAnsi="Book Antiqua" w:cstheme="majorBidi"/>
          <w:sz w:val="20"/>
          <w:szCs w:val="20"/>
          <w:lang w:val="en"/>
          <w:rPrChange w:id="3932"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933"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934" w:author="Donia Jendoubi" w:date="2019-05-21T18:26:00Z">
            <w:rPr>
              <w:rFonts w:asciiTheme="majorBidi" w:hAnsiTheme="majorBidi" w:cstheme="majorBidi"/>
              <w:sz w:val="20"/>
              <w:szCs w:val="20"/>
              <w:lang w:val="en"/>
            </w:rPr>
          </w:rPrChange>
        </w:rPr>
        <w:t>H</w:t>
      </w:r>
      <w:r w:rsidR="00AD2DE2" w:rsidRPr="008E088B">
        <w:rPr>
          <w:rFonts w:ascii="Book Antiqua" w:hAnsi="Book Antiqua" w:cstheme="majorBidi"/>
          <w:sz w:val="20"/>
          <w:szCs w:val="20"/>
          <w:lang w:val="en"/>
          <w:rPrChange w:id="3935" w:author="Donia Jendoubi" w:date="2019-05-21T18:26:00Z">
            <w:rPr>
              <w:rFonts w:asciiTheme="majorBidi" w:hAnsiTheme="majorBidi" w:cstheme="majorBidi"/>
              <w:sz w:val="20"/>
              <w:szCs w:val="20"/>
              <w:lang w:val="en"/>
            </w:rPr>
          </w:rPrChange>
        </w:rPr>
        <w:t xml:space="preserve">uang, Y.M., Liu, D. &amp; </w:t>
      </w:r>
      <w:proofErr w:type="gramStart"/>
      <w:r w:rsidR="00AD2DE2" w:rsidRPr="008E088B">
        <w:rPr>
          <w:rFonts w:ascii="Book Antiqua" w:hAnsi="Book Antiqua" w:cstheme="majorBidi"/>
          <w:sz w:val="20"/>
          <w:szCs w:val="20"/>
          <w:lang w:val="en"/>
          <w:rPrChange w:id="3936" w:author="Donia Jendoubi" w:date="2019-05-21T18:26:00Z">
            <w:rPr>
              <w:rFonts w:asciiTheme="majorBidi" w:hAnsiTheme="majorBidi" w:cstheme="majorBidi"/>
              <w:sz w:val="20"/>
              <w:szCs w:val="20"/>
              <w:lang w:val="en"/>
            </w:rPr>
          </w:rPrChange>
        </w:rPr>
        <w:t>An</w:t>
      </w:r>
      <w:proofErr w:type="gramEnd"/>
      <w:r w:rsidR="00AD2DE2" w:rsidRPr="008E088B">
        <w:rPr>
          <w:rFonts w:ascii="Book Antiqua" w:hAnsi="Book Antiqua" w:cstheme="majorBidi"/>
          <w:sz w:val="20"/>
          <w:szCs w:val="20"/>
          <w:lang w:val="en"/>
          <w:rPrChange w:id="3937" w:author="Donia Jendoubi" w:date="2019-05-21T18:26:00Z">
            <w:rPr>
              <w:rFonts w:asciiTheme="majorBidi" w:hAnsiTheme="majorBidi" w:cstheme="majorBidi"/>
              <w:sz w:val="20"/>
              <w:szCs w:val="20"/>
              <w:lang w:val="en"/>
            </w:rPr>
          </w:rPrChange>
        </w:rPr>
        <w:t xml:space="preserve">, S.S.: </w:t>
      </w:r>
      <w:r w:rsidRPr="008E088B">
        <w:rPr>
          <w:rFonts w:ascii="Book Antiqua" w:hAnsi="Book Antiqua" w:cstheme="majorBidi"/>
          <w:sz w:val="20"/>
          <w:szCs w:val="20"/>
          <w:lang w:val="en"/>
          <w:rPrChange w:id="3938" w:author="Donia Jendoubi" w:date="2019-05-21T18:26:00Z">
            <w:rPr>
              <w:rFonts w:asciiTheme="majorBidi" w:hAnsiTheme="majorBidi" w:cstheme="majorBidi"/>
              <w:sz w:val="20"/>
              <w:szCs w:val="20"/>
              <w:lang w:val="en"/>
            </w:rPr>
          </w:rPrChange>
        </w:rPr>
        <w:t>An Effect of slope aspect on soil nitrogen and microbial properties in the Chinese Loess region. Catena, 125 (2015), pp. 135-145</w:t>
      </w:r>
      <w:r w:rsidR="00AD2DE2" w:rsidRPr="008E088B">
        <w:rPr>
          <w:rFonts w:ascii="Book Antiqua" w:hAnsi="Book Antiqua" w:cstheme="majorBidi"/>
          <w:sz w:val="20"/>
          <w:szCs w:val="20"/>
          <w:lang w:val="en"/>
          <w:rPrChange w:id="3939" w:author="Donia Jendoubi" w:date="2019-05-21T18:26:00Z">
            <w:rPr>
              <w:rFonts w:asciiTheme="majorBidi" w:hAnsiTheme="majorBidi" w:cstheme="majorBidi"/>
              <w:sz w:val="20"/>
              <w:szCs w:val="20"/>
              <w:lang w:val="en"/>
            </w:rPr>
          </w:rPrChange>
        </w:rPr>
        <w:t>, 2015.</w:t>
      </w:r>
      <w:r w:rsidRPr="008E088B">
        <w:rPr>
          <w:rFonts w:ascii="Book Antiqua" w:hAnsi="Book Antiqua" w:cstheme="majorBidi"/>
          <w:sz w:val="20"/>
          <w:szCs w:val="20"/>
          <w:lang w:val="en"/>
          <w:rPrChange w:id="3940" w:author="Donia Jendoubi" w:date="2019-05-21T18:26:00Z">
            <w:rPr>
              <w:rFonts w:asciiTheme="majorBidi" w:hAnsiTheme="majorBidi" w:cstheme="majorBidi"/>
              <w:sz w:val="20"/>
              <w:szCs w:val="20"/>
              <w:lang w:val="en"/>
            </w:rPr>
          </w:rPrChange>
        </w:rPr>
        <w:tab/>
      </w:r>
    </w:p>
    <w:p w:rsidR="00EA6011" w:rsidRPr="008E088B" w:rsidRDefault="00AD2DE2">
      <w:pPr>
        <w:spacing w:after="0" w:line="240" w:lineRule="auto"/>
        <w:jc w:val="both"/>
        <w:rPr>
          <w:rFonts w:ascii="Book Antiqua" w:hAnsi="Book Antiqua" w:cstheme="majorBidi"/>
          <w:sz w:val="20"/>
          <w:szCs w:val="20"/>
          <w:lang w:val="en"/>
          <w:rPrChange w:id="3941"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942" w:author="Donia Jendoubi" w:date="2019-05-21T18:26:00Z">
            <w:rPr>
              <w:rFonts w:asciiTheme="majorBidi" w:hAnsiTheme="majorBidi" w:cstheme="majorBidi"/>
              <w:sz w:val="20"/>
              <w:szCs w:val="20"/>
              <w:lang w:val="en"/>
            </w:rPr>
          </w:rPrChange>
        </w:rPr>
        <w:t>Irvin, B.J.:</w:t>
      </w:r>
      <w:r w:rsidR="00EA6011" w:rsidRPr="008E088B">
        <w:rPr>
          <w:rFonts w:ascii="Book Antiqua" w:hAnsi="Book Antiqua" w:cstheme="majorBidi"/>
          <w:sz w:val="20"/>
          <w:szCs w:val="20"/>
          <w:lang w:val="en"/>
          <w:rPrChange w:id="3943" w:author="Donia Jendoubi" w:date="2019-05-21T18:26:00Z">
            <w:rPr>
              <w:rFonts w:asciiTheme="majorBidi" w:hAnsiTheme="majorBidi" w:cstheme="majorBidi"/>
              <w:sz w:val="20"/>
              <w:szCs w:val="20"/>
              <w:lang w:val="en"/>
            </w:rPr>
          </w:rPrChange>
        </w:rPr>
        <w:t xml:space="preserve"> Spatial Information Tools for Delineating Landform Elements to Support Soil/Landscape Analysis. PhD Thesis, University of Wisconsin-Madison. grunwald.ifas.ufl.edu/Nat_resources/soil_forming_factors/formati</w:t>
      </w:r>
      <w:r w:rsidRPr="008E088B">
        <w:rPr>
          <w:rFonts w:ascii="Book Antiqua" w:hAnsi="Book Antiqua" w:cstheme="majorBidi"/>
          <w:sz w:val="20"/>
          <w:szCs w:val="20"/>
          <w:lang w:val="en"/>
          <w:rPrChange w:id="3944" w:author="Donia Jendoubi" w:date="2019-05-21T18:26:00Z">
            <w:rPr>
              <w:rFonts w:asciiTheme="majorBidi" w:hAnsiTheme="majorBidi" w:cstheme="majorBidi"/>
              <w:sz w:val="20"/>
              <w:szCs w:val="20"/>
              <w:lang w:val="en"/>
            </w:rPr>
          </w:rPrChange>
        </w:rPr>
        <w:t>on.htm (Accessed on 05/12/2007), 1996.</w:t>
      </w:r>
      <w:r w:rsidR="00EA6011" w:rsidRPr="008E088B">
        <w:rPr>
          <w:rFonts w:ascii="Book Antiqua" w:hAnsi="Book Antiqua" w:cstheme="majorBidi"/>
          <w:sz w:val="20"/>
          <w:szCs w:val="20"/>
          <w:lang w:val="en"/>
          <w:rPrChange w:id="3945" w:author="Donia Jendoubi" w:date="2019-05-21T18:26:00Z">
            <w:rPr>
              <w:rFonts w:asciiTheme="majorBidi" w:hAnsiTheme="majorBidi" w:cstheme="majorBidi"/>
              <w:sz w:val="20"/>
              <w:szCs w:val="20"/>
              <w:lang w:val="en"/>
            </w:rPr>
          </w:rPrChange>
        </w:rPr>
        <w:tab/>
      </w:r>
    </w:p>
    <w:p w:rsidR="00EA6011" w:rsidRPr="008E088B" w:rsidRDefault="00AD2DE2">
      <w:pPr>
        <w:spacing w:after="0" w:line="240" w:lineRule="auto"/>
        <w:jc w:val="both"/>
        <w:rPr>
          <w:rFonts w:ascii="Book Antiqua" w:hAnsi="Book Antiqua" w:cstheme="majorBidi"/>
          <w:sz w:val="20"/>
          <w:szCs w:val="20"/>
          <w:lang w:val="en-GB"/>
          <w:rPrChange w:id="3946" w:author="Donia Jendoubi" w:date="2019-05-21T18:26:00Z">
            <w:rPr>
              <w:rFonts w:asciiTheme="majorBidi" w:hAnsiTheme="majorBidi" w:cstheme="majorBidi"/>
              <w:sz w:val="20"/>
              <w:szCs w:val="20"/>
              <w:lang w:val="en-GB"/>
            </w:rPr>
          </w:rPrChange>
        </w:rPr>
      </w:pPr>
      <w:r w:rsidRPr="008E088B">
        <w:rPr>
          <w:rFonts w:ascii="Book Antiqua" w:hAnsi="Book Antiqua" w:cstheme="majorBidi"/>
          <w:sz w:val="20"/>
          <w:szCs w:val="20"/>
          <w:lang w:val="fr-FR"/>
          <w:rPrChange w:id="3947" w:author="Donia Jendoubi" w:date="2019-05-21T18:26:00Z">
            <w:rPr>
              <w:rFonts w:asciiTheme="majorBidi" w:hAnsiTheme="majorBidi" w:cstheme="majorBidi"/>
              <w:sz w:val="20"/>
              <w:szCs w:val="20"/>
              <w:lang w:val="fr-FR"/>
            </w:rPr>
          </w:rPrChange>
        </w:rPr>
        <w:t xml:space="preserve">Jendoubi, D. &amp; </w:t>
      </w:r>
      <w:proofErr w:type="spellStart"/>
      <w:r w:rsidRPr="008E088B">
        <w:rPr>
          <w:rFonts w:ascii="Book Antiqua" w:hAnsi="Book Antiqua" w:cstheme="majorBidi"/>
          <w:sz w:val="20"/>
          <w:szCs w:val="20"/>
          <w:lang w:val="fr-FR"/>
          <w:rPrChange w:id="3948" w:author="Donia Jendoubi" w:date="2019-05-21T18:26:00Z">
            <w:rPr>
              <w:rFonts w:asciiTheme="majorBidi" w:hAnsiTheme="majorBidi" w:cstheme="majorBidi"/>
              <w:sz w:val="20"/>
              <w:szCs w:val="20"/>
              <w:lang w:val="fr-FR"/>
            </w:rPr>
          </w:rPrChange>
        </w:rPr>
        <w:t>Khemiri</w:t>
      </w:r>
      <w:proofErr w:type="spellEnd"/>
      <w:r w:rsidRPr="008E088B">
        <w:rPr>
          <w:rFonts w:ascii="Book Antiqua" w:hAnsi="Book Antiqua" w:cstheme="majorBidi"/>
          <w:sz w:val="20"/>
          <w:szCs w:val="20"/>
          <w:lang w:val="fr-FR"/>
          <w:rPrChange w:id="3949" w:author="Donia Jendoubi" w:date="2019-05-21T18:26:00Z">
            <w:rPr>
              <w:rFonts w:asciiTheme="majorBidi" w:hAnsiTheme="majorBidi" w:cstheme="majorBidi"/>
              <w:sz w:val="20"/>
              <w:szCs w:val="20"/>
              <w:lang w:val="fr-FR"/>
            </w:rPr>
          </w:rPrChange>
        </w:rPr>
        <w:t xml:space="preserve"> H. :</w:t>
      </w:r>
      <w:r w:rsidR="00EA6011" w:rsidRPr="008E088B">
        <w:rPr>
          <w:rFonts w:ascii="Book Antiqua" w:hAnsi="Book Antiqua" w:cstheme="majorBidi"/>
          <w:sz w:val="20"/>
          <w:szCs w:val="20"/>
          <w:lang w:val="fr-FR"/>
          <w:rPrChange w:id="3950" w:author="Donia Jendoubi" w:date="2019-05-21T18:26:00Z">
            <w:rPr>
              <w:rFonts w:asciiTheme="majorBidi" w:hAnsiTheme="majorBidi" w:cstheme="majorBidi"/>
              <w:sz w:val="20"/>
              <w:szCs w:val="20"/>
              <w:lang w:val="fr-FR"/>
            </w:rPr>
          </w:rPrChange>
        </w:rPr>
        <w:t xml:space="preserve"> Le système d’Agroforesterie pour la protection des terres et l'amélioration des revenus des exploitants dans les zones montagneuses.de </w:t>
      </w:r>
      <w:proofErr w:type="spellStart"/>
      <w:r w:rsidR="00EA6011" w:rsidRPr="008E088B">
        <w:rPr>
          <w:rFonts w:ascii="Book Antiqua" w:hAnsi="Book Antiqua" w:cstheme="majorBidi"/>
          <w:sz w:val="20"/>
          <w:szCs w:val="20"/>
          <w:lang w:val="fr-FR"/>
          <w:rPrChange w:id="3951" w:author="Donia Jendoubi" w:date="2019-05-21T18:26:00Z">
            <w:rPr>
              <w:rFonts w:asciiTheme="majorBidi" w:hAnsiTheme="majorBidi" w:cstheme="majorBidi"/>
              <w:sz w:val="20"/>
              <w:szCs w:val="20"/>
              <w:lang w:val="fr-FR"/>
            </w:rPr>
          </w:rPrChange>
        </w:rPr>
        <w:t>Nord Ouest</w:t>
      </w:r>
      <w:proofErr w:type="spellEnd"/>
      <w:r w:rsidR="00EA6011" w:rsidRPr="008E088B">
        <w:rPr>
          <w:rFonts w:ascii="Book Antiqua" w:hAnsi="Book Antiqua" w:cstheme="majorBidi"/>
          <w:sz w:val="20"/>
          <w:szCs w:val="20"/>
          <w:lang w:val="fr-FR"/>
          <w:rPrChange w:id="3952" w:author="Donia Jendoubi" w:date="2019-05-21T18:26:00Z">
            <w:rPr>
              <w:rFonts w:asciiTheme="majorBidi" w:hAnsiTheme="majorBidi" w:cstheme="majorBidi"/>
              <w:sz w:val="20"/>
              <w:szCs w:val="20"/>
              <w:lang w:val="fr-FR"/>
            </w:rPr>
          </w:rPrChange>
        </w:rPr>
        <w:t xml:space="preserve"> Tunisien. </w:t>
      </w:r>
      <w:r w:rsidR="00667B20" w:rsidRPr="008E088B">
        <w:rPr>
          <w:rFonts w:ascii="Book Antiqua" w:hAnsi="Book Antiqua"/>
          <w:sz w:val="20"/>
          <w:szCs w:val="20"/>
          <w:rPrChange w:id="3953" w:author="Donia Jendoubi" w:date="2019-05-21T18:26:00Z">
            <w:rPr/>
          </w:rPrChange>
        </w:rPr>
        <w:fldChar w:fldCharType="begin"/>
      </w:r>
      <w:r w:rsidR="00667B20" w:rsidRPr="008E088B">
        <w:rPr>
          <w:rFonts w:ascii="Book Antiqua" w:hAnsi="Book Antiqua"/>
          <w:sz w:val="20"/>
          <w:szCs w:val="20"/>
          <w:rPrChange w:id="3954" w:author="Donia Jendoubi" w:date="2019-05-21T18:26:00Z">
            <w:rPr/>
          </w:rPrChange>
        </w:rPr>
        <w:instrText xml:space="preserve"> HYPERLINK "https://qcat.wocat.net/en/wocat/technologies/view/technologies_3722/" </w:instrText>
      </w:r>
      <w:r w:rsidR="00667B20" w:rsidRPr="008E088B">
        <w:rPr>
          <w:rFonts w:ascii="Book Antiqua" w:hAnsi="Book Antiqua"/>
          <w:rPrChange w:id="3955" w:author="Donia Jendoubi" w:date="2019-05-21T18:26:00Z">
            <w:rPr>
              <w:rStyle w:val="Hyperlink"/>
              <w:rFonts w:asciiTheme="majorBidi" w:hAnsiTheme="majorBidi" w:cstheme="majorBidi"/>
              <w:sz w:val="20"/>
              <w:szCs w:val="20"/>
              <w:lang w:val="en-GB"/>
            </w:rPr>
          </w:rPrChange>
        </w:rPr>
        <w:fldChar w:fldCharType="separate"/>
      </w:r>
      <w:r w:rsidRPr="008E088B">
        <w:rPr>
          <w:rStyle w:val="Hyperlink"/>
          <w:rFonts w:ascii="Book Antiqua" w:hAnsi="Book Antiqua" w:cstheme="majorBidi"/>
          <w:sz w:val="20"/>
          <w:szCs w:val="20"/>
          <w:lang w:val="en-GB"/>
          <w:rPrChange w:id="3956" w:author="Donia Jendoubi" w:date="2019-05-21T18:26:00Z">
            <w:rPr>
              <w:rStyle w:val="Hyperlink"/>
              <w:rFonts w:asciiTheme="majorBidi" w:hAnsiTheme="majorBidi" w:cstheme="majorBidi"/>
              <w:sz w:val="20"/>
              <w:szCs w:val="20"/>
              <w:lang w:val="en-GB"/>
            </w:rPr>
          </w:rPrChange>
        </w:rPr>
        <w:t>https://qcat.wocat.net/en/wocat/technologies/view/technologies_3722/</w:t>
      </w:r>
      <w:r w:rsidR="00667B20" w:rsidRPr="008E088B">
        <w:rPr>
          <w:rStyle w:val="Hyperlink"/>
          <w:rFonts w:ascii="Book Antiqua" w:hAnsi="Book Antiqua" w:cstheme="majorBidi"/>
          <w:sz w:val="20"/>
          <w:szCs w:val="20"/>
          <w:lang w:val="en-GB"/>
          <w:rPrChange w:id="3957" w:author="Donia Jendoubi" w:date="2019-05-21T18:26:00Z">
            <w:rPr>
              <w:rStyle w:val="Hyperlink"/>
              <w:rFonts w:asciiTheme="majorBidi" w:hAnsiTheme="majorBidi" w:cstheme="majorBidi"/>
              <w:sz w:val="20"/>
              <w:szCs w:val="20"/>
              <w:lang w:val="en-GB"/>
            </w:rPr>
          </w:rPrChange>
        </w:rPr>
        <w:fldChar w:fldCharType="end"/>
      </w:r>
      <w:r w:rsidRPr="008E088B">
        <w:rPr>
          <w:rFonts w:ascii="Book Antiqua" w:hAnsi="Book Antiqua" w:cstheme="majorBidi"/>
          <w:sz w:val="20"/>
          <w:szCs w:val="20"/>
          <w:lang w:val="en-GB"/>
          <w:rPrChange w:id="3958" w:author="Donia Jendoubi" w:date="2019-05-21T18:26:00Z">
            <w:rPr>
              <w:rFonts w:asciiTheme="majorBidi" w:hAnsiTheme="majorBidi" w:cstheme="majorBidi"/>
              <w:sz w:val="20"/>
              <w:szCs w:val="20"/>
              <w:lang w:val="en-GB"/>
            </w:rPr>
          </w:rPrChange>
        </w:rPr>
        <w:t>, 2018.</w:t>
      </w:r>
    </w:p>
    <w:p w:rsidR="00EA6011" w:rsidRPr="008E088B" w:rsidDel="00A657AB" w:rsidRDefault="00EA6011">
      <w:pPr>
        <w:spacing w:after="0" w:line="240" w:lineRule="auto"/>
        <w:jc w:val="both"/>
        <w:rPr>
          <w:del w:id="3959" w:author="Donia Jendoubi" w:date="2019-05-11T15:48:00Z"/>
          <w:rFonts w:ascii="Book Antiqua" w:hAnsi="Book Antiqua" w:cstheme="majorBidi"/>
          <w:sz w:val="20"/>
          <w:szCs w:val="20"/>
          <w:lang w:val="en"/>
          <w:rPrChange w:id="3960" w:author="Donia Jendoubi" w:date="2019-05-21T18:26:00Z">
            <w:rPr>
              <w:del w:id="3961" w:author="Donia Jendoubi" w:date="2019-05-11T15:48:00Z"/>
              <w:rFonts w:asciiTheme="majorBidi" w:hAnsiTheme="majorBidi" w:cstheme="majorBidi"/>
              <w:sz w:val="20"/>
              <w:szCs w:val="20"/>
              <w:lang w:val="en"/>
            </w:rPr>
          </w:rPrChange>
        </w:rPr>
      </w:pPr>
      <w:del w:id="3962" w:author="Donia Jendoubi" w:date="2019-05-11T15:48:00Z">
        <w:r w:rsidRPr="008E088B" w:rsidDel="00A657AB">
          <w:rPr>
            <w:rFonts w:ascii="Book Antiqua" w:hAnsi="Book Antiqua" w:cstheme="majorBidi"/>
            <w:sz w:val="20"/>
            <w:szCs w:val="20"/>
            <w:lang w:val="en-GB"/>
            <w:rPrChange w:id="3963" w:author="Donia Jendoubi" w:date="2019-05-21T18:26:00Z">
              <w:rPr>
                <w:rFonts w:asciiTheme="majorBidi" w:hAnsiTheme="majorBidi" w:cstheme="majorBidi"/>
                <w:sz w:val="20"/>
                <w:szCs w:val="20"/>
                <w:lang w:val="en-GB"/>
              </w:rPr>
            </w:rPrChange>
          </w:rPr>
          <w:delText>Jendoubi, D., Dubljević, T., Giger, M., If</w:delText>
        </w:r>
        <w:r w:rsidR="00AD2DE2" w:rsidRPr="008E088B" w:rsidDel="00A657AB">
          <w:rPr>
            <w:rFonts w:ascii="Book Antiqua" w:hAnsi="Book Antiqua" w:cstheme="majorBidi"/>
            <w:sz w:val="20"/>
            <w:szCs w:val="20"/>
            <w:lang w:val="en-GB"/>
            <w:rPrChange w:id="3964" w:author="Donia Jendoubi" w:date="2019-05-21T18:26:00Z">
              <w:rPr>
                <w:rFonts w:asciiTheme="majorBidi" w:hAnsiTheme="majorBidi" w:cstheme="majorBidi"/>
                <w:sz w:val="20"/>
                <w:szCs w:val="20"/>
                <w:lang w:val="en-GB"/>
              </w:rPr>
            </w:rPrChange>
          </w:rPr>
          <w:delText>ejika S.C. &amp; Liniger H.P</w:delText>
        </w:r>
        <w:r w:rsidRPr="008E088B" w:rsidDel="00A657AB">
          <w:rPr>
            <w:rFonts w:ascii="Book Antiqua" w:hAnsi="Book Antiqua" w:cstheme="majorBidi"/>
            <w:sz w:val="20"/>
            <w:szCs w:val="20"/>
            <w:lang w:val="en-GB"/>
            <w:rPrChange w:id="3965" w:author="Donia Jendoubi" w:date="2019-05-21T18:26:00Z">
              <w:rPr>
                <w:rFonts w:asciiTheme="majorBidi" w:hAnsiTheme="majorBidi" w:cstheme="majorBidi"/>
                <w:sz w:val="20"/>
                <w:szCs w:val="20"/>
                <w:lang w:val="en-GB"/>
              </w:rPr>
            </w:rPrChange>
          </w:rPr>
          <w:delText>.</w:delText>
        </w:r>
        <w:r w:rsidR="00AD2DE2" w:rsidRPr="008E088B" w:rsidDel="00A657AB">
          <w:rPr>
            <w:rFonts w:ascii="Book Antiqua" w:hAnsi="Book Antiqua" w:cstheme="majorBidi"/>
            <w:sz w:val="20"/>
            <w:szCs w:val="20"/>
            <w:lang w:val="en-GB"/>
            <w:rPrChange w:id="3966" w:author="Donia Jendoubi" w:date="2019-05-21T18:26:00Z">
              <w:rPr>
                <w:rFonts w:asciiTheme="majorBidi" w:hAnsiTheme="majorBidi" w:cstheme="majorBidi"/>
                <w:sz w:val="20"/>
                <w:szCs w:val="20"/>
                <w:lang w:val="en-GB"/>
              </w:rPr>
            </w:rPrChange>
          </w:rPr>
          <w:delText> :</w:delText>
        </w:r>
        <w:r w:rsidRPr="008E088B" w:rsidDel="00A657AB">
          <w:rPr>
            <w:rFonts w:ascii="Book Antiqua" w:hAnsi="Book Antiqua" w:cstheme="majorBidi"/>
            <w:sz w:val="20"/>
            <w:szCs w:val="20"/>
            <w:lang w:val="en-GB"/>
            <w:rPrChange w:id="3967" w:author="Donia Jendoubi" w:date="2019-05-21T18:26:00Z">
              <w:rPr>
                <w:rFonts w:asciiTheme="majorBidi" w:hAnsiTheme="majorBidi" w:cstheme="majorBidi"/>
                <w:sz w:val="20"/>
                <w:szCs w:val="20"/>
                <w:lang w:val="en-GB"/>
              </w:rPr>
            </w:rPrChange>
          </w:rPr>
          <w:delText xml:space="preserve"> </w:delText>
        </w:r>
        <w:r w:rsidRPr="008E088B" w:rsidDel="00A657AB">
          <w:rPr>
            <w:rFonts w:ascii="Book Antiqua" w:hAnsi="Book Antiqua" w:cstheme="majorBidi"/>
            <w:sz w:val="20"/>
            <w:szCs w:val="20"/>
            <w:lang w:val="en"/>
            <w:rPrChange w:id="3968" w:author="Donia Jendoubi" w:date="2019-05-21T18:26:00Z">
              <w:rPr>
                <w:rFonts w:asciiTheme="majorBidi" w:hAnsiTheme="majorBidi" w:cstheme="majorBidi"/>
                <w:sz w:val="20"/>
                <w:szCs w:val="20"/>
                <w:lang w:val="en"/>
              </w:rPr>
            </w:rPrChange>
          </w:rPr>
          <w:delText>Land degradation, livelihoods and perceptions: A case of coastal rural northwest of Tunisia. In preparation.</w:delText>
        </w:r>
        <w:r w:rsidR="00AD2DE2" w:rsidRPr="008E088B" w:rsidDel="00A657AB">
          <w:rPr>
            <w:rFonts w:ascii="Book Antiqua" w:hAnsi="Book Antiqua" w:cstheme="majorBidi"/>
            <w:sz w:val="20"/>
            <w:szCs w:val="20"/>
            <w:lang w:val="en"/>
            <w:rPrChange w:id="3969" w:author="Donia Jendoubi" w:date="2019-05-21T18:26:00Z">
              <w:rPr>
                <w:rFonts w:asciiTheme="majorBidi" w:hAnsiTheme="majorBidi" w:cstheme="majorBidi"/>
                <w:sz w:val="20"/>
                <w:szCs w:val="20"/>
                <w:lang w:val="en"/>
              </w:rPr>
            </w:rPrChange>
          </w:rPr>
          <w:delText xml:space="preserve"> 2019.</w:delText>
        </w:r>
        <w:r w:rsidRPr="008E088B" w:rsidDel="00A657AB">
          <w:rPr>
            <w:rFonts w:ascii="Book Antiqua" w:hAnsi="Book Antiqua" w:cstheme="majorBidi"/>
            <w:sz w:val="20"/>
            <w:szCs w:val="20"/>
            <w:lang w:val="en"/>
            <w:rPrChange w:id="3970" w:author="Donia Jendoubi" w:date="2019-05-21T18:26:00Z">
              <w:rPr>
                <w:rFonts w:asciiTheme="majorBidi" w:hAnsiTheme="majorBidi" w:cstheme="majorBidi"/>
                <w:sz w:val="20"/>
                <w:szCs w:val="20"/>
                <w:lang w:val="en"/>
              </w:rPr>
            </w:rPrChange>
          </w:rPr>
          <w:delText xml:space="preserve"> </w:delText>
        </w:r>
        <w:r w:rsidRPr="008E088B" w:rsidDel="00A657AB">
          <w:rPr>
            <w:rFonts w:ascii="Book Antiqua" w:hAnsi="Book Antiqua" w:cstheme="majorBidi"/>
            <w:sz w:val="20"/>
            <w:szCs w:val="20"/>
            <w:lang w:val="en"/>
            <w:rPrChange w:id="3971" w:author="Donia Jendoubi" w:date="2019-05-21T18:26:00Z">
              <w:rPr>
                <w:rFonts w:asciiTheme="majorBidi" w:hAnsiTheme="majorBidi" w:cstheme="majorBidi"/>
                <w:sz w:val="20"/>
                <w:szCs w:val="20"/>
                <w:lang w:val="en"/>
              </w:rPr>
            </w:rPrChange>
          </w:rPr>
          <w:tab/>
        </w:r>
      </w:del>
    </w:p>
    <w:p w:rsidR="00EA6011" w:rsidRPr="008E088B" w:rsidRDefault="00EA6011">
      <w:pPr>
        <w:spacing w:after="0" w:line="240" w:lineRule="auto"/>
        <w:jc w:val="both"/>
        <w:rPr>
          <w:rFonts w:ascii="Book Antiqua" w:hAnsi="Book Antiqua" w:cstheme="majorBidi"/>
          <w:sz w:val="20"/>
          <w:szCs w:val="20"/>
          <w:lang w:val="en"/>
          <w:rPrChange w:id="3972"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3973" w:author="Donia Jendoubi" w:date="2019-05-21T18:26:00Z">
            <w:rPr>
              <w:rFonts w:asciiTheme="majorBidi" w:hAnsiTheme="majorBidi" w:cstheme="majorBidi"/>
              <w:sz w:val="20"/>
              <w:szCs w:val="20"/>
              <w:lang w:val="en"/>
            </w:rPr>
          </w:rPrChange>
        </w:rPr>
        <w:t xml:space="preserve">Jendoubi, D., Hodel, E., </w:t>
      </w:r>
      <w:proofErr w:type="spellStart"/>
      <w:r w:rsidRPr="008E088B">
        <w:rPr>
          <w:rFonts w:ascii="Book Antiqua" w:hAnsi="Book Antiqua" w:cstheme="majorBidi"/>
          <w:sz w:val="20"/>
          <w:szCs w:val="20"/>
          <w:lang w:val="en"/>
          <w:rPrChange w:id="3974" w:author="Donia Jendoubi" w:date="2019-05-21T18:26:00Z">
            <w:rPr>
              <w:rFonts w:asciiTheme="majorBidi" w:hAnsiTheme="majorBidi" w:cstheme="majorBidi"/>
              <w:sz w:val="20"/>
              <w:szCs w:val="20"/>
              <w:lang w:val="en"/>
            </w:rPr>
          </w:rPrChange>
        </w:rPr>
        <w:t>Linig</w:t>
      </w:r>
      <w:r w:rsidR="00AD2DE2" w:rsidRPr="008E088B">
        <w:rPr>
          <w:rFonts w:ascii="Book Antiqua" w:hAnsi="Book Antiqua" w:cstheme="majorBidi"/>
          <w:sz w:val="20"/>
          <w:szCs w:val="20"/>
          <w:lang w:val="en"/>
          <w:rPrChange w:id="3975" w:author="Donia Jendoubi" w:date="2019-05-21T18:26:00Z">
            <w:rPr>
              <w:rFonts w:asciiTheme="majorBidi" w:hAnsiTheme="majorBidi" w:cstheme="majorBidi"/>
              <w:sz w:val="20"/>
              <w:szCs w:val="20"/>
              <w:lang w:val="en"/>
            </w:rPr>
          </w:rPrChange>
        </w:rPr>
        <w:t>er</w:t>
      </w:r>
      <w:proofErr w:type="spellEnd"/>
      <w:r w:rsidR="00AD2DE2" w:rsidRPr="008E088B">
        <w:rPr>
          <w:rFonts w:ascii="Book Antiqua" w:hAnsi="Book Antiqua" w:cstheme="majorBidi"/>
          <w:sz w:val="20"/>
          <w:szCs w:val="20"/>
          <w:lang w:val="en"/>
          <w:rPrChange w:id="3976" w:author="Donia Jendoubi" w:date="2019-05-21T18:26:00Z">
            <w:rPr>
              <w:rFonts w:asciiTheme="majorBidi" w:hAnsiTheme="majorBidi" w:cstheme="majorBidi"/>
              <w:sz w:val="20"/>
              <w:szCs w:val="20"/>
              <w:lang w:val="en"/>
            </w:rPr>
          </w:rPrChange>
        </w:rPr>
        <w:t xml:space="preserve">, H.P. &amp; </w:t>
      </w:r>
      <w:proofErr w:type="spellStart"/>
      <w:r w:rsidR="00AD2DE2" w:rsidRPr="008E088B">
        <w:rPr>
          <w:rFonts w:ascii="Book Antiqua" w:hAnsi="Book Antiqua" w:cstheme="majorBidi"/>
          <w:sz w:val="20"/>
          <w:szCs w:val="20"/>
          <w:lang w:val="en"/>
          <w:rPrChange w:id="3977" w:author="Donia Jendoubi" w:date="2019-05-21T18:26:00Z">
            <w:rPr>
              <w:rFonts w:asciiTheme="majorBidi" w:hAnsiTheme="majorBidi" w:cstheme="majorBidi"/>
              <w:sz w:val="20"/>
              <w:szCs w:val="20"/>
              <w:lang w:val="en"/>
            </w:rPr>
          </w:rPrChange>
        </w:rPr>
        <w:t>Subhatu</w:t>
      </w:r>
      <w:proofErr w:type="spellEnd"/>
      <w:r w:rsidR="00AD2DE2" w:rsidRPr="008E088B">
        <w:rPr>
          <w:rFonts w:ascii="Book Antiqua" w:hAnsi="Book Antiqua" w:cstheme="majorBidi"/>
          <w:sz w:val="20"/>
          <w:szCs w:val="20"/>
          <w:lang w:val="en"/>
          <w:rPrChange w:id="3978" w:author="Donia Jendoubi" w:date="2019-05-21T18:26:00Z">
            <w:rPr>
              <w:rFonts w:asciiTheme="majorBidi" w:hAnsiTheme="majorBidi" w:cstheme="majorBidi"/>
              <w:sz w:val="20"/>
              <w:szCs w:val="20"/>
              <w:lang w:val="en"/>
            </w:rPr>
          </w:rPrChange>
        </w:rPr>
        <w:t xml:space="preserve">, </w:t>
      </w:r>
      <w:proofErr w:type="gramStart"/>
      <w:r w:rsidR="00AD2DE2" w:rsidRPr="008E088B">
        <w:rPr>
          <w:rFonts w:ascii="Book Antiqua" w:hAnsi="Book Antiqua" w:cstheme="majorBidi"/>
          <w:sz w:val="20"/>
          <w:szCs w:val="20"/>
          <w:lang w:val="en"/>
          <w:rPrChange w:id="3979" w:author="Donia Jendoubi" w:date="2019-05-21T18:26:00Z">
            <w:rPr>
              <w:rFonts w:asciiTheme="majorBidi" w:hAnsiTheme="majorBidi" w:cstheme="majorBidi"/>
              <w:sz w:val="20"/>
              <w:szCs w:val="20"/>
              <w:lang w:val="en"/>
            </w:rPr>
          </w:rPrChange>
        </w:rPr>
        <w:t>A.T</w:t>
      </w:r>
      <w:proofErr w:type="gramEnd"/>
      <w:r w:rsidR="00AD2DE2" w:rsidRPr="008E088B">
        <w:rPr>
          <w:rFonts w:ascii="Book Antiqua" w:hAnsi="Book Antiqua" w:cstheme="majorBidi"/>
          <w:sz w:val="20"/>
          <w:szCs w:val="20"/>
          <w:lang w:val="en"/>
          <w:rPrChange w:id="3980"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3981" w:author="Donia Jendoubi" w:date="2019-05-21T18:26:00Z">
            <w:rPr>
              <w:rFonts w:asciiTheme="majorBidi" w:hAnsiTheme="majorBidi" w:cstheme="majorBidi"/>
              <w:sz w:val="20"/>
              <w:szCs w:val="20"/>
              <w:lang w:val="en"/>
            </w:rPr>
          </w:rPrChange>
        </w:rPr>
        <w:t xml:space="preserve"> Land degradation assessment using landscape unit approach and normalized difference vegetation index in Northwest of Tunisia. Journal of Mediterranean Ecology vol. 17, 2019. 67-79. © Firma </w:t>
      </w:r>
      <w:proofErr w:type="spellStart"/>
      <w:r w:rsidRPr="008E088B">
        <w:rPr>
          <w:rFonts w:ascii="Book Antiqua" w:hAnsi="Book Antiqua" w:cstheme="majorBidi"/>
          <w:sz w:val="20"/>
          <w:szCs w:val="20"/>
          <w:lang w:val="en"/>
          <w:rPrChange w:id="3982" w:author="Donia Jendoubi" w:date="2019-05-21T18:26:00Z">
            <w:rPr>
              <w:rFonts w:asciiTheme="majorBidi" w:hAnsiTheme="majorBidi" w:cstheme="majorBidi"/>
              <w:sz w:val="20"/>
              <w:szCs w:val="20"/>
              <w:lang w:val="en"/>
            </w:rPr>
          </w:rPrChange>
        </w:rPr>
        <w:t>Effe</w:t>
      </w:r>
      <w:proofErr w:type="spellEnd"/>
      <w:r w:rsidRPr="008E088B">
        <w:rPr>
          <w:rFonts w:ascii="Book Antiqua" w:hAnsi="Book Antiqua" w:cstheme="majorBidi"/>
          <w:sz w:val="20"/>
          <w:szCs w:val="20"/>
          <w:lang w:val="en"/>
          <w:rPrChange w:id="3983" w:author="Donia Jendoubi" w:date="2019-05-21T18:26:00Z">
            <w:rPr>
              <w:rFonts w:asciiTheme="majorBidi" w:hAnsiTheme="majorBidi" w:cstheme="majorBidi"/>
              <w:sz w:val="20"/>
              <w:szCs w:val="20"/>
              <w:lang w:val="en"/>
            </w:rPr>
          </w:rPrChange>
        </w:rPr>
        <w:t xml:space="preserve"> </w:t>
      </w:r>
      <w:r w:rsidR="00AD2DE2" w:rsidRPr="008E088B">
        <w:rPr>
          <w:rFonts w:ascii="Book Antiqua" w:hAnsi="Book Antiqua" w:cstheme="majorBidi"/>
          <w:sz w:val="20"/>
          <w:szCs w:val="20"/>
          <w:lang w:val="en"/>
          <w:rPrChange w:id="3984" w:author="Donia Jendoubi" w:date="2019-05-21T18:26:00Z">
            <w:rPr>
              <w:rFonts w:asciiTheme="majorBidi" w:hAnsiTheme="majorBidi" w:cstheme="majorBidi"/>
              <w:sz w:val="20"/>
              <w:szCs w:val="20"/>
              <w:lang w:val="en"/>
            </w:rPr>
          </w:rPrChange>
        </w:rPr>
        <w:t>Publisher, Reggio Emilia, Italy, 2019.</w:t>
      </w:r>
    </w:p>
    <w:p w:rsidR="00EA6011" w:rsidRPr="008E088B" w:rsidRDefault="00AD2DE2">
      <w:pPr>
        <w:spacing w:after="0" w:line="240" w:lineRule="auto"/>
        <w:jc w:val="both"/>
        <w:rPr>
          <w:rFonts w:ascii="Book Antiqua" w:hAnsi="Book Antiqua" w:cstheme="majorBidi"/>
          <w:sz w:val="20"/>
          <w:szCs w:val="20"/>
          <w:lang w:val="en"/>
          <w:rPrChange w:id="3985"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GB"/>
          <w:rPrChange w:id="3986" w:author="Donia Jendoubi" w:date="2019-05-21T18:26:00Z">
            <w:rPr>
              <w:rFonts w:asciiTheme="majorBidi" w:hAnsiTheme="majorBidi" w:cstheme="majorBidi"/>
              <w:sz w:val="20"/>
              <w:szCs w:val="20"/>
              <w:lang w:val="en-GB"/>
            </w:rPr>
          </w:rPrChange>
        </w:rPr>
        <w:t>Jianga</w:t>
      </w:r>
      <w:proofErr w:type="spellEnd"/>
      <w:r w:rsidRPr="008E088B">
        <w:rPr>
          <w:rFonts w:ascii="Book Antiqua" w:hAnsi="Book Antiqua" w:cstheme="majorBidi"/>
          <w:sz w:val="20"/>
          <w:szCs w:val="20"/>
          <w:lang w:val="en-GB"/>
          <w:rPrChange w:id="3987" w:author="Donia Jendoubi" w:date="2019-05-21T18:26:00Z">
            <w:rPr>
              <w:rFonts w:asciiTheme="majorBidi" w:hAnsiTheme="majorBidi" w:cstheme="majorBidi"/>
              <w:sz w:val="20"/>
              <w:szCs w:val="20"/>
              <w:lang w:val="en-GB"/>
            </w:rPr>
          </w:rPrChange>
        </w:rPr>
        <w:t xml:space="preserve">, P. &amp; </w:t>
      </w:r>
      <w:proofErr w:type="spellStart"/>
      <w:r w:rsidRPr="008E088B">
        <w:rPr>
          <w:rFonts w:ascii="Book Antiqua" w:hAnsi="Book Antiqua" w:cstheme="majorBidi"/>
          <w:sz w:val="20"/>
          <w:szCs w:val="20"/>
          <w:lang w:val="en-GB"/>
          <w:rPrChange w:id="3988" w:author="Donia Jendoubi" w:date="2019-05-21T18:26:00Z">
            <w:rPr>
              <w:rFonts w:asciiTheme="majorBidi" w:hAnsiTheme="majorBidi" w:cstheme="majorBidi"/>
              <w:sz w:val="20"/>
              <w:szCs w:val="20"/>
              <w:lang w:val="en-GB"/>
            </w:rPr>
          </w:rPrChange>
        </w:rPr>
        <w:t>Thelen</w:t>
      </w:r>
      <w:proofErr w:type="spellEnd"/>
      <w:r w:rsidRPr="008E088B">
        <w:rPr>
          <w:rFonts w:ascii="Book Antiqua" w:hAnsi="Book Antiqua" w:cstheme="majorBidi"/>
          <w:sz w:val="20"/>
          <w:szCs w:val="20"/>
          <w:lang w:val="en-GB"/>
          <w:rPrChange w:id="3989" w:author="Donia Jendoubi" w:date="2019-05-21T18:26:00Z">
            <w:rPr>
              <w:rFonts w:asciiTheme="majorBidi" w:hAnsiTheme="majorBidi" w:cstheme="majorBidi"/>
              <w:sz w:val="20"/>
              <w:szCs w:val="20"/>
              <w:lang w:val="en-GB"/>
            </w:rPr>
          </w:rPrChange>
        </w:rPr>
        <w:t xml:space="preserve">, K.D.: </w:t>
      </w:r>
      <w:r w:rsidR="00EA6011" w:rsidRPr="008E088B">
        <w:rPr>
          <w:rFonts w:ascii="Book Antiqua" w:hAnsi="Book Antiqua" w:cstheme="majorBidi"/>
          <w:sz w:val="20"/>
          <w:szCs w:val="20"/>
          <w:lang w:val="en"/>
          <w:rPrChange w:id="3990" w:author="Donia Jendoubi" w:date="2019-05-21T18:26:00Z">
            <w:rPr>
              <w:rFonts w:asciiTheme="majorBidi" w:hAnsiTheme="majorBidi" w:cstheme="majorBidi"/>
              <w:sz w:val="20"/>
              <w:szCs w:val="20"/>
              <w:lang w:val="en"/>
            </w:rPr>
          </w:rPrChange>
        </w:rPr>
        <w:t>Effect of Soil and Topographic Properties on Crop Yield in a North-Central Corn–Soybean Cropping System. Agronomy Journal Abstract - SITE-SPECIFIC ANALYSIS. Vol. 96 No. 1, p. 252-258.  doi:10.2134/agronj2004.0252</w:t>
      </w:r>
      <w:r w:rsidRPr="008E088B">
        <w:rPr>
          <w:rFonts w:ascii="Book Antiqua" w:hAnsi="Book Antiqua" w:cstheme="majorBidi"/>
          <w:sz w:val="20"/>
          <w:szCs w:val="20"/>
          <w:lang w:val="en"/>
          <w:rPrChange w:id="3991" w:author="Donia Jendoubi" w:date="2019-05-21T18:26:00Z">
            <w:rPr>
              <w:rFonts w:asciiTheme="majorBidi" w:hAnsiTheme="majorBidi" w:cstheme="majorBidi"/>
              <w:sz w:val="20"/>
              <w:szCs w:val="20"/>
              <w:lang w:val="en"/>
            </w:rPr>
          </w:rPrChange>
        </w:rPr>
        <w:t>, 2004.</w:t>
      </w:r>
      <w:r w:rsidR="00EA6011" w:rsidRPr="008E088B">
        <w:rPr>
          <w:rFonts w:ascii="Book Antiqua" w:hAnsi="Book Antiqua" w:cstheme="majorBidi"/>
          <w:sz w:val="20"/>
          <w:szCs w:val="20"/>
          <w:lang w:val="en"/>
          <w:rPrChange w:id="3992"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993"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3994" w:author="Donia Jendoubi" w:date="2019-05-21T18:26:00Z">
            <w:rPr>
              <w:rFonts w:asciiTheme="majorBidi" w:hAnsiTheme="majorBidi" w:cstheme="majorBidi"/>
              <w:sz w:val="20"/>
              <w:szCs w:val="20"/>
              <w:lang w:val="en"/>
            </w:rPr>
          </w:rPrChange>
        </w:rPr>
        <w:t>Jobbagy</w:t>
      </w:r>
      <w:proofErr w:type="spellEnd"/>
      <w:r w:rsidR="00AD2DE2" w:rsidRPr="008E088B">
        <w:rPr>
          <w:rFonts w:ascii="Book Antiqua" w:hAnsi="Book Antiqua" w:cstheme="majorBidi"/>
          <w:sz w:val="20"/>
          <w:szCs w:val="20"/>
          <w:lang w:val="en"/>
          <w:rPrChange w:id="3995" w:author="Donia Jendoubi" w:date="2019-05-21T18:26:00Z">
            <w:rPr>
              <w:rFonts w:asciiTheme="majorBidi" w:hAnsiTheme="majorBidi" w:cstheme="majorBidi"/>
              <w:sz w:val="20"/>
              <w:szCs w:val="20"/>
              <w:lang w:val="en"/>
            </w:rPr>
          </w:rPrChange>
        </w:rPr>
        <w:t xml:space="preserve">, E.G. &amp; Jackson, R. B.: </w:t>
      </w:r>
      <w:r w:rsidRPr="008E088B">
        <w:rPr>
          <w:rFonts w:ascii="Book Antiqua" w:hAnsi="Book Antiqua" w:cstheme="majorBidi"/>
          <w:sz w:val="20"/>
          <w:szCs w:val="20"/>
          <w:lang w:val="en"/>
          <w:rPrChange w:id="3996" w:author="Donia Jendoubi" w:date="2019-05-21T18:26:00Z">
            <w:rPr>
              <w:rFonts w:asciiTheme="majorBidi" w:hAnsiTheme="majorBidi" w:cstheme="majorBidi"/>
              <w:sz w:val="20"/>
              <w:szCs w:val="20"/>
              <w:lang w:val="en"/>
            </w:rPr>
          </w:rPrChange>
        </w:rPr>
        <w:t>The vertical distribution of soil organic carbon and its relation to climate and veget</w:t>
      </w:r>
      <w:r w:rsidR="00AD2DE2" w:rsidRPr="008E088B">
        <w:rPr>
          <w:rFonts w:ascii="Book Antiqua" w:hAnsi="Book Antiqua" w:cstheme="majorBidi"/>
          <w:sz w:val="20"/>
          <w:szCs w:val="20"/>
          <w:lang w:val="en"/>
          <w:rPrChange w:id="3997" w:author="Donia Jendoubi" w:date="2019-05-21T18:26:00Z">
            <w:rPr>
              <w:rFonts w:asciiTheme="majorBidi" w:hAnsiTheme="majorBidi" w:cstheme="majorBidi"/>
              <w:sz w:val="20"/>
              <w:szCs w:val="20"/>
              <w:lang w:val="en"/>
            </w:rPr>
          </w:rPrChange>
        </w:rPr>
        <w:t>ation. Ecol. Appl. 10, 423–-436, 2000.</w:t>
      </w:r>
      <w:r w:rsidRPr="008E088B">
        <w:rPr>
          <w:rFonts w:ascii="Book Antiqua" w:hAnsi="Book Antiqua" w:cstheme="majorBidi"/>
          <w:sz w:val="20"/>
          <w:szCs w:val="20"/>
          <w:lang w:val="en"/>
          <w:rPrChange w:id="3998"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3999"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000" w:author="Donia Jendoubi" w:date="2019-05-21T18:26:00Z">
            <w:rPr>
              <w:rFonts w:asciiTheme="majorBidi" w:hAnsiTheme="majorBidi" w:cstheme="majorBidi"/>
              <w:sz w:val="20"/>
              <w:szCs w:val="20"/>
              <w:lang w:val="en"/>
            </w:rPr>
          </w:rPrChange>
        </w:rPr>
        <w:t>Karamesouti</w:t>
      </w:r>
      <w:proofErr w:type="spellEnd"/>
      <w:r w:rsidRPr="008E088B">
        <w:rPr>
          <w:rFonts w:ascii="Book Antiqua" w:hAnsi="Book Antiqua" w:cstheme="majorBidi"/>
          <w:sz w:val="20"/>
          <w:szCs w:val="20"/>
          <w:lang w:val="en"/>
          <w:rPrChange w:id="4001" w:author="Donia Jendoubi" w:date="2019-05-21T18:26:00Z">
            <w:rPr>
              <w:rFonts w:asciiTheme="majorBidi" w:hAnsiTheme="majorBidi" w:cstheme="majorBidi"/>
              <w:sz w:val="20"/>
              <w:szCs w:val="20"/>
              <w:lang w:val="en"/>
            </w:rPr>
          </w:rPrChange>
        </w:rPr>
        <w:t xml:space="preserve">, M., </w:t>
      </w:r>
      <w:proofErr w:type="spellStart"/>
      <w:r w:rsidRPr="008E088B">
        <w:rPr>
          <w:rFonts w:ascii="Book Antiqua" w:hAnsi="Book Antiqua" w:cstheme="majorBidi"/>
          <w:sz w:val="20"/>
          <w:szCs w:val="20"/>
          <w:lang w:val="en"/>
          <w:rPrChange w:id="4002" w:author="Donia Jendoubi" w:date="2019-05-21T18:26:00Z">
            <w:rPr>
              <w:rFonts w:asciiTheme="majorBidi" w:hAnsiTheme="majorBidi" w:cstheme="majorBidi"/>
              <w:sz w:val="20"/>
              <w:szCs w:val="20"/>
              <w:lang w:val="en"/>
            </w:rPr>
          </w:rPrChange>
        </w:rPr>
        <w:t>Detsis</w:t>
      </w:r>
      <w:proofErr w:type="spellEnd"/>
      <w:r w:rsidRPr="008E088B">
        <w:rPr>
          <w:rFonts w:ascii="Book Antiqua" w:hAnsi="Book Antiqua" w:cstheme="majorBidi"/>
          <w:sz w:val="20"/>
          <w:szCs w:val="20"/>
          <w:lang w:val="en"/>
          <w:rPrChange w:id="4003" w:author="Donia Jendoubi" w:date="2019-05-21T18:26:00Z">
            <w:rPr>
              <w:rFonts w:asciiTheme="majorBidi" w:hAnsiTheme="majorBidi" w:cstheme="majorBidi"/>
              <w:sz w:val="20"/>
              <w:szCs w:val="20"/>
              <w:lang w:val="en"/>
            </w:rPr>
          </w:rPrChange>
        </w:rPr>
        <w:t xml:space="preserve">, V., </w:t>
      </w:r>
      <w:proofErr w:type="spellStart"/>
      <w:r w:rsidRPr="008E088B">
        <w:rPr>
          <w:rFonts w:ascii="Book Antiqua" w:hAnsi="Book Antiqua" w:cstheme="majorBidi"/>
          <w:sz w:val="20"/>
          <w:szCs w:val="20"/>
          <w:lang w:val="en"/>
          <w:rPrChange w:id="4004" w:author="Donia Jendoubi" w:date="2019-05-21T18:26:00Z">
            <w:rPr>
              <w:rFonts w:asciiTheme="majorBidi" w:hAnsiTheme="majorBidi" w:cstheme="majorBidi"/>
              <w:sz w:val="20"/>
              <w:szCs w:val="20"/>
              <w:lang w:val="en"/>
            </w:rPr>
          </w:rPrChange>
        </w:rPr>
        <w:t>Kounalaki</w:t>
      </w:r>
      <w:proofErr w:type="spellEnd"/>
      <w:r w:rsidRPr="008E088B">
        <w:rPr>
          <w:rFonts w:ascii="Book Antiqua" w:hAnsi="Book Antiqua" w:cstheme="majorBidi"/>
          <w:sz w:val="20"/>
          <w:szCs w:val="20"/>
          <w:lang w:val="en"/>
          <w:rPrChange w:id="4005" w:author="Donia Jendoubi" w:date="2019-05-21T18:26:00Z">
            <w:rPr>
              <w:rFonts w:asciiTheme="majorBidi" w:hAnsiTheme="majorBidi" w:cstheme="majorBidi"/>
              <w:sz w:val="20"/>
              <w:szCs w:val="20"/>
              <w:lang w:val="en"/>
            </w:rPr>
          </w:rPrChange>
        </w:rPr>
        <w:t xml:space="preserve">, A., </w:t>
      </w:r>
      <w:proofErr w:type="spellStart"/>
      <w:r w:rsidRPr="008E088B">
        <w:rPr>
          <w:rFonts w:ascii="Book Antiqua" w:hAnsi="Book Antiqua" w:cstheme="majorBidi"/>
          <w:sz w:val="20"/>
          <w:szCs w:val="20"/>
          <w:lang w:val="en"/>
          <w:rPrChange w:id="4006" w:author="Donia Jendoubi" w:date="2019-05-21T18:26:00Z">
            <w:rPr>
              <w:rFonts w:asciiTheme="majorBidi" w:hAnsiTheme="majorBidi" w:cstheme="majorBidi"/>
              <w:sz w:val="20"/>
              <w:szCs w:val="20"/>
              <w:lang w:val="en"/>
            </w:rPr>
          </w:rPrChange>
        </w:rPr>
        <w:t>Vasiliou</w:t>
      </w:r>
      <w:proofErr w:type="spellEnd"/>
      <w:r w:rsidR="00AD2DE2" w:rsidRPr="008E088B">
        <w:rPr>
          <w:rFonts w:ascii="Book Antiqua" w:hAnsi="Book Antiqua" w:cstheme="majorBidi"/>
          <w:sz w:val="20"/>
          <w:szCs w:val="20"/>
          <w:lang w:val="en"/>
          <w:rPrChange w:id="4007" w:author="Donia Jendoubi" w:date="2019-05-21T18:26:00Z">
            <w:rPr>
              <w:rFonts w:asciiTheme="majorBidi" w:hAnsiTheme="majorBidi" w:cstheme="majorBidi"/>
              <w:sz w:val="20"/>
              <w:szCs w:val="20"/>
              <w:lang w:val="en"/>
            </w:rPr>
          </w:rPrChange>
        </w:rPr>
        <w:t xml:space="preserve">, P., </w:t>
      </w:r>
      <w:proofErr w:type="spellStart"/>
      <w:r w:rsidR="00AD2DE2" w:rsidRPr="008E088B">
        <w:rPr>
          <w:rFonts w:ascii="Book Antiqua" w:hAnsi="Book Antiqua" w:cstheme="majorBidi"/>
          <w:sz w:val="20"/>
          <w:szCs w:val="20"/>
          <w:lang w:val="en"/>
          <w:rPrChange w:id="4008" w:author="Donia Jendoubi" w:date="2019-05-21T18:26:00Z">
            <w:rPr>
              <w:rFonts w:asciiTheme="majorBidi" w:hAnsiTheme="majorBidi" w:cstheme="majorBidi"/>
              <w:sz w:val="20"/>
              <w:szCs w:val="20"/>
              <w:lang w:val="en"/>
            </w:rPr>
          </w:rPrChange>
        </w:rPr>
        <w:t>Salvati</w:t>
      </w:r>
      <w:proofErr w:type="spellEnd"/>
      <w:r w:rsidR="00AD2DE2" w:rsidRPr="008E088B">
        <w:rPr>
          <w:rFonts w:ascii="Book Antiqua" w:hAnsi="Book Antiqua" w:cstheme="majorBidi"/>
          <w:sz w:val="20"/>
          <w:szCs w:val="20"/>
          <w:lang w:val="en"/>
          <w:rPrChange w:id="4009" w:author="Donia Jendoubi" w:date="2019-05-21T18:26:00Z">
            <w:rPr>
              <w:rFonts w:asciiTheme="majorBidi" w:hAnsiTheme="majorBidi" w:cstheme="majorBidi"/>
              <w:sz w:val="20"/>
              <w:szCs w:val="20"/>
              <w:lang w:val="en"/>
            </w:rPr>
          </w:rPrChange>
        </w:rPr>
        <w:t xml:space="preserve">, L., &amp; Kosmas, C.: </w:t>
      </w:r>
      <w:r w:rsidRPr="008E088B">
        <w:rPr>
          <w:rFonts w:ascii="Book Antiqua" w:hAnsi="Book Antiqua" w:cstheme="majorBidi"/>
          <w:sz w:val="20"/>
          <w:szCs w:val="20"/>
          <w:lang w:val="en"/>
          <w:rPrChange w:id="4010" w:author="Donia Jendoubi" w:date="2019-05-21T18:26:00Z">
            <w:rPr>
              <w:rFonts w:asciiTheme="majorBidi" w:hAnsiTheme="majorBidi" w:cstheme="majorBidi"/>
              <w:sz w:val="20"/>
              <w:szCs w:val="20"/>
              <w:lang w:val="en"/>
            </w:rPr>
          </w:rPrChange>
        </w:rPr>
        <w:t>Land-use and land degradation processes affecting soil resources: evidence from a traditional Mediterranean croplan</w:t>
      </w:r>
      <w:r w:rsidR="00AD2DE2" w:rsidRPr="008E088B">
        <w:rPr>
          <w:rFonts w:ascii="Book Antiqua" w:hAnsi="Book Antiqua" w:cstheme="majorBidi"/>
          <w:sz w:val="20"/>
          <w:szCs w:val="20"/>
          <w:lang w:val="en"/>
          <w:rPrChange w:id="4011" w:author="Donia Jendoubi" w:date="2019-05-21T18:26:00Z">
            <w:rPr>
              <w:rFonts w:asciiTheme="majorBidi" w:hAnsiTheme="majorBidi" w:cstheme="majorBidi"/>
              <w:sz w:val="20"/>
              <w:szCs w:val="20"/>
              <w:lang w:val="en"/>
            </w:rPr>
          </w:rPrChange>
        </w:rPr>
        <w:t>d (Greece). Catena, 132, 45-55, 2015.</w:t>
      </w:r>
      <w:r w:rsidRPr="008E088B">
        <w:rPr>
          <w:rFonts w:ascii="Book Antiqua" w:hAnsi="Book Antiqua" w:cstheme="majorBidi"/>
          <w:sz w:val="20"/>
          <w:szCs w:val="20"/>
          <w:lang w:val="en"/>
          <w:rPrChange w:id="4012"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013"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014" w:author="Donia Jendoubi" w:date="2019-05-21T18:26:00Z">
            <w:rPr>
              <w:rFonts w:asciiTheme="majorBidi" w:hAnsiTheme="majorBidi" w:cstheme="majorBidi"/>
              <w:sz w:val="20"/>
              <w:szCs w:val="20"/>
              <w:lang w:val="en"/>
            </w:rPr>
          </w:rPrChange>
        </w:rPr>
        <w:t xml:space="preserve">Kosmas, C., </w:t>
      </w:r>
      <w:proofErr w:type="spellStart"/>
      <w:r w:rsidRPr="008E088B">
        <w:rPr>
          <w:rFonts w:ascii="Book Antiqua" w:hAnsi="Book Antiqua" w:cstheme="majorBidi"/>
          <w:sz w:val="20"/>
          <w:szCs w:val="20"/>
          <w:lang w:val="en"/>
          <w:rPrChange w:id="4015" w:author="Donia Jendoubi" w:date="2019-05-21T18:26:00Z">
            <w:rPr>
              <w:rFonts w:asciiTheme="majorBidi" w:hAnsiTheme="majorBidi" w:cstheme="majorBidi"/>
              <w:sz w:val="20"/>
              <w:szCs w:val="20"/>
              <w:lang w:val="en"/>
            </w:rPr>
          </w:rPrChange>
        </w:rPr>
        <w:t>Detsis</w:t>
      </w:r>
      <w:proofErr w:type="spellEnd"/>
      <w:r w:rsidRPr="008E088B">
        <w:rPr>
          <w:rFonts w:ascii="Book Antiqua" w:hAnsi="Book Antiqua" w:cstheme="majorBidi"/>
          <w:sz w:val="20"/>
          <w:szCs w:val="20"/>
          <w:lang w:val="en"/>
          <w:rPrChange w:id="4016" w:author="Donia Jendoubi" w:date="2019-05-21T18:26:00Z">
            <w:rPr>
              <w:rFonts w:asciiTheme="majorBidi" w:hAnsiTheme="majorBidi" w:cstheme="majorBidi"/>
              <w:sz w:val="20"/>
              <w:szCs w:val="20"/>
              <w:lang w:val="en"/>
            </w:rPr>
          </w:rPrChange>
        </w:rPr>
        <w:t xml:space="preserve">, V., </w:t>
      </w:r>
      <w:proofErr w:type="spellStart"/>
      <w:r w:rsidRPr="008E088B">
        <w:rPr>
          <w:rFonts w:ascii="Book Antiqua" w:hAnsi="Book Antiqua" w:cstheme="majorBidi"/>
          <w:sz w:val="20"/>
          <w:szCs w:val="20"/>
          <w:lang w:val="en"/>
          <w:rPrChange w:id="4017" w:author="Donia Jendoubi" w:date="2019-05-21T18:26:00Z">
            <w:rPr>
              <w:rFonts w:asciiTheme="majorBidi" w:hAnsiTheme="majorBidi" w:cstheme="majorBidi"/>
              <w:sz w:val="20"/>
              <w:szCs w:val="20"/>
              <w:lang w:val="en"/>
            </w:rPr>
          </w:rPrChange>
        </w:rPr>
        <w:t>Karamesouti</w:t>
      </w:r>
      <w:proofErr w:type="spellEnd"/>
      <w:r w:rsidRPr="008E088B">
        <w:rPr>
          <w:rFonts w:ascii="Book Antiqua" w:hAnsi="Book Antiqua" w:cstheme="majorBidi"/>
          <w:sz w:val="20"/>
          <w:szCs w:val="20"/>
          <w:lang w:val="en"/>
          <w:rPrChange w:id="4018" w:author="Donia Jendoubi" w:date="2019-05-21T18:26:00Z">
            <w:rPr>
              <w:rFonts w:asciiTheme="majorBidi" w:hAnsiTheme="majorBidi" w:cstheme="majorBidi"/>
              <w:sz w:val="20"/>
              <w:szCs w:val="20"/>
              <w:lang w:val="en"/>
            </w:rPr>
          </w:rPrChange>
        </w:rPr>
        <w:t xml:space="preserve">, M., </w:t>
      </w:r>
      <w:proofErr w:type="spellStart"/>
      <w:r w:rsidRPr="008E088B">
        <w:rPr>
          <w:rFonts w:ascii="Book Antiqua" w:hAnsi="Book Antiqua" w:cstheme="majorBidi"/>
          <w:sz w:val="20"/>
          <w:szCs w:val="20"/>
          <w:lang w:val="en"/>
          <w:rPrChange w:id="4019" w:author="Donia Jendoubi" w:date="2019-05-21T18:26:00Z">
            <w:rPr>
              <w:rFonts w:asciiTheme="majorBidi" w:hAnsiTheme="majorBidi" w:cstheme="majorBidi"/>
              <w:sz w:val="20"/>
              <w:szCs w:val="20"/>
              <w:lang w:val="en"/>
            </w:rPr>
          </w:rPrChange>
        </w:rPr>
        <w:t>Kounalaki</w:t>
      </w:r>
      <w:proofErr w:type="spellEnd"/>
      <w:r w:rsidRPr="008E088B">
        <w:rPr>
          <w:rFonts w:ascii="Book Antiqua" w:hAnsi="Book Antiqua" w:cstheme="majorBidi"/>
          <w:sz w:val="20"/>
          <w:szCs w:val="20"/>
          <w:lang w:val="en"/>
          <w:rPrChange w:id="4020" w:author="Donia Jendoubi" w:date="2019-05-21T18:26:00Z">
            <w:rPr>
              <w:rFonts w:asciiTheme="majorBidi" w:hAnsiTheme="majorBidi" w:cstheme="majorBidi"/>
              <w:sz w:val="20"/>
              <w:szCs w:val="20"/>
              <w:lang w:val="en"/>
            </w:rPr>
          </w:rPrChange>
        </w:rPr>
        <w:t xml:space="preserve">, K., </w:t>
      </w:r>
      <w:proofErr w:type="spellStart"/>
      <w:r w:rsidRPr="008E088B">
        <w:rPr>
          <w:rFonts w:ascii="Book Antiqua" w:hAnsi="Book Antiqua" w:cstheme="majorBidi"/>
          <w:sz w:val="20"/>
          <w:szCs w:val="20"/>
          <w:lang w:val="en"/>
          <w:rPrChange w:id="4021" w:author="Donia Jendoubi" w:date="2019-05-21T18:26:00Z">
            <w:rPr>
              <w:rFonts w:asciiTheme="majorBidi" w:hAnsiTheme="majorBidi" w:cstheme="majorBidi"/>
              <w:sz w:val="20"/>
              <w:szCs w:val="20"/>
              <w:lang w:val="en"/>
            </w:rPr>
          </w:rPrChange>
        </w:rPr>
        <w:t>Vassiliou</w:t>
      </w:r>
      <w:proofErr w:type="spellEnd"/>
      <w:r w:rsidRPr="008E088B">
        <w:rPr>
          <w:rFonts w:ascii="Book Antiqua" w:hAnsi="Book Antiqua" w:cstheme="majorBidi"/>
          <w:sz w:val="20"/>
          <w:szCs w:val="20"/>
          <w:lang w:val="en"/>
          <w:rPrChange w:id="4022" w:author="Donia Jendoubi" w:date="2019-05-21T18:26:00Z">
            <w:rPr>
              <w:rFonts w:asciiTheme="majorBidi" w:hAnsiTheme="majorBidi" w:cstheme="majorBidi"/>
              <w:sz w:val="20"/>
              <w:szCs w:val="20"/>
              <w:lang w:val="en"/>
            </w:rPr>
          </w:rPrChange>
        </w:rPr>
        <w:t xml:space="preserve">, P., &amp; </w:t>
      </w:r>
      <w:proofErr w:type="spellStart"/>
      <w:r w:rsidRPr="008E088B">
        <w:rPr>
          <w:rFonts w:ascii="Book Antiqua" w:hAnsi="Book Antiqua" w:cstheme="majorBidi"/>
          <w:sz w:val="20"/>
          <w:szCs w:val="20"/>
          <w:lang w:val="en"/>
          <w:rPrChange w:id="4023" w:author="Donia Jendoubi" w:date="2019-05-21T18:26:00Z">
            <w:rPr>
              <w:rFonts w:asciiTheme="majorBidi" w:hAnsiTheme="majorBidi" w:cstheme="majorBidi"/>
              <w:sz w:val="20"/>
              <w:szCs w:val="20"/>
              <w:lang w:val="en"/>
            </w:rPr>
          </w:rPrChange>
        </w:rPr>
        <w:t>Salvati</w:t>
      </w:r>
      <w:proofErr w:type="spellEnd"/>
      <w:r w:rsidRPr="008E088B">
        <w:rPr>
          <w:rFonts w:ascii="Book Antiqua" w:hAnsi="Book Antiqua" w:cstheme="majorBidi"/>
          <w:sz w:val="20"/>
          <w:szCs w:val="20"/>
          <w:lang w:val="en"/>
          <w:rPrChange w:id="4024" w:author="Donia Jendoubi" w:date="2019-05-21T18:26:00Z">
            <w:rPr>
              <w:rFonts w:asciiTheme="majorBidi" w:hAnsiTheme="majorBidi" w:cstheme="majorBidi"/>
              <w:sz w:val="20"/>
              <w:szCs w:val="20"/>
              <w:lang w:val="en"/>
            </w:rPr>
          </w:rPrChange>
        </w:rPr>
        <w:t>, L</w:t>
      </w:r>
      <w:r w:rsidR="00AD2DE2" w:rsidRPr="008E088B">
        <w:rPr>
          <w:rFonts w:ascii="Book Antiqua" w:hAnsi="Book Antiqua" w:cstheme="majorBidi"/>
          <w:sz w:val="20"/>
          <w:szCs w:val="20"/>
          <w:lang w:val="en"/>
          <w:rPrChange w:id="4025"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4026" w:author="Donia Jendoubi" w:date="2019-05-21T18:26:00Z">
            <w:rPr>
              <w:rFonts w:asciiTheme="majorBidi" w:hAnsiTheme="majorBidi" w:cstheme="majorBidi"/>
              <w:sz w:val="20"/>
              <w:szCs w:val="20"/>
              <w:lang w:val="en"/>
            </w:rPr>
          </w:rPrChange>
        </w:rPr>
        <w:t xml:space="preserve"> Exploring long-term impact of grazing management on land degradation in the socio-ecological system of </w:t>
      </w:r>
      <w:proofErr w:type="spellStart"/>
      <w:r w:rsidRPr="008E088B">
        <w:rPr>
          <w:rFonts w:ascii="Book Antiqua" w:hAnsi="Book Antiqua" w:cstheme="majorBidi"/>
          <w:sz w:val="20"/>
          <w:szCs w:val="20"/>
          <w:lang w:val="en"/>
          <w:rPrChange w:id="4027" w:author="Donia Jendoubi" w:date="2019-05-21T18:26:00Z">
            <w:rPr>
              <w:rFonts w:asciiTheme="majorBidi" w:hAnsiTheme="majorBidi" w:cstheme="majorBidi"/>
              <w:sz w:val="20"/>
              <w:szCs w:val="20"/>
              <w:lang w:val="en"/>
            </w:rPr>
          </w:rPrChange>
        </w:rPr>
        <w:t>Asteroussia</w:t>
      </w:r>
      <w:proofErr w:type="spellEnd"/>
      <w:r w:rsidRPr="008E088B">
        <w:rPr>
          <w:rFonts w:ascii="Book Antiqua" w:hAnsi="Book Antiqua" w:cstheme="majorBidi"/>
          <w:sz w:val="20"/>
          <w:szCs w:val="20"/>
          <w:lang w:val="en"/>
          <w:rPrChange w:id="4028" w:author="Donia Jendoubi" w:date="2019-05-21T18:26:00Z">
            <w:rPr>
              <w:rFonts w:asciiTheme="majorBidi" w:hAnsiTheme="majorBidi" w:cstheme="majorBidi"/>
              <w:sz w:val="20"/>
              <w:szCs w:val="20"/>
              <w:lang w:val="en"/>
            </w:rPr>
          </w:rPrChange>
        </w:rPr>
        <w:t xml:space="preserve"> Mountains, Greece. Land, 4(3), 541-559</w:t>
      </w:r>
      <w:r w:rsidR="00AD2DE2" w:rsidRPr="008E088B">
        <w:rPr>
          <w:rFonts w:ascii="Book Antiqua" w:hAnsi="Book Antiqua" w:cstheme="majorBidi"/>
          <w:sz w:val="20"/>
          <w:szCs w:val="20"/>
          <w:lang w:val="en"/>
          <w:rPrChange w:id="4029" w:author="Donia Jendoubi" w:date="2019-05-21T18:26:00Z">
            <w:rPr>
              <w:rFonts w:asciiTheme="majorBidi" w:hAnsiTheme="majorBidi" w:cstheme="majorBidi"/>
              <w:sz w:val="20"/>
              <w:szCs w:val="20"/>
              <w:lang w:val="en"/>
            </w:rPr>
          </w:rPrChange>
        </w:rPr>
        <w:t>, 2015.</w:t>
      </w:r>
      <w:r w:rsidRPr="008E088B">
        <w:rPr>
          <w:rFonts w:ascii="Book Antiqua" w:hAnsi="Book Antiqua" w:cstheme="majorBidi"/>
          <w:sz w:val="20"/>
          <w:szCs w:val="20"/>
          <w:lang w:val="en"/>
          <w:rPrChange w:id="4030"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4031"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032"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GB"/>
          <w:rPrChange w:id="4033" w:author="Donia Jendoubi" w:date="2019-05-21T18:26:00Z">
            <w:rPr>
              <w:rFonts w:asciiTheme="majorBidi" w:hAnsiTheme="majorBidi" w:cstheme="majorBidi"/>
              <w:sz w:val="20"/>
              <w:szCs w:val="20"/>
              <w:lang w:val="en-GB"/>
            </w:rPr>
          </w:rPrChange>
        </w:rPr>
        <w:t xml:space="preserve">Kosmas, C., </w:t>
      </w:r>
      <w:proofErr w:type="spellStart"/>
      <w:r w:rsidRPr="008E088B">
        <w:rPr>
          <w:rFonts w:ascii="Book Antiqua" w:hAnsi="Book Antiqua" w:cstheme="majorBidi"/>
          <w:sz w:val="20"/>
          <w:szCs w:val="20"/>
          <w:lang w:val="en-GB"/>
          <w:rPrChange w:id="4034" w:author="Donia Jendoubi" w:date="2019-05-21T18:26:00Z">
            <w:rPr>
              <w:rFonts w:asciiTheme="majorBidi" w:hAnsiTheme="majorBidi" w:cstheme="majorBidi"/>
              <w:sz w:val="20"/>
              <w:szCs w:val="20"/>
              <w:lang w:val="en-GB"/>
            </w:rPr>
          </w:rPrChange>
        </w:rPr>
        <w:t>Gerontidis</w:t>
      </w:r>
      <w:proofErr w:type="spellEnd"/>
      <w:proofErr w:type="gramStart"/>
      <w:r w:rsidRPr="008E088B">
        <w:rPr>
          <w:rFonts w:ascii="Book Antiqua" w:hAnsi="Book Antiqua" w:cstheme="majorBidi"/>
          <w:sz w:val="20"/>
          <w:szCs w:val="20"/>
          <w:lang w:val="en-GB"/>
          <w:rPrChange w:id="4035" w:author="Donia Jendoubi" w:date="2019-05-21T18:26:00Z">
            <w:rPr>
              <w:rFonts w:asciiTheme="majorBidi" w:hAnsiTheme="majorBidi" w:cstheme="majorBidi"/>
              <w:sz w:val="20"/>
              <w:szCs w:val="20"/>
              <w:lang w:val="en-GB"/>
            </w:rPr>
          </w:rPrChange>
        </w:rPr>
        <w:t>,  S</w:t>
      </w:r>
      <w:proofErr w:type="gramEnd"/>
      <w:r w:rsidR="00AD2DE2" w:rsidRPr="008E088B">
        <w:rPr>
          <w:rFonts w:ascii="Book Antiqua" w:hAnsi="Book Antiqua" w:cstheme="majorBidi"/>
          <w:sz w:val="20"/>
          <w:szCs w:val="20"/>
          <w:lang w:val="en-GB"/>
          <w:rPrChange w:id="4036" w:author="Donia Jendoubi" w:date="2019-05-21T18:26:00Z">
            <w:rPr>
              <w:rFonts w:asciiTheme="majorBidi" w:hAnsiTheme="majorBidi" w:cstheme="majorBidi"/>
              <w:sz w:val="20"/>
              <w:szCs w:val="20"/>
              <w:lang w:val="en-GB"/>
            </w:rPr>
          </w:rPrChange>
        </w:rPr>
        <w:t xml:space="preserve">. &amp; </w:t>
      </w:r>
      <w:proofErr w:type="spellStart"/>
      <w:r w:rsidR="00AD2DE2" w:rsidRPr="008E088B">
        <w:rPr>
          <w:rFonts w:ascii="Book Antiqua" w:hAnsi="Book Antiqua" w:cstheme="majorBidi"/>
          <w:sz w:val="20"/>
          <w:szCs w:val="20"/>
          <w:lang w:val="en-GB"/>
          <w:rPrChange w:id="4037" w:author="Donia Jendoubi" w:date="2019-05-21T18:26:00Z">
            <w:rPr>
              <w:rFonts w:asciiTheme="majorBidi" w:hAnsiTheme="majorBidi" w:cstheme="majorBidi"/>
              <w:sz w:val="20"/>
              <w:szCs w:val="20"/>
              <w:lang w:val="en-GB"/>
            </w:rPr>
          </w:rPrChange>
        </w:rPr>
        <w:t>Marathianou</w:t>
      </w:r>
      <w:proofErr w:type="spellEnd"/>
      <w:r w:rsidR="00AD2DE2" w:rsidRPr="008E088B">
        <w:rPr>
          <w:rFonts w:ascii="Book Antiqua" w:hAnsi="Book Antiqua" w:cstheme="majorBidi"/>
          <w:sz w:val="20"/>
          <w:szCs w:val="20"/>
          <w:lang w:val="en-GB"/>
          <w:rPrChange w:id="4038" w:author="Donia Jendoubi" w:date="2019-05-21T18:26:00Z">
            <w:rPr>
              <w:rFonts w:asciiTheme="majorBidi" w:hAnsiTheme="majorBidi" w:cstheme="majorBidi"/>
              <w:sz w:val="20"/>
              <w:szCs w:val="20"/>
              <w:lang w:val="en-GB"/>
            </w:rPr>
          </w:rPrChange>
        </w:rPr>
        <w:t xml:space="preserve">, M.: </w:t>
      </w:r>
      <w:r w:rsidRPr="008E088B">
        <w:rPr>
          <w:rFonts w:ascii="Book Antiqua" w:hAnsi="Book Antiqua" w:cstheme="majorBidi"/>
          <w:sz w:val="20"/>
          <w:szCs w:val="20"/>
          <w:lang w:val="en"/>
          <w:rPrChange w:id="4039" w:author="Donia Jendoubi" w:date="2019-05-21T18:26:00Z">
            <w:rPr>
              <w:rFonts w:asciiTheme="majorBidi" w:hAnsiTheme="majorBidi" w:cstheme="majorBidi"/>
              <w:sz w:val="20"/>
              <w:szCs w:val="20"/>
              <w:lang w:val="en"/>
            </w:rPr>
          </w:rPrChange>
        </w:rPr>
        <w:t>The effect of land use change on soils and vegetation over various lithological formations on Lesvos (Greece).Catena, 40, pp. 51-68</w:t>
      </w:r>
      <w:r w:rsidR="00AD2DE2" w:rsidRPr="008E088B">
        <w:rPr>
          <w:rFonts w:ascii="Book Antiqua" w:hAnsi="Book Antiqua" w:cstheme="majorBidi"/>
          <w:sz w:val="20"/>
          <w:szCs w:val="20"/>
          <w:lang w:val="en"/>
          <w:rPrChange w:id="4040" w:author="Donia Jendoubi" w:date="2019-05-21T18:26:00Z">
            <w:rPr>
              <w:rFonts w:asciiTheme="majorBidi" w:hAnsiTheme="majorBidi" w:cstheme="majorBidi"/>
              <w:sz w:val="20"/>
              <w:szCs w:val="20"/>
              <w:lang w:val="en"/>
            </w:rPr>
          </w:rPrChange>
        </w:rPr>
        <w:t>, 2000.</w:t>
      </w:r>
      <w:r w:rsidRPr="008E088B">
        <w:rPr>
          <w:rFonts w:ascii="Book Antiqua" w:hAnsi="Book Antiqua" w:cstheme="majorBidi"/>
          <w:sz w:val="20"/>
          <w:szCs w:val="20"/>
          <w:lang w:val="en"/>
          <w:rPrChange w:id="4041"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042"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GB"/>
          <w:rPrChange w:id="4043" w:author="Donia Jendoubi" w:date="2019-05-21T18:26:00Z">
            <w:rPr>
              <w:rFonts w:asciiTheme="majorBidi" w:hAnsiTheme="majorBidi" w:cstheme="majorBidi"/>
              <w:sz w:val="20"/>
              <w:szCs w:val="20"/>
              <w:lang w:val="en-GB"/>
            </w:rPr>
          </w:rPrChange>
        </w:rPr>
        <w:t>Kra</w:t>
      </w:r>
      <w:r w:rsidR="00AD2DE2" w:rsidRPr="008E088B">
        <w:rPr>
          <w:rFonts w:ascii="Book Antiqua" w:hAnsi="Book Antiqua" w:cstheme="majorBidi"/>
          <w:sz w:val="20"/>
          <w:szCs w:val="20"/>
          <w:lang w:val="en-GB"/>
          <w:rPrChange w:id="4044" w:author="Donia Jendoubi" w:date="2019-05-21T18:26:00Z">
            <w:rPr>
              <w:rFonts w:asciiTheme="majorBidi" w:hAnsiTheme="majorBidi" w:cstheme="majorBidi"/>
              <w:sz w:val="20"/>
              <w:szCs w:val="20"/>
              <w:lang w:val="en-GB"/>
            </w:rPr>
          </w:rPrChange>
        </w:rPr>
        <w:t>vchenko</w:t>
      </w:r>
      <w:proofErr w:type="spellEnd"/>
      <w:r w:rsidR="00AD2DE2" w:rsidRPr="008E088B">
        <w:rPr>
          <w:rFonts w:ascii="Book Antiqua" w:hAnsi="Book Antiqua" w:cstheme="majorBidi"/>
          <w:sz w:val="20"/>
          <w:szCs w:val="20"/>
          <w:lang w:val="en-GB"/>
          <w:rPrChange w:id="4045" w:author="Donia Jendoubi" w:date="2019-05-21T18:26:00Z">
            <w:rPr>
              <w:rFonts w:asciiTheme="majorBidi" w:hAnsiTheme="majorBidi" w:cstheme="majorBidi"/>
              <w:sz w:val="20"/>
              <w:szCs w:val="20"/>
              <w:lang w:val="en-GB"/>
            </w:rPr>
          </w:rPrChange>
        </w:rPr>
        <w:t xml:space="preserve">, A. N. &amp; Bullock, D. G.: </w:t>
      </w:r>
      <w:r w:rsidRPr="008E088B">
        <w:rPr>
          <w:rFonts w:ascii="Book Antiqua" w:hAnsi="Book Antiqua" w:cstheme="majorBidi"/>
          <w:sz w:val="20"/>
          <w:szCs w:val="20"/>
          <w:lang w:val="en"/>
          <w:rPrChange w:id="4046" w:author="Donia Jendoubi" w:date="2019-05-21T18:26:00Z">
            <w:rPr>
              <w:rFonts w:asciiTheme="majorBidi" w:hAnsiTheme="majorBidi" w:cstheme="majorBidi"/>
              <w:sz w:val="20"/>
              <w:szCs w:val="20"/>
              <w:lang w:val="en"/>
            </w:rPr>
          </w:rPrChange>
        </w:rPr>
        <w:t>Spatial variability of soybean quality data as a function of field topography: II. A Proposed technique for calculating the size of the area for differential soybean ha</w:t>
      </w:r>
      <w:r w:rsidR="00AD2DE2" w:rsidRPr="008E088B">
        <w:rPr>
          <w:rFonts w:ascii="Book Antiqua" w:hAnsi="Book Antiqua" w:cstheme="majorBidi"/>
          <w:sz w:val="20"/>
          <w:szCs w:val="20"/>
          <w:lang w:val="en"/>
          <w:rPrChange w:id="4047" w:author="Donia Jendoubi" w:date="2019-05-21T18:26:00Z">
            <w:rPr>
              <w:rFonts w:asciiTheme="majorBidi" w:hAnsiTheme="majorBidi" w:cstheme="majorBidi"/>
              <w:sz w:val="20"/>
              <w:szCs w:val="20"/>
              <w:lang w:val="en"/>
            </w:rPr>
          </w:rPrChange>
        </w:rPr>
        <w:t xml:space="preserve">rvest. Crop Science 42, 816–821, </w:t>
      </w:r>
      <w:proofErr w:type="gramStart"/>
      <w:r w:rsidR="00AD2DE2" w:rsidRPr="008E088B">
        <w:rPr>
          <w:rFonts w:ascii="Book Antiqua" w:hAnsi="Book Antiqua" w:cstheme="majorBidi"/>
          <w:sz w:val="20"/>
          <w:szCs w:val="20"/>
          <w:lang w:val="en"/>
          <w:rPrChange w:id="4048" w:author="Donia Jendoubi" w:date="2019-05-21T18:26:00Z">
            <w:rPr>
              <w:rFonts w:asciiTheme="majorBidi" w:hAnsiTheme="majorBidi" w:cstheme="majorBidi"/>
              <w:sz w:val="20"/>
              <w:szCs w:val="20"/>
              <w:lang w:val="en"/>
            </w:rPr>
          </w:rPrChange>
        </w:rPr>
        <w:t>2002</w:t>
      </w:r>
      <w:proofErr w:type="gramEnd"/>
      <w:r w:rsidR="00AD2DE2" w:rsidRPr="008E088B">
        <w:rPr>
          <w:rFonts w:ascii="Book Antiqua" w:hAnsi="Book Antiqua" w:cstheme="majorBidi"/>
          <w:sz w:val="20"/>
          <w:szCs w:val="20"/>
          <w:lang w:val="en"/>
          <w:rPrChange w:id="4049"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4050"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051"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052" w:author="Donia Jendoubi" w:date="2019-05-21T18:26:00Z">
            <w:rPr>
              <w:rFonts w:asciiTheme="majorBidi" w:hAnsiTheme="majorBidi" w:cstheme="majorBidi"/>
              <w:sz w:val="20"/>
              <w:szCs w:val="20"/>
              <w:lang w:val="en"/>
            </w:rPr>
          </w:rPrChange>
        </w:rPr>
        <w:t>Lal, R</w:t>
      </w:r>
      <w:r w:rsidR="00AD2DE2" w:rsidRPr="008E088B">
        <w:rPr>
          <w:rFonts w:ascii="Book Antiqua" w:hAnsi="Book Antiqua" w:cstheme="majorBidi"/>
          <w:sz w:val="20"/>
          <w:szCs w:val="20"/>
          <w:lang w:val="en"/>
          <w:rPrChange w:id="4053"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4054" w:author="Donia Jendoubi" w:date="2019-05-21T18:26:00Z">
            <w:rPr>
              <w:rFonts w:asciiTheme="majorBidi" w:hAnsiTheme="majorBidi" w:cstheme="majorBidi"/>
              <w:sz w:val="20"/>
              <w:szCs w:val="20"/>
              <w:lang w:val="en"/>
            </w:rPr>
          </w:rPrChange>
        </w:rPr>
        <w:t xml:space="preserve"> Soil quality and sustainability. In Methods for Assessment of Soil Degradation. Advances in Soil Science. R. Lal, W.H. Blum, C. Valentine, and B.A. Stewart (</w:t>
      </w:r>
      <w:proofErr w:type="gramStart"/>
      <w:r w:rsidRPr="008E088B">
        <w:rPr>
          <w:rFonts w:ascii="Book Antiqua" w:hAnsi="Book Antiqua" w:cstheme="majorBidi"/>
          <w:sz w:val="20"/>
          <w:szCs w:val="20"/>
          <w:lang w:val="en"/>
          <w:rPrChange w:id="4055" w:author="Donia Jendoubi" w:date="2019-05-21T18:26:00Z">
            <w:rPr>
              <w:rFonts w:asciiTheme="majorBidi" w:hAnsiTheme="majorBidi" w:cstheme="majorBidi"/>
              <w:sz w:val="20"/>
              <w:szCs w:val="20"/>
              <w:lang w:val="en"/>
            </w:rPr>
          </w:rPrChange>
        </w:rPr>
        <w:t>eds</w:t>
      </w:r>
      <w:proofErr w:type="gramEnd"/>
      <w:r w:rsidRPr="008E088B">
        <w:rPr>
          <w:rFonts w:ascii="Book Antiqua" w:hAnsi="Book Antiqua" w:cstheme="majorBidi"/>
          <w:sz w:val="20"/>
          <w:szCs w:val="20"/>
          <w:lang w:val="en"/>
          <w:rPrChange w:id="4056" w:author="Donia Jendoubi" w:date="2019-05-21T18:26:00Z">
            <w:rPr>
              <w:rFonts w:asciiTheme="majorBidi" w:hAnsiTheme="majorBidi" w:cstheme="majorBidi"/>
              <w:sz w:val="20"/>
              <w:szCs w:val="20"/>
              <w:lang w:val="en"/>
            </w:rPr>
          </w:rPrChange>
        </w:rPr>
        <w:t>.). CRC P</w:t>
      </w:r>
      <w:r w:rsidR="00AD2DE2" w:rsidRPr="008E088B">
        <w:rPr>
          <w:rFonts w:ascii="Book Antiqua" w:hAnsi="Book Antiqua" w:cstheme="majorBidi"/>
          <w:sz w:val="20"/>
          <w:szCs w:val="20"/>
          <w:lang w:val="en"/>
          <w:rPrChange w:id="4057" w:author="Donia Jendoubi" w:date="2019-05-21T18:26:00Z">
            <w:rPr>
              <w:rFonts w:asciiTheme="majorBidi" w:hAnsiTheme="majorBidi" w:cstheme="majorBidi"/>
              <w:sz w:val="20"/>
              <w:szCs w:val="20"/>
              <w:lang w:val="en"/>
            </w:rPr>
          </w:rPrChange>
        </w:rPr>
        <w:t>ress, Boca Raton, FL, pp. 17-30, 1998.</w:t>
      </w:r>
    </w:p>
    <w:p w:rsidR="00EA6011" w:rsidRPr="008E088B" w:rsidRDefault="00AD2DE2">
      <w:pPr>
        <w:spacing w:after="0" w:line="240" w:lineRule="auto"/>
        <w:jc w:val="both"/>
        <w:rPr>
          <w:rFonts w:ascii="Book Antiqua" w:hAnsi="Book Antiqua" w:cstheme="majorBidi"/>
          <w:sz w:val="20"/>
          <w:szCs w:val="20"/>
          <w:lang w:val="en"/>
          <w:rPrChange w:id="4058"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059" w:author="Donia Jendoubi" w:date="2019-05-21T18:26:00Z">
            <w:rPr>
              <w:rFonts w:asciiTheme="majorBidi" w:hAnsiTheme="majorBidi" w:cstheme="majorBidi"/>
              <w:sz w:val="20"/>
              <w:szCs w:val="20"/>
              <w:lang w:val="en"/>
            </w:rPr>
          </w:rPrChange>
        </w:rPr>
        <w:lastRenderedPageBreak/>
        <w:t>Lal, R.:</w:t>
      </w:r>
      <w:r w:rsidR="00EA6011" w:rsidRPr="008E088B">
        <w:rPr>
          <w:rFonts w:ascii="Book Antiqua" w:hAnsi="Book Antiqua" w:cstheme="majorBidi"/>
          <w:sz w:val="20"/>
          <w:szCs w:val="20"/>
          <w:lang w:val="en"/>
          <w:rPrChange w:id="4060" w:author="Donia Jendoubi" w:date="2019-05-21T18:26:00Z">
            <w:rPr>
              <w:rFonts w:asciiTheme="majorBidi" w:hAnsiTheme="majorBidi" w:cstheme="majorBidi"/>
              <w:sz w:val="20"/>
              <w:szCs w:val="20"/>
              <w:lang w:val="en"/>
            </w:rPr>
          </w:rPrChange>
        </w:rPr>
        <w:t xml:space="preserve"> Forest soils and carbon sequestration. Forest Ecology and Management, 220(1-3), 242-</w:t>
      </w:r>
      <w:r w:rsidR="000246DE" w:rsidRPr="008E088B">
        <w:rPr>
          <w:rFonts w:ascii="Book Antiqua" w:hAnsi="Book Antiqua" w:cstheme="majorBidi"/>
          <w:sz w:val="20"/>
          <w:szCs w:val="20"/>
          <w:lang w:val="en"/>
          <w:rPrChange w:id="4061" w:author="Donia Jendoubi" w:date="2019-05-21T18:26:00Z">
            <w:rPr>
              <w:rFonts w:asciiTheme="majorBidi" w:hAnsiTheme="majorBidi" w:cstheme="majorBidi"/>
              <w:sz w:val="20"/>
              <w:szCs w:val="20"/>
              <w:lang w:val="en"/>
            </w:rPr>
          </w:rPrChange>
        </w:rPr>
        <w:t>258</w:t>
      </w:r>
      <w:r w:rsidRPr="008E088B">
        <w:rPr>
          <w:rFonts w:ascii="Book Antiqua" w:hAnsi="Book Antiqua" w:cstheme="majorBidi"/>
          <w:sz w:val="20"/>
          <w:szCs w:val="20"/>
          <w:lang w:val="en"/>
          <w:rPrChange w:id="4062" w:author="Donia Jendoubi" w:date="2019-05-21T18:26:00Z">
            <w:rPr>
              <w:rFonts w:asciiTheme="majorBidi" w:hAnsiTheme="majorBidi" w:cstheme="majorBidi"/>
              <w:sz w:val="20"/>
              <w:szCs w:val="20"/>
              <w:lang w:val="en"/>
            </w:rPr>
          </w:rPrChange>
        </w:rPr>
        <w:t>., 2005.</w:t>
      </w:r>
      <w:r w:rsidR="00EA6011" w:rsidRPr="008E088B">
        <w:rPr>
          <w:rFonts w:ascii="Book Antiqua" w:hAnsi="Book Antiqua" w:cstheme="majorBidi"/>
          <w:sz w:val="20"/>
          <w:szCs w:val="20"/>
          <w:lang w:val="en"/>
          <w:rPrChange w:id="4063" w:author="Donia Jendoubi" w:date="2019-05-21T18:26:00Z">
            <w:rPr>
              <w:rFonts w:asciiTheme="majorBidi" w:hAnsiTheme="majorBidi" w:cstheme="majorBidi"/>
              <w:sz w:val="20"/>
              <w:szCs w:val="20"/>
              <w:lang w:val="en"/>
            </w:rPr>
          </w:rPrChange>
        </w:rPr>
        <w:tab/>
      </w:r>
    </w:p>
    <w:p w:rsidR="00EA6011" w:rsidRPr="008E088B" w:rsidRDefault="00AD2DE2">
      <w:pPr>
        <w:spacing w:after="0" w:line="240" w:lineRule="auto"/>
        <w:jc w:val="both"/>
        <w:rPr>
          <w:rFonts w:ascii="Book Antiqua" w:hAnsi="Book Antiqua" w:cstheme="majorBidi"/>
          <w:sz w:val="20"/>
          <w:szCs w:val="20"/>
          <w:lang w:val="en"/>
          <w:rPrChange w:id="4064"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065" w:author="Donia Jendoubi" w:date="2019-05-21T18:26:00Z">
            <w:rPr>
              <w:rFonts w:asciiTheme="majorBidi" w:hAnsiTheme="majorBidi" w:cstheme="majorBidi"/>
              <w:sz w:val="20"/>
              <w:szCs w:val="20"/>
              <w:lang w:val="en"/>
            </w:rPr>
          </w:rPrChange>
        </w:rPr>
        <w:t xml:space="preserve">Lawrence, W.M.: </w:t>
      </w:r>
      <w:r w:rsidR="00EA6011" w:rsidRPr="008E088B">
        <w:rPr>
          <w:rFonts w:ascii="Book Antiqua" w:hAnsi="Book Antiqua" w:cstheme="majorBidi"/>
          <w:sz w:val="20"/>
          <w:szCs w:val="20"/>
          <w:lang w:val="en"/>
          <w:rPrChange w:id="4066" w:author="Donia Jendoubi" w:date="2019-05-21T18:26:00Z">
            <w:rPr>
              <w:rFonts w:asciiTheme="majorBidi" w:hAnsiTheme="majorBidi" w:cstheme="majorBidi"/>
              <w:sz w:val="20"/>
              <w:szCs w:val="20"/>
              <w:lang w:val="en"/>
            </w:rPr>
          </w:rPrChange>
        </w:rPr>
        <w:t>The variation of soil erodibility with slope position in a cultivated Canadian prairie landscape. Earth Surface Processes and Landforms. Vol. 17, Issue 6, Wi</w:t>
      </w:r>
      <w:r w:rsidRPr="008E088B">
        <w:rPr>
          <w:rFonts w:ascii="Book Antiqua" w:hAnsi="Book Antiqua" w:cstheme="majorBidi"/>
          <w:sz w:val="20"/>
          <w:szCs w:val="20"/>
          <w:lang w:val="en"/>
          <w:rPrChange w:id="4067" w:author="Donia Jendoubi" w:date="2019-05-21T18:26:00Z">
            <w:rPr>
              <w:rFonts w:asciiTheme="majorBidi" w:hAnsiTheme="majorBidi" w:cstheme="majorBidi"/>
              <w:sz w:val="20"/>
              <w:szCs w:val="20"/>
              <w:lang w:val="en"/>
            </w:rPr>
          </w:rPrChange>
        </w:rPr>
        <w:t>ley and Sons, Ltd. pp. 543-556, 1992.</w:t>
      </w:r>
    </w:p>
    <w:p w:rsidR="00EA6011" w:rsidRPr="008E088B" w:rsidRDefault="00AD2DE2">
      <w:pPr>
        <w:spacing w:after="0" w:line="240" w:lineRule="auto"/>
        <w:jc w:val="both"/>
        <w:rPr>
          <w:rFonts w:ascii="Book Antiqua" w:hAnsi="Book Antiqua" w:cstheme="majorBidi"/>
          <w:sz w:val="20"/>
          <w:szCs w:val="20"/>
          <w:lang w:val="en"/>
          <w:rPrChange w:id="4068"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069" w:author="Donia Jendoubi" w:date="2019-05-21T18:26:00Z">
            <w:rPr>
              <w:rFonts w:asciiTheme="majorBidi" w:hAnsiTheme="majorBidi" w:cstheme="majorBidi"/>
              <w:sz w:val="20"/>
              <w:szCs w:val="20"/>
              <w:lang w:val="en"/>
            </w:rPr>
          </w:rPrChange>
        </w:rPr>
        <w:t>Lemenih</w:t>
      </w:r>
      <w:proofErr w:type="spellEnd"/>
      <w:r w:rsidRPr="008E088B">
        <w:rPr>
          <w:rFonts w:ascii="Book Antiqua" w:hAnsi="Book Antiqua" w:cstheme="majorBidi"/>
          <w:sz w:val="20"/>
          <w:szCs w:val="20"/>
          <w:lang w:val="en"/>
          <w:rPrChange w:id="4070" w:author="Donia Jendoubi" w:date="2019-05-21T18:26:00Z">
            <w:rPr>
              <w:rFonts w:asciiTheme="majorBidi" w:hAnsiTheme="majorBidi" w:cstheme="majorBidi"/>
              <w:sz w:val="20"/>
              <w:szCs w:val="20"/>
              <w:lang w:val="en"/>
            </w:rPr>
          </w:rPrChange>
        </w:rPr>
        <w:t xml:space="preserve">, M., &amp; </w:t>
      </w:r>
      <w:proofErr w:type="spellStart"/>
      <w:r w:rsidRPr="008E088B">
        <w:rPr>
          <w:rFonts w:ascii="Book Antiqua" w:hAnsi="Book Antiqua" w:cstheme="majorBidi"/>
          <w:sz w:val="20"/>
          <w:szCs w:val="20"/>
          <w:lang w:val="en"/>
          <w:rPrChange w:id="4071" w:author="Donia Jendoubi" w:date="2019-05-21T18:26:00Z">
            <w:rPr>
              <w:rFonts w:asciiTheme="majorBidi" w:hAnsiTheme="majorBidi" w:cstheme="majorBidi"/>
              <w:sz w:val="20"/>
              <w:szCs w:val="20"/>
              <w:lang w:val="en"/>
            </w:rPr>
          </w:rPrChange>
        </w:rPr>
        <w:t>Itanna</w:t>
      </w:r>
      <w:proofErr w:type="spellEnd"/>
      <w:r w:rsidRPr="008E088B">
        <w:rPr>
          <w:rFonts w:ascii="Book Antiqua" w:hAnsi="Book Antiqua" w:cstheme="majorBidi"/>
          <w:sz w:val="20"/>
          <w:szCs w:val="20"/>
          <w:lang w:val="en"/>
          <w:rPrChange w:id="4072" w:author="Donia Jendoubi" w:date="2019-05-21T18:26:00Z">
            <w:rPr>
              <w:rFonts w:asciiTheme="majorBidi" w:hAnsiTheme="majorBidi" w:cstheme="majorBidi"/>
              <w:sz w:val="20"/>
              <w:szCs w:val="20"/>
              <w:lang w:val="en"/>
            </w:rPr>
          </w:rPrChange>
        </w:rPr>
        <w:t xml:space="preserve">, F.: </w:t>
      </w:r>
      <w:r w:rsidR="00EA6011" w:rsidRPr="008E088B">
        <w:rPr>
          <w:rFonts w:ascii="Book Antiqua" w:hAnsi="Book Antiqua" w:cstheme="majorBidi"/>
          <w:sz w:val="20"/>
          <w:szCs w:val="20"/>
          <w:lang w:val="en"/>
          <w:rPrChange w:id="4073" w:author="Donia Jendoubi" w:date="2019-05-21T18:26:00Z">
            <w:rPr>
              <w:rFonts w:asciiTheme="majorBidi" w:hAnsiTheme="majorBidi" w:cstheme="majorBidi"/>
              <w:sz w:val="20"/>
              <w:szCs w:val="20"/>
              <w:lang w:val="en"/>
            </w:rPr>
          </w:rPrChange>
        </w:rPr>
        <w:t>Soil carbon stocks and turnovers in various vegetation types and arable lands along an elevation gradient in southern Ethiopia.</w:t>
      </w:r>
      <w:r w:rsidRPr="008E088B">
        <w:rPr>
          <w:rFonts w:ascii="Book Antiqua" w:hAnsi="Book Antiqua" w:cstheme="majorBidi"/>
          <w:sz w:val="20"/>
          <w:szCs w:val="20"/>
          <w:lang w:val="en"/>
          <w:rPrChange w:id="4074" w:author="Donia Jendoubi" w:date="2019-05-21T18:26:00Z">
            <w:rPr>
              <w:rFonts w:asciiTheme="majorBidi" w:hAnsiTheme="majorBidi" w:cstheme="majorBidi"/>
              <w:sz w:val="20"/>
              <w:szCs w:val="20"/>
              <w:lang w:val="en"/>
            </w:rPr>
          </w:rPrChange>
        </w:rPr>
        <w:t xml:space="preserve"> </w:t>
      </w:r>
      <w:proofErr w:type="spellStart"/>
      <w:r w:rsidRPr="008E088B">
        <w:rPr>
          <w:rFonts w:ascii="Book Antiqua" w:hAnsi="Book Antiqua" w:cstheme="majorBidi"/>
          <w:sz w:val="20"/>
          <w:szCs w:val="20"/>
          <w:lang w:val="en"/>
          <w:rPrChange w:id="4075" w:author="Donia Jendoubi" w:date="2019-05-21T18:26:00Z">
            <w:rPr>
              <w:rFonts w:asciiTheme="majorBidi" w:hAnsiTheme="majorBidi" w:cstheme="majorBidi"/>
              <w:sz w:val="20"/>
              <w:szCs w:val="20"/>
              <w:lang w:val="en"/>
            </w:rPr>
          </w:rPrChange>
        </w:rPr>
        <w:t>Geoderma</w:t>
      </w:r>
      <w:proofErr w:type="spellEnd"/>
      <w:r w:rsidRPr="008E088B">
        <w:rPr>
          <w:rFonts w:ascii="Book Antiqua" w:hAnsi="Book Antiqua" w:cstheme="majorBidi"/>
          <w:sz w:val="20"/>
          <w:szCs w:val="20"/>
          <w:lang w:val="en"/>
          <w:rPrChange w:id="4076" w:author="Donia Jendoubi" w:date="2019-05-21T18:26:00Z">
            <w:rPr>
              <w:rFonts w:asciiTheme="majorBidi" w:hAnsiTheme="majorBidi" w:cstheme="majorBidi"/>
              <w:sz w:val="20"/>
              <w:szCs w:val="20"/>
              <w:lang w:val="en"/>
            </w:rPr>
          </w:rPrChange>
        </w:rPr>
        <w:t>, 123(1-2), 177-188, 2004.</w:t>
      </w:r>
      <w:r w:rsidR="000246DE" w:rsidRPr="008E088B">
        <w:rPr>
          <w:rFonts w:ascii="Book Antiqua" w:hAnsi="Book Antiqua" w:cstheme="majorBidi"/>
          <w:sz w:val="20"/>
          <w:szCs w:val="20"/>
          <w:lang w:val="en"/>
          <w:rPrChange w:id="4077" w:author="Donia Jendoubi" w:date="2019-05-21T18:26:00Z">
            <w:rPr>
              <w:rFonts w:asciiTheme="majorBidi" w:hAnsiTheme="majorBidi" w:cstheme="majorBidi"/>
              <w:sz w:val="20"/>
              <w:szCs w:val="20"/>
              <w:lang w:val="en"/>
            </w:rPr>
          </w:rPrChange>
        </w:rPr>
        <w:tab/>
      </w:r>
      <w:r w:rsidR="00EA6011" w:rsidRPr="008E088B">
        <w:rPr>
          <w:rFonts w:ascii="Book Antiqua" w:hAnsi="Book Antiqua" w:cstheme="majorBidi"/>
          <w:sz w:val="20"/>
          <w:szCs w:val="20"/>
          <w:lang w:val="en"/>
          <w:rPrChange w:id="4078" w:author="Donia Jendoubi" w:date="2019-05-21T18:26:00Z">
            <w:rPr>
              <w:rFonts w:asciiTheme="majorBidi" w:hAnsiTheme="majorBidi" w:cstheme="majorBidi"/>
              <w:sz w:val="20"/>
              <w:szCs w:val="20"/>
              <w:lang w:val="en"/>
            </w:rPr>
          </w:rPrChange>
        </w:rPr>
        <w:tab/>
      </w:r>
    </w:p>
    <w:p w:rsidR="00EA6011" w:rsidRPr="008E088B" w:rsidRDefault="00AD2DE2">
      <w:pPr>
        <w:spacing w:after="0" w:line="240" w:lineRule="auto"/>
        <w:jc w:val="both"/>
        <w:rPr>
          <w:rFonts w:ascii="Book Antiqua" w:hAnsi="Book Antiqua" w:cstheme="majorBidi"/>
          <w:sz w:val="20"/>
          <w:szCs w:val="20"/>
          <w:lang w:val="en"/>
          <w:rPrChange w:id="4079"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080" w:author="Donia Jendoubi" w:date="2019-05-21T18:26:00Z">
            <w:rPr>
              <w:rFonts w:asciiTheme="majorBidi" w:hAnsiTheme="majorBidi" w:cstheme="majorBidi"/>
              <w:sz w:val="20"/>
              <w:szCs w:val="20"/>
              <w:lang w:val="en"/>
            </w:rPr>
          </w:rPrChange>
        </w:rPr>
        <w:t xml:space="preserve">McCune, B. &amp; Keon, </w:t>
      </w:r>
      <w:proofErr w:type="gramStart"/>
      <w:r w:rsidRPr="008E088B">
        <w:rPr>
          <w:rFonts w:ascii="Book Antiqua" w:hAnsi="Book Antiqua" w:cstheme="majorBidi"/>
          <w:sz w:val="20"/>
          <w:szCs w:val="20"/>
          <w:lang w:val="en"/>
          <w:rPrChange w:id="4081" w:author="Donia Jendoubi" w:date="2019-05-21T18:26:00Z">
            <w:rPr>
              <w:rFonts w:asciiTheme="majorBidi" w:hAnsiTheme="majorBidi" w:cstheme="majorBidi"/>
              <w:sz w:val="20"/>
              <w:szCs w:val="20"/>
              <w:lang w:val="en"/>
            </w:rPr>
          </w:rPrChange>
        </w:rPr>
        <w:t>D</w:t>
      </w:r>
      <w:proofErr w:type="gramEnd"/>
      <w:r w:rsidRPr="008E088B">
        <w:rPr>
          <w:rFonts w:ascii="Book Antiqua" w:hAnsi="Book Antiqua" w:cstheme="majorBidi"/>
          <w:sz w:val="20"/>
          <w:szCs w:val="20"/>
          <w:lang w:val="en"/>
          <w:rPrChange w:id="4082" w:author="Donia Jendoubi" w:date="2019-05-21T18:26:00Z">
            <w:rPr>
              <w:rFonts w:asciiTheme="majorBidi" w:hAnsiTheme="majorBidi" w:cstheme="majorBidi"/>
              <w:sz w:val="20"/>
              <w:szCs w:val="20"/>
              <w:lang w:val="en"/>
            </w:rPr>
          </w:rPrChange>
        </w:rPr>
        <w:t>.:</w:t>
      </w:r>
      <w:r w:rsidR="00EA6011" w:rsidRPr="008E088B">
        <w:rPr>
          <w:rFonts w:ascii="Book Antiqua" w:hAnsi="Book Antiqua" w:cstheme="majorBidi"/>
          <w:sz w:val="20"/>
          <w:szCs w:val="20"/>
          <w:lang w:val="en"/>
          <w:rPrChange w:id="4083" w:author="Donia Jendoubi" w:date="2019-05-21T18:26:00Z">
            <w:rPr>
              <w:rFonts w:asciiTheme="majorBidi" w:hAnsiTheme="majorBidi" w:cstheme="majorBidi"/>
              <w:sz w:val="20"/>
              <w:szCs w:val="20"/>
              <w:lang w:val="en"/>
            </w:rPr>
          </w:rPrChange>
        </w:rPr>
        <w:t xml:space="preserve"> Equations for potential annual direct incident radiation and heat loa</w:t>
      </w:r>
      <w:r w:rsidRPr="008E088B">
        <w:rPr>
          <w:rFonts w:ascii="Book Antiqua" w:hAnsi="Book Antiqua" w:cstheme="majorBidi"/>
          <w:sz w:val="20"/>
          <w:szCs w:val="20"/>
          <w:lang w:val="en"/>
          <w:rPrChange w:id="4084" w:author="Donia Jendoubi" w:date="2019-05-21T18:26:00Z">
            <w:rPr>
              <w:rFonts w:asciiTheme="majorBidi" w:hAnsiTheme="majorBidi" w:cstheme="majorBidi"/>
              <w:sz w:val="20"/>
              <w:szCs w:val="20"/>
              <w:lang w:val="en"/>
            </w:rPr>
          </w:rPrChange>
        </w:rPr>
        <w:t>d J. Veg. Sci., 13, pp. 603-606, 2002.</w:t>
      </w:r>
      <w:r w:rsidR="00EA6011" w:rsidRPr="008E088B">
        <w:rPr>
          <w:rFonts w:ascii="Book Antiqua" w:hAnsi="Book Antiqua" w:cstheme="majorBidi"/>
          <w:sz w:val="20"/>
          <w:szCs w:val="20"/>
          <w:lang w:val="en"/>
          <w:rPrChange w:id="4085"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086"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087" w:author="Donia Jendoubi" w:date="2019-05-21T18:26:00Z">
            <w:rPr>
              <w:rFonts w:asciiTheme="majorBidi" w:hAnsiTheme="majorBidi" w:cstheme="majorBidi"/>
              <w:sz w:val="20"/>
              <w:szCs w:val="20"/>
              <w:lang w:val="en"/>
            </w:rPr>
          </w:rPrChange>
        </w:rPr>
        <w:t>Mekuria</w:t>
      </w:r>
      <w:proofErr w:type="spellEnd"/>
      <w:r w:rsidRPr="008E088B">
        <w:rPr>
          <w:rFonts w:ascii="Book Antiqua" w:hAnsi="Book Antiqua" w:cstheme="majorBidi"/>
          <w:sz w:val="20"/>
          <w:szCs w:val="20"/>
          <w:lang w:val="en"/>
          <w:rPrChange w:id="4088" w:author="Donia Jendoubi" w:date="2019-05-21T18:26:00Z">
            <w:rPr>
              <w:rFonts w:asciiTheme="majorBidi" w:hAnsiTheme="majorBidi" w:cstheme="majorBidi"/>
              <w:sz w:val="20"/>
              <w:szCs w:val="20"/>
              <w:lang w:val="en"/>
            </w:rPr>
          </w:rPrChange>
        </w:rPr>
        <w:t>, W.</w:t>
      </w:r>
      <w:r w:rsidR="00AD2DE2" w:rsidRPr="008E088B">
        <w:rPr>
          <w:rFonts w:ascii="Book Antiqua" w:hAnsi="Book Antiqua" w:cstheme="majorBidi"/>
          <w:sz w:val="20"/>
          <w:szCs w:val="20"/>
          <w:lang w:val="en"/>
          <w:rPrChange w:id="4089" w:author="Donia Jendoubi" w:date="2019-05-21T18:26:00Z">
            <w:rPr>
              <w:rFonts w:asciiTheme="majorBidi" w:hAnsiTheme="majorBidi" w:cstheme="majorBidi"/>
              <w:sz w:val="20"/>
              <w:szCs w:val="20"/>
              <w:lang w:val="en"/>
            </w:rPr>
          </w:rPrChange>
        </w:rPr>
        <w:t xml:space="preserve">, &amp; </w:t>
      </w:r>
      <w:proofErr w:type="spellStart"/>
      <w:r w:rsidR="00AD2DE2" w:rsidRPr="008E088B">
        <w:rPr>
          <w:rFonts w:ascii="Book Antiqua" w:hAnsi="Book Antiqua" w:cstheme="majorBidi"/>
          <w:sz w:val="20"/>
          <w:szCs w:val="20"/>
          <w:lang w:val="en"/>
          <w:rPrChange w:id="4090" w:author="Donia Jendoubi" w:date="2019-05-21T18:26:00Z">
            <w:rPr>
              <w:rFonts w:asciiTheme="majorBidi" w:hAnsiTheme="majorBidi" w:cstheme="majorBidi"/>
              <w:sz w:val="20"/>
              <w:szCs w:val="20"/>
              <w:lang w:val="en"/>
            </w:rPr>
          </w:rPrChange>
        </w:rPr>
        <w:t>Aynekulu</w:t>
      </w:r>
      <w:proofErr w:type="spellEnd"/>
      <w:r w:rsidR="00AD2DE2" w:rsidRPr="008E088B">
        <w:rPr>
          <w:rFonts w:ascii="Book Antiqua" w:hAnsi="Book Antiqua" w:cstheme="majorBidi"/>
          <w:sz w:val="20"/>
          <w:szCs w:val="20"/>
          <w:lang w:val="en"/>
          <w:rPrChange w:id="4091" w:author="Donia Jendoubi" w:date="2019-05-21T18:26:00Z">
            <w:rPr>
              <w:rFonts w:asciiTheme="majorBidi" w:hAnsiTheme="majorBidi" w:cstheme="majorBidi"/>
              <w:sz w:val="20"/>
              <w:szCs w:val="20"/>
              <w:lang w:val="en"/>
            </w:rPr>
          </w:rPrChange>
        </w:rPr>
        <w:t xml:space="preserve">, E.: </w:t>
      </w:r>
      <w:proofErr w:type="spellStart"/>
      <w:r w:rsidRPr="008E088B">
        <w:rPr>
          <w:rFonts w:ascii="Book Antiqua" w:hAnsi="Book Antiqua" w:cstheme="majorBidi"/>
          <w:sz w:val="20"/>
          <w:szCs w:val="20"/>
          <w:lang w:val="en"/>
          <w:rPrChange w:id="4092" w:author="Donia Jendoubi" w:date="2019-05-21T18:26:00Z">
            <w:rPr>
              <w:rFonts w:asciiTheme="majorBidi" w:hAnsiTheme="majorBidi" w:cstheme="majorBidi"/>
              <w:sz w:val="20"/>
              <w:szCs w:val="20"/>
              <w:lang w:val="en"/>
            </w:rPr>
          </w:rPrChange>
        </w:rPr>
        <w:t>Exclosure</w:t>
      </w:r>
      <w:proofErr w:type="spellEnd"/>
      <w:r w:rsidRPr="008E088B">
        <w:rPr>
          <w:rFonts w:ascii="Book Antiqua" w:hAnsi="Book Antiqua" w:cstheme="majorBidi"/>
          <w:sz w:val="20"/>
          <w:szCs w:val="20"/>
          <w:lang w:val="en"/>
          <w:rPrChange w:id="4093" w:author="Donia Jendoubi" w:date="2019-05-21T18:26:00Z">
            <w:rPr>
              <w:rFonts w:asciiTheme="majorBidi" w:hAnsiTheme="majorBidi" w:cstheme="majorBidi"/>
              <w:sz w:val="20"/>
              <w:szCs w:val="20"/>
              <w:lang w:val="en"/>
            </w:rPr>
          </w:rPrChange>
        </w:rPr>
        <w:t xml:space="preserve"> land management for restoration of the soils in degraded communal grazing lands in northern Ethiopia. Land Degradatio</w:t>
      </w:r>
      <w:r w:rsidR="00AD2DE2" w:rsidRPr="008E088B">
        <w:rPr>
          <w:rFonts w:ascii="Book Antiqua" w:hAnsi="Book Antiqua" w:cstheme="majorBidi"/>
          <w:sz w:val="20"/>
          <w:szCs w:val="20"/>
          <w:lang w:val="en"/>
          <w:rPrChange w:id="4094" w:author="Donia Jendoubi" w:date="2019-05-21T18:26:00Z">
            <w:rPr>
              <w:rFonts w:asciiTheme="majorBidi" w:hAnsiTheme="majorBidi" w:cstheme="majorBidi"/>
              <w:sz w:val="20"/>
              <w:szCs w:val="20"/>
              <w:lang w:val="en"/>
            </w:rPr>
          </w:rPrChange>
        </w:rPr>
        <w:t>n &amp; Development, 24(6), 528-538, 2013.</w:t>
      </w:r>
      <w:r w:rsidRPr="008E088B">
        <w:rPr>
          <w:rFonts w:ascii="Book Antiqua" w:hAnsi="Book Antiqua" w:cstheme="majorBidi"/>
          <w:sz w:val="20"/>
          <w:szCs w:val="20"/>
          <w:lang w:val="en"/>
          <w:rPrChange w:id="4095"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4096"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097"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098" w:author="Donia Jendoubi" w:date="2019-05-21T18:26:00Z">
            <w:rPr>
              <w:rFonts w:asciiTheme="majorBidi" w:hAnsiTheme="majorBidi" w:cstheme="majorBidi"/>
              <w:sz w:val="20"/>
              <w:szCs w:val="20"/>
              <w:lang w:val="en"/>
            </w:rPr>
          </w:rPrChange>
        </w:rPr>
        <w:t xml:space="preserve">Montenegro, A.A.A., </w:t>
      </w:r>
      <w:proofErr w:type="spellStart"/>
      <w:r w:rsidRPr="008E088B">
        <w:rPr>
          <w:rFonts w:ascii="Book Antiqua" w:hAnsi="Book Antiqua" w:cstheme="majorBidi"/>
          <w:sz w:val="20"/>
          <w:szCs w:val="20"/>
          <w:lang w:val="en"/>
          <w:rPrChange w:id="4099" w:author="Donia Jendoubi" w:date="2019-05-21T18:26:00Z">
            <w:rPr>
              <w:rFonts w:asciiTheme="majorBidi" w:hAnsiTheme="majorBidi" w:cstheme="majorBidi"/>
              <w:sz w:val="20"/>
              <w:szCs w:val="20"/>
              <w:lang w:val="en"/>
            </w:rPr>
          </w:rPrChange>
        </w:rPr>
        <w:t>Abrantes</w:t>
      </w:r>
      <w:proofErr w:type="spellEnd"/>
      <w:r w:rsidRPr="008E088B">
        <w:rPr>
          <w:rFonts w:ascii="Book Antiqua" w:hAnsi="Book Antiqua" w:cstheme="majorBidi"/>
          <w:sz w:val="20"/>
          <w:szCs w:val="20"/>
          <w:lang w:val="en"/>
          <w:rPrChange w:id="4100" w:author="Donia Jendoubi" w:date="2019-05-21T18:26:00Z">
            <w:rPr>
              <w:rFonts w:asciiTheme="majorBidi" w:hAnsiTheme="majorBidi" w:cstheme="majorBidi"/>
              <w:sz w:val="20"/>
              <w:szCs w:val="20"/>
              <w:lang w:val="en"/>
            </w:rPr>
          </w:rPrChange>
        </w:rPr>
        <w:t>, J.R.</w:t>
      </w:r>
      <w:r w:rsidR="005E2111" w:rsidRPr="008E088B">
        <w:rPr>
          <w:rFonts w:ascii="Book Antiqua" w:hAnsi="Book Antiqua" w:cstheme="majorBidi"/>
          <w:sz w:val="20"/>
          <w:szCs w:val="20"/>
          <w:lang w:val="en"/>
          <w:rPrChange w:id="4101" w:author="Donia Jendoubi" w:date="2019-05-21T18:26:00Z">
            <w:rPr>
              <w:rFonts w:asciiTheme="majorBidi" w:hAnsiTheme="majorBidi" w:cstheme="majorBidi"/>
              <w:sz w:val="20"/>
              <w:szCs w:val="20"/>
              <w:lang w:val="en"/>
            </w:rPr>
          </w:rPrChange>
        </w:rPr>
        <w:t xml:space="preserve">C.B., Lima, J.L.M.P.D., Singh, </w:t>
      </w:r>
      <w:r w:rsidRPr="008E088B">
        <w:rPr>
          <w:rFonts w:ascii="Book Antiqua" w:hAnsi="Book Antiqua" w:cstheme="majorBidi"/>
          <w:sz w:val="20"/>
          <w:szCs w:val="20"/>
          <w:lang w:val="en"/>
          <w:rPrChange w:id="4102" w:author="Donia Jendoubi" w:date="2019-05-21T18:26:00Z">
            <w:rPr>
              <w:rFonts w:asciiTheme="majorBidi" w:hAnsiTheme="majorBidi" w:cstheme="majorBidi"/>
              <w:sz w:val="20"/>
              <w:szCs w:val="20"/>
              <w:lang w:val="en"/>
            </w:rPr>
          </w:rPrChange>
        </w:rPr>
        <w:t>V.P.</w:t>
      </w:r>
      <w:r w:rsidR="00AD2DE2" w:rsidRPr="008E088B">
        <w:rPr>
          <w:rFonts w:ascii="Book Antiqua" w:hAnsi="Book Antiqua" w:cstheme="majorBidi"/>
          <w:sz w:val="20"/>
          <w:szCs w:val="20"/>
          <w:lang w:val="en"/>
          <w:rPrChange w:id="4103" w:author="Donia Jendoubi" w:date="2019-05-21T18:26:00Z">
            <w:rPr>
              <w:rFonts w:asciiTheme="majorBidi" w:hAnsiTheme="majorBidi" w:cstheme="majorBidi"/>
              <w:sz w:val="20"/>
              <w:szCs w:val="20"/>
              <w:lang w:val="en"/>
            </w:rPr>
          </w:rPrChange>
        </w:rPr>
        <w:t xml:space="preserve"> &amp; Santos, T.E.M.: </w:t>
      </w:r>
      <w:r w:rsidRPr="008E088B">
        <w:rPr>
          <w:rFonts w:ascii="Book Antiqua" w:hAnsi="Book Antiqua" w:cstheme="majorBidi"/>
          <w:sz w:val="20"/>
          <w:szCs w:val="20"/>
          <w:lang w:val="en"/>
          <w:rPrChange w:id="4104" w:author="Donia Jendoubi" w:date="2019-05-21T18:26:00Z">
            <w:rPr>
              <w:rFonts w:asciiTheme="majorBidi" w:hAnsiTheme="majorBidi" w:cstheme="majorBidi"/>
              <w:sz w:val="20"/>
              <w:szCs w:val="20"/>
              <w:lang w:val="en"/>
            </w:rPr>
          </w:rPrChange>
        </w:rPr>
        <w:t>Impact of mulching on soil and water dynamics under intermittent simulated rainfal</w:t>
      </w:r>
      <w:r w:rsidR="005E2111" w:rsidRPr="008E088B">
        <w:rPr>
          <w:rFonts w:ascii="Book Antiqua" w:hAnsi="Book Antiqua" w:cstheme="majorBidi"/>
          <w:sz w:val="20"/>
          <w:szCs w:val="20"/>
          <w:lang w:val="en"/>
          <w:rPrChange w:id="4105" w:author="Donia Jendoubi" w:date="2019-05-21T18:26:00Z">
            <w:rPr>
              <w:rFonts w:asciiTheme="majorBidi" w:hAnsiTheme="majorBidi" w:cstheme="majorBidi"/>
              <w:sz w:val="20"/>
              <w:szCs w:val="20"/>
              <w:lang w:val="en"/>
            </w:rPr>
          </w:rPrChange>
        </w:rPr>
        <w:t>l. Catena, 109 (10), pp. 139-14</w:t>
      </w:r>
      <w:r w:rsidR="00AD2DE2" w:rsidRPr="008E088B">
        <w:rPr>
          <w:rFonts w:ascii="Book Antiqua" w:hAnsi="Book Antiqua" w:cstheme="majorBidi"/>
          <w:sz w:val="20"/>
          <w:szCs w:val="20"/>
          <w:lang w:val="en"/>
          <w:rPrChange w:id="4106" w:author="Donia Jendoubi" w:date="2019-05-21T18:26:00Z">
            <w:rPr>
              <w:rFonts w:asciiTheme="majorBidi" w:hAnsiTheme="majorBidi" w:cstheme="majorBidi"/>
              <w:sz w:val="20"/>
              <w:szCs w:val="20"/>
              <w:lang w:val="en"/>
            </w:rPr>
          </w:rPrChange>
        </w:rPr>
        <w:t>; 2013.</w:t>
      </w:r>
      <w:r w:rsidRPr="008E088B">
        <w:rPr>
          <w:rFonts w:ascii="Book Antiqua" w:hAnsi="Book Antiqua" w:cstheme="majorBidi"/>
          <w:sz w:val="20"/>
          <w:szCs w:val="20"/>
          <w:lang w:val="en"/>
          <w:rPrChange w:id="4107"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GB"/>
          <w:rPrChange w:id="4108" w:author="Donia Jendoubi" w:date="2019-05-21T18:26:00Z">
            <w:rPr>
              <w:rFonts w:asciiTheme="majorBidi" w:hAnsiTheme="majorBidi" w:cstheme="majorBidi"/>
              <w:sz w:val="20"/>
              <w:szCs w:val="20"/>
              <w:lang w:val="en-GB"/>
            </w:rPr>
          </w:rPrChange>
        </w:rPr>
      </w:pPr>
      <w:r w:rsidRPr="008E088B">
        <w:rPr>
          <w:rFonts w:ascii="Book Antiqua" w:hAnsi="Book Antiqua" w:cstheme="majorBidi"/>
          <w:sz w:val="20"/>
          <w:szCs w:val="20"/>
          <w:lang w:val="en"/>
          <w:rPrChange w:id="4109" w:author="Donia Jendoubi" w:date="2019-05-21T18:26:00Z">
            <w:rPr>
              <w:rFonts w:asciiTheme="majorBidi" w:hAnsiTheme="majorBidi" w:cstheme="majorBidi"/>
              <w:sz w:val="20"/>
              <w:szCs w:val="20"/>
              <w:lang w:val="en"/>
            </w:rPr>
          </w:rPrChange>
        </w:rPr>
        <w:t xml:space="preserve">Moreno, G., </w:t>
      </w:r>
      <w:proofErr w:type="spellStart"/>
      <w:r w:rsidRPr="008E088B">
        <w:rPr>
          <w:rFonts w:ascii="Book Antiqua" w:hAnsi="Book Antiqua" w:cstheme="majorBidi"/>
          <w:sz w:val="20"/>
          <w:szCs w:val="20"/>
          <w:lang w:val="en"/>
          <w:rPrChange w:id="4110" w:author="Donia Jendoubi" w:date="2019-05-21T18:26:00Z">
            <w:rPr>
              <w:rFonts w:asciiTheme="majorBidi" w:hAnsiTheme="majorBidi" w:cstheme="majorBidi"/>
              <w:sz w:val="20"/>
              <w:szCs w:val="20"/>
              <w:lang w:val="en"/>
            </w:rPr>
          </w:rPrChange>
        </w:rPr>
        <w:t>O</w:t>
      </w:r>
      <w:r w:rsidR="00AD2DE2" w:rsidRPr="008E088B">
        <w:rPr>
          <w:rFonts w:ascii="Book Antiqua" w:hAnsi="Book Antiqua" w:cstheme="majorBidi"/>
          <w:sz w:val="20"/>
          <w:szCs w:val="20"/>
          <w:lang w:val="en"/>
          <w:rPrChange w:id="4111" w:author="Donia Jendoubi" w:date="2019-05-21T18:26:00Z">
            <w:rPr>
              <w:rFonts w:asciiTheme="majorBidi" w:hAnsiTheme="majorBidi" w:cstheme="majorBidi"/>
              <w:sz w:val="20"/>
              <w:szCs w:val="20"/>
              <w:lang w:val="en"/>
            </w:rPr>
          </w:rPrChange>
        </w:rPr>
        <w:t>brador</w:t>
      </w:r>
      <w:proofErr w:type="spellEnd"/>
      <w:r w:rsidR="00AD2DE2" w:rsidRPr="008E088B">
        <w:rPr>
          <w:rFonts w:ascii="Book Antiqua" w:hAnsi="Book Antiqua" w:cstheme="majorBidi"/>
          <w:sz w:val="20"/>
          <w:szCs w:val="20"/>
          <w:lang w:val="en"/>
          <w:rPrChange w:id="4112" w:author="Donia Jendoubi" w:date="2019-05-21T18:26:00Z">
            <w:rPr>
              <w:rFonts w:asciiTheme="majorBidi" w:hAnsiTheme="majorBidi" w:cstheme="majorBidi"/>
              <w:sz w:val="20"/>
              <w:szCs w:val="20"/>
              <w:lang w:val="en"/>
            </w:rPr>
          </w:rPrChange>
        </w:rPr>
        <w:t xml:space="preserve">, J.J. &amp; </w:t>
      </w:r>
      <w:proofErr w:type="spellStart"/>
      <w:r w:rsidR="00AD2DE2" w:rsidRPr="008E088B">
        <w:rPr>
          <w:rFonts w:ascii="Book Antiqua" w:hAnsi="Book Antiqua" w:cstheme="majorBidi"/>
          <w:sz w:val="20"/>
          <w:szCs w:val="20"/>
          <w:lang w:val="en"/>
          <w:rPrChange w:id="4113" w:author="Donia Jendoubi" w:date="2019-05-21T18:26:00Z">
            <w:rPr>
              <w:rFonts w:asciiTheme="majorBidi" w:hAnsiTheme="majorBidi" w:cstheme="majorBidi"/>
              <w:sz w:val="20"/>
              <w:szCs w:val="20"/>
              <w:lang w:val="en"/>
            </w:rPr>
          </w:rPrChange>
        </w:rPr>
        <w:t>García</w:t>
      </w:r>
      <w:proofErr w:type="spellEnd"/>
      <w:r w:rsidR="00AD2DE2" w:rsidRPr="008E088B">
        <w:rPr>
          <w:rFonts w:ascii="Book Antiqua" w:hAnsi="Book Antiqua" w:cstheme="majorBidi"/>
          <w:sz w:val="20"/>
          <w:szCs w:val="20"/>
          <w:lang w:val="en"/>
          <w:rPrChange w:id="4114" w:author="Donia Jendoubi" w:date="2019-05-21T18:26:00Z">
            <w:rPr>
              <w:rFonts w:asciiTheme="majorBidi" w:hAnsiTheme="majorBidi" w:cstheme="majorBidi"/>
              <w:sz w:val="20"/>
              <w:szCs w:val="20"/>
              <w:lang w:val="en"/>
            </w:rPr>
          </w:rPrChange>
        </w:rPr>
        <w:t>, V</w:t>
      </w:r>
      <w:r w:rsidRPr="008E088B">
        <w:rPr>
          <w:rFonts w:ascii="Book Antiqua" w:hAnsi="Book Antiqua" w:cstheme="majorBidi"/>
          <w:sz w:val="20"/>
          <w:szCs w:val="20"/>
          <w:lang w:val="en"/>
          <w:rPrChange w:id="4115" w:author="Donia Jendoubi" w:date="2019-05-21T18:26:00Z">
            <w:rPr>
              <w:rFonts w:asciiTheme="majorBidi" w:hAnsiTheme="majorBidi" w:cstheme="majorBidi"/>
              <w:sz w:val="20"/>
              <w:szCs w:val="20"/>
              <w:lang w:val="en"/>
            </w:rPr>
          </w:rPrChange>
        </w:rPr>
        <w:t>.</w:t>
      </w:r>
      <w:r w:rsidR="00AD2DE2" w:rsidRPr="008E088B">
        <w:rPr>
          <w:rFonts w:ascii="Book Antiqua" w:hAnsi="Book Antiqua" w:cstheme="majorBidi"/>
          <w:sz w:val="20"/>
          <w:szCs w:val="20"/>
          <w:lang w:val="en"/>
          <w:rPrChange w:id="4116"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4117" w:author="Donia Jendoubi" w:date="2019-05-21T18:26:00Z">
            <w:rPr>
              <w:rFonts w:asciiTheme="majorBidi" w:hAnsiTheme="majorBidi" w:cstheme="majorBidi"/>
              <w:sz w:val="20"/>
              <w:szCs w:val="20"/>
              <w:lang w:val="en"/>
            </w:rPr>
          </w:rPrChange>
        </w:rPr>
        <w:t xml:space="preserve"> Impact of evergreen oaks on soil fertility and crop production in intercropped </w:t>
      </w:r>
      <w:proofErr w:type="spellStart"/>
      <w:r w:rsidRPr="008E088B">
        <w:rPr>
          <w:rFonts w:ascii="Book Antiqua" w:hAnsi="Book Antiqua" w:cstheme="majorBidi"/>
          <w:sz w:val="20"/>
          <w:szCs w:val="20"/>
          <w:lang w:val="en"/>
          <w:rPrChange w:id="4118" w:author="Donia Jendoubi" w:date="2019-05-21T18:26:00Z">
            <w:rPr>
              <w:rFonts w:asciiTheme="majorBidi" w:hAnsiTheme="majorBidi" w:cstheme="majorBidi"/>
              <w:sz w:val="20"/>
              <w:szCs w:val="20"/>
              <w:lang w:val="en"/>
            </w:rPr>
          </w:rPrChange>
        </w:rPr>
        <w:t>dehesas</w:t>
      </w:r>
      <w:proofErr w:type="spellEnd"/>
      <w:r w:rsidRPr="008E088B">
        <w:rPr>
          <w:rFonts w:ascii="Book Antiqua" w:hAnsi="Book Antiqua" w:cstheme="majorBidi"/>
          <w:sz w:val="20"/>
          <w:szCs w:val="20"/>
          <w:lang w:val="en"/>
          <w:rPrChange w:id="4119" w:author="Donia Jendoubi" w:date="2019-05-21T18:26:00Z">
            <w:rPr>
              <w:rFonts w:asciiTheme="majorBidi" w:hAnsiTheme="majorBidi" w:cstheme="majorBidi"/>
              <w:sz w:val="20"/>
              <w:szCs w:val="20"/>
              <w:lang w:val="en"/>
            </w:rPr>
          </w:rPrChange>
        </w:rPr>
        <w:t xml:space="preserve">. </w:t>
      </w:r>
      <w:proofErr w:type="spellStart"/>
      <w:r w:rsidRPr="008E088B">
        <w:rPr>
          <w:rFonts w:ascii="Book Antiqua" w:hAnsi="Book Antiqua" w:cstheme="majorBidi"/>
          <w:sz w:val="20"/>
          <w:szCs w:val="20"/>
          <w:lang w:val="en-GB"/>
          <w:rPrChange w:id="4120" w:author="Donia Jendoubi" w:date="2019-05-21T18:26:00Z">
            <w:rPr>
              <w:rFonts w:asciiTheme="majorBidi" w:hAnsiTheme="majorBidi" w:cstheme="majorBidi"/>
              <w:sz w:val="20"/>
              <w:szCs w:val="20"/>
              <w:lang w:val="en-GB"/>
            </w:rPr>
          </w:rPrChange>
        </w:rPr>
        <w:t>Agr</w:t>
      </w:r>
      <w:proofErr w:type="spellEnd"/>
      <w:r w:rsidRPr="008E088B">
        <w:rPr>
          <w:rFonts w:ascii="Book Antiqua" w:hAnsi="Book Antiqua" w:cstheme="majorBidi"/>
          <w:sz w:val="20"/>
          <w:szCs w:val="20"/>
          <w:lang w:val="en-GB"/>
          <w:rPrChange w:id="4121" w:author="Donia Jendoubi" w:date="2019-05-21T18:26:00Z">
            <w:rPr>
              <w:rFonts w:asciiTheme="majorBidi" w:hAnsiTheme="majorBidi" w:cstheme="majorBidi"/>
              <w:sz w:val="20"/>
              <w:szCs w:val="20"/>
              <w:lang w:val="en-GB"/>
            </w:rPr>
          </w:rPrChange>
        </w:rPr>
        <w:t xml:space="preserve">. </w:t>
      </w:r>
      <w:proofErr w:type="spellStart"/>
      <w:r w:rsidRPr="008E088B">
        <w:rPr>
          <w:rFonts w:ascii="Book Antiqua" w:hAnsi="Book Antiqua" w:cstheme="majorBidi"/>
          <w:sz w:val="20"/>
          <w:szCs w:val="20"/>
          <w:lang w:val="en-GB"/>
          <w:rPrChange w:id="4122" w:author="Donia Jendoubi" w:date="2019-05-21T18:26:00Z">
            <w:rPr>
              <w:rFonts w:asciiTheme="majorBidi" w:hAnsiTheme="majorBidi" w:cstheme="majorBidi"/>
              <w:sz w:val="20"/>
              <w:szCs w:val="20"/>
              <w:lang w:val="en-GB"/>
            </w:rPr>
          </w:rPrChange>
        </w:rPr>
        <w:t>Ecosyst</w:t>
      </w:r>
      <w:proofErr w:type="spellEnd"/>
      <w:r w:rsidRPr="008E088B">
        <w:rPr>
          <w:rFonts w:ascii="Book Antiqua" w:hAnsi="Book Antiqua" w:cstheme="majorBidi"/>
          <w:sz w:val="20"/>
          <w:szCs w:val="20"/>
          <w:lang w:val="en-GB"/>
          <w:rPrChange w:id="4123" w:author="Donia Jendoubi" w:date="2019-05-21T18:26:00Z">
            <w:rPr>
              <w:rFonts w:asciiTheme="majorBidi" w:hAnsiTheme="majorBidi" w:cstheme="majorBidi"/>
              <w:sz w:val="20"/>
              <w:szCs w:val="20"/>
              <w:lang w:val="en-GB"/>
            </w:rPr>
          </w:rPrChange>
        </w:rPr>
        <w:t xml:space="preserve">. </w:t>
      </w:r>
      <w:proofErr w:type="gramStart"/>
      <w:r w:rsidRPr="008E088B">
        <w:rPr>
          <w:rFonts w:ascii="Book Antiqua" w:hAnsi="Book Antiqua" w:cstheme="majorBidi"/>
          <w:sz w:val="20"/>
          <w:szCs w:val="20"/>
          <w:lang w:val="en-GB"/>
          <w:rPrChange w:id="4124" w:author="Donia Jendoubi" w:date="2019-05-21T18:26:00Z">
            <w:rPr>
              <w:rFonts w:asciiTheme="majorBidi" w:hAnsiTheme="majorBidi" w:cstheme="majorBidi"/>
              <w:sz w:val="20"/>
              <w:szCs w:val="20"/>
              <w:lang w:val="en-GB"/>
            </w:rPr>
          </w:rPrChange>
        </w:rPr>
        <w:t>Environ.,</w:t>
      </w:r>
      <w:proofErr w:type="gramEnd"/>
      <w:r w:rsidRPr="008E088B">
        <w:rPr>
          <w:rFonts w:ascii="Book Antiqua" w:hAnsi="Book Antiqua" w:cstheme="majorBidi"/>
          <w:sz w:val="20"/>
          <w:szCs w:val="20"/>
          <w:lang w:val="en-GB"/>
          <w:rPrChange w:id="4125" w:author="Donia Jendoubi" w:date="2019-05-21T18:26:00Z">
            <w:rPr>
              <w:rFonts w:asciiTheme="majorBidi" w:hAnsiTheme="majorBidi" w:cstheme="majorBidi"/>
              <w:sz w:val="20"/>
              <w:szCs w:val="20"/>
              <w:lang w:val="en-GB"/>
            </w:rPr>
          </w:rPrChange>
        </w:rPr>
        <w:t xml:space="preserve"> 119, pp. 270-280</w:t>
      </w:r>
      <w:r w:rsidR="00AD2DE2" w:rsidRPr="008E088B">
        <w:rPr>
          <w:rFonts w:ascii="Book Antiqua" w:hAnsi="Book Antiqua" w:cstheme="majorBidi"/>
          <w:sz w:val="20"/>
          <w:szCs w:val="20"/>
          <w:lang w:val="en-GB"/>
          <w:rPrChange w:id="4126" w:author="Donia Jendoubi" w:date="2019-05-21T18:26:00Z">
            <w:rPr>
              <w:rFonts w:asciiTheme="majorBidi" w:hAnsiTheme="majorBidi" w:cstheme="majorBidi"/>
              <w:sz w:val="20"/>
              <w:szCs w:val="20"/>
              <w:lang w:val="en-GB"/>
            </w:rPr>
          </w:rPrChange>
        </w:rPr>
        <w:t>, 2007.</w:t>
      </w:r>
      <w:r w:rsidRPr="008E088B">
        <w:rPr>
          <w:rFonts w:ascii="Book Antiqua" w:hAnsi="Book Antiqua" w:cstheme="majorBidi"/>
          <w:sz w:val="20"/>
          <w:szCs w:val="20"/>
          <w:lang w:val="en-GB"/>
          <w:rPrChange w:id="4127" w:author="Donia Jendoubi" w:date="2019-05-21T18:26:00Z">
            <w:rPr>
              <w:rFonts w:asciiTheme="majorBidi" w:hAnsiTheme="majorBidi" w:cstheme="majorBidi"/>
              <w:sz w:val="20"/>
              <w:szCs w:val="20"/>
              <w:lang w:val="en-GB"/>
            </w:rPr>
          </w:rPrChange>
        </w:rPr>
        <w:tab/>
      </w:r>
    </w:p>
    <w:p w:rsidR="00582F78" w:rsidRPr="008E088B" w:rsidRDefault="00582F78">
      <w:pPr>
        <w:spacing w:after="0" w:line="240" w:lineRule="auto"/>
        <w:jc w:val="both"/>
        <w:rPr>
          <w:ins w:id="4128" w:author="Donia Jendoubi" w:date="2019-05-21T17:05:00Z"/>
          <w:rFonts w:ascii="Book Antiqua" w:hAnsi="Book Antiqua" w:cstheme="majorBidi"/>
          <w:sz w:val="20"/>
          <w:szCs w:val="20"/>
          <w:lang w:val="en-GB"/>
          <w:rPrChange w:id="4129" w:author="Donia Jendoubi" w:date="2019-05-21T18:26:00Z">
            <w:rPr>
              <w:ins w:id="4130" w:author="Donia Jendoubi" w:date="2019-05-21T17:05:00Z"/>
              <w:rFonts w:asciiTheme="majorBidi" w:hAnsiTheme="majorBidi" w:cstheme="majorBidi"/>
              <w:sz w:val="20"/>
              <w:szCs w:val="20"/>
              <w:lang w:val="en-GB"/>
            </w:rPr>
          </w:rPrChange>
        </w:rPr>
      </w:pPr>
      <w:proofErr w:type="spellStart"/>
      <w:ins w:id="4131" w:author="Donia Jendoubi" w:date="2019-05-21T17:05:00Z">
        <w:r w:rsidRPr="008E088B">
          <w:rPr>
            <w:rFonts w:ascii="Book Antiqua" w:hAnsi="Book Antiqua" w:cstheme="majorBidi"/>
            <w:sz w:val="20"/>
            <w:szCs w:val="20"/>
            <w:lang w:val="en-GB"/>
            <w:rPrChange w:id="4132" w:author="Donia Jendoubi" w:date="2019-05-21T18:26:00Z">
              <w:rPr>
                <w:rFonts w:asciiTheme="majorBidi" w:hAnsiTheme="majorBidi" w:cstheme="majorBidi"/>
                <w:sz w:val="20"/>
                <w:szCs w:val="20"/>
                <w:lang w:val="en-GB"/>
              </w:rPr>
            </w:rPrChange>
          </w:rPr>
          <w:t>Mutuo</w:t>
        </w:r>
        <w:proofErr w:type="spellEnd"/>
        <w:r w:rsidRPr="008E088B">
          <w:rPr>
            <w:rFonts w:ascii="Book Antiqua" w:hAnsi="Book Antiqua" w:cstheme="majorBidi"/>
            <w:sz w:val="20"/>
            <w:szCs w:val="20"/>
            <w:lang w:val="en-GB"/>
            <w:rPrChange w:id="4133" w:author="Donia Jendoubi" w:date="2019-05-21T18:26:00Z">
              <w:rPr>
                <w:rFonts w:asciiTheme="majorBidi" w:hAnsiTheme="majorBidi" w:cstheme="majorBidi"/>
                <w:sz w:val="20"/>
                <w:szCs w:val="20"/>
                <w:lang w:val="en-GB"/>
              </w:rPr>
            </w:rPrChange>
          </w:rPr>
          <w:t xml:space="preserve">, PK., Shepherd, </w:t>
        </w:r>
        <w:proofErr w:type="gramStart"/>
        <w:r w:rsidRPr="008E088B">
          <w:rPr>
            <w:rFonts w:ascii="Book Antiqua" w:hAnsi="Book Antiqua" w:cstheme="majorBidi"/>
            <w:sz w:val="20"/>
            <w:szCs w:val="20"/>
            <w:lang w:val="en-GB"/>
            <w:rPrChange w:id="4134" w:author="Donia Jendoubi" w:date="2019-05-21T18:26:00Z">
              <w:rPr>
                <w:rFonts w:asciiTheme="majorBidi" w:hAnsiTheme="majorBidi" w:cstheme="majorBidi"/>
                <w:sz w:val="20"/>
                <w:szCs w:val="20"/>
                <w:lang w:val="en-GB"/>
              </w:rPr>
            </w:rPrChange>
          </w:rPr>
          <w:t>KD.</w:t>
        </w:r>
      </w:ins>
      <w:ins w:id="4135" w:author="Donia Jendoubi" w:date="2019-05-21T17:06:00Z">
        <w:r w:rsidRPr="008E088B">
          <w:rPr>
            <w:rFonts w:ascii="Book Antiqua" w:hAnsi="Book Antiqua" w:cstheme="majorBidi"/>
            <w:sz w:val="20"/>
            <w:szCs w:val="20"/>
            <w:lang w:val="en-GB"/>
            <w:rPrChange w:id="4136" w:author="Donia Jendoubi" w:date="2019-05-21T18:26:00Z">
              <w:rPr>
                <w:rFonts w:asciiTheme="majorBidi" w:hAnsiTheme="majorBidi" w:cstheme="majorBidi"/>
                <w:sz w:val="20"/>
                <w:szCs w:val="20"/>
                <w:lang w:val="en-GB"/>
              </w:rPr>
            </w:rPrChange>
          </w:rPr>
          <w:t>,</w:t>
        </w:r>
      </w:ins>
      <w:proofErr w:type="gramEnd"/>
      <w:ins w:id="4137" w:author="Donia Jendoubi" w:date="2019-05-21T17:05:00Z">
        <w:r w:rsidRPr="008E088B">
          <w:rPr>
            <w:rFonts w:ascii="Book Antiqua" w:hAnsi="Book Antiqua" w:cstheme="majorBidi"/>
            <w:sz w:val="20"/>
            <w:szCs w:val="20"/>
            <w:lang w:val="en-GB"/>
            <w:rPrChange w:id="4138" w:author="Donia Jendoubi" w:date="2019-05-21T18:26:00Z">
              <w:rPr>
                <w:rFonts w:asciiTheme="majorBidi" w:hAnsiTheme="majorBidi" w:cstheme="majorBidi"/>
                <w:sz w:val="20"/>
                <w:szCs w:val="20"/>
                <w:lang w:val="en-GB"/>
              </w:rPr>
            </w:rPrChange>
          </w:rPr>
          <w:t xml:space="preserve"> Albrecht, A. &amp; </w:t>
        </w:r>
        <w:proofErr w:type="spellStart"/>
        <w:r w:rsidRPr="008E088B">
          <w:rPr>
            <w:rFonts w:ascii="Book Antiqua" w:hAnsi="Book Antiqua" w:cstheme="majorBidi"/>
            <w:sz w:val="20"/>
            <w:szCs w:val="20"/>
            <w:lang w:val="en-GB"/>
            <w:rPrChange w:id="4139" w:author="Donia Jendoubi" w:date="2019-05-21T18:26:00Z">
              <w:rPr>
                <w:rFonts w:asciiTheme="majorBidi" w:hAnsiTheme="majorBidi" w:cstheme="majorBidi"/>
                <w:sz w:val="20"/>
                <w:szCs w:val="20"/>
                <w:lang w:val="en-GB"/>
              </w:rPr>
            </w:rPrChange>
          </w:rPr>
          <w:t>Cadisch</w:t>
        </w:r>
        <w:proofErr w:type="spellEnd"/>
        <w:r w:rsidRPr="008E088B">
          <w:rPr>
            <w:rFonts w:ascii="Book Antiqua" w:hAnsi="Book Antiqua" w:cstheme="majorBidi"/>
            <w:sz w:val="20"/>
            <w:szCs w:val="20"/>
            <w:lang w:val="en-GB"/>
            <w:rPrChange w:id="4140" w:author="Donia Jendoubi" w:date="2019-05-21T18:26:00Z">
              <w:rPr>
                <w:rFonts w:asciiTheme="majorBidi" w:hAnsiTheme="majorBidi" w:cstheme="majorBidi"/>
                <w:sz w:val="20"/>
                <w:szCs w:val="20"/>
                <w:lang w:val="en-GB"/>
              </w:rPr>
            </w:rPrChange>
          </w:rPr>
          <w:t>, G.: Prediction of carbon mineralization rates from different soil physical fractions using diffuse reflectance spectroscopy. Soil Biology &amp; Biochemistry 38: 1658-1664, 2006.</w:t>
        </w:r>
      </w:ins>
    </w:p>
    <w:p w:rsidR="00EA6011" w:rsidRPr="008E088B" w:rsidRDefault="00EA6011">
      <w:pPr>
        <w:spacing w:after="0" w:line="240" w:lineRule="auto"/>
        <w:jc w:val="both"/>
        <w:rPr>
          <w:rFonts w:ascii="Book Antiqua" w:hAnsi="Book Antiqua" w:cstheme="majorBidi"/>
          <w:sz w:val="20"/>
          <w:szCs w:val="20"/>
          <w:lang w:val="en"/>
          <w:rPrChange w:id="4141"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GB"/>
          <w:rPrChange w:id="4142" w:author="Donia Jendoubi" w:date="2019-05-21T18:26:00Z">
            <w:rPr>
              <w:rFonts w:asciiTheme="majorBidi" w:hAnsiTheme="majorBidi" w:cstheme="majorBidi"/>
              <w:sz w:val="20"/>
              <w:szCs w:val="20"/>
              <w:lang w:val="en-GB"/>
            </w:rPr>
          </w:rPrChange>
        </w:rPr>
        <w:t>Muñoz</w:t>
      </w:r>
      <w:r w:rsidRPr="008E088B">
        <w:rPr>
          <w:rFonts w:ascii="Times New Roman" w:hAnsi="Times New Roman" w:cs="Times New Roman"/>
          <w:sz w:val="20"/>
          <w:szCs w:val="20"/>
          <w:lang w:val="en-GB"/>
          <w:rPrChange w:id="4143" w:author="Donia Jendoubi" w:date="2019-05-21T18:26:00Z">
            <w:rPr>
              <w:rFonts w:asciiTheme="majorBidi" w:hAnsiTheme="majorBidi" w:cstheme="majorBidi"/>
              <w:sz w:val="20"/>
              <w:szCs w:val="20"/>
              <w:lang w:val="en-GB"/>
            </w:rPr>
          </w:rPrChange>
        </w:rPr>
        <w:t>‐</w:t>
      </w:r>
      <w:r w:rsidRPr="008E088B">
        <w:rPr>
          <w:rFonts w:ascii="Book Antiqua" w:hAnsi="Book Antiqua" w:cstheme="majorBidi"/>
          <w:sz w:val="20"/>
          <w:szCs w:val="20"/>
          <w:lang w:val="en-GB"/>
          <w:rPrChange w:id="4144" w:author="Donia Jendoubi" w:date="2019-05-21T18:26:00Z">
            <w:rPr>
              <w:rFonts w:asciiTheme="majorBidi" w:hAnsiTheme="majorBidi" w:cstheme="majorBidi"/>
              <w:sz w:val="20"/>
              <w:szCs w:val="20"/>
              <w:lang w:val="en-GB"/>
            </w:rPr>
          </w:rPrChange>
        </w:rPr>
        <w:t xml:space="preserve">Rojas, M., </w:t>
      </w:r>
      <w:proofErr w:type="spellStart"/>
      <w:r w:rsidRPr="008E088B">
        <w:rPr>
          <w:rFonts w:ascii="Book Antiqua" w:hAnsi="Book Antiqua" w:cstheme="majorBidi"/>
          <w:sz w:val="20"/>
          <w:szCs w:val="20"/>
          <w:lang w:val="en-GB"/>
          <w:rPrChange w:id="4145" w:author="Donia Jendoubi" w:date="2019-05-21T18:26:00Z">
            <w:rPr>
              <w:rFonts w:asciiTheme="majorBidi" w:hAnsiTheme="majorBidi" w:cstheme="majorBidi"/>
              <w:sz w:val="20"/>
              <w:szCs w:val="20"/>
              <w:lang w:val="en-GB"/>
            </w:rPr>
          </w:rPrChange>
        </w:rPr>
        <w:t>Jord</w:t>
      </w:r>
      <w:r w:rsidRPr="008E088B">
        <w:rPr>
          <w:rFonts w:ascii="Book Antiqua" w:hAnsi="Book Antiqua" w:cs="Book Antiqua"/>
          <w:sz w:val="20"/>
          <w:szCs w:val="20"/>
          <w:lang w:val="en-GB"/>
          <w:rPrChange w:id="4146" w:author="Donia Jendoubi" w:date="2019-05-21T18:26:00Z">
            <w:rPr>
              <w:rFonts w:asciiTheme="majorBidi" w:hAnsiTheme="majorBidi" w:cstheme="majorBidi"/>
              <w:sz w:val="20"/>
              <w:szCs w:val="20"/>
              <w:lang w:val="en-GB"/>
            </w:rPr>
          </w:rPrChange>
        </w:rPr>
        <w:t>á</w:t>
      </w:r>
      <w:r w:rsidRPr="008E088B">
        <w:rPr>
          <w:rFonts w:ascii="Book Antiqua" w:hAnsi="Book Antiqua" w:cstheme="majorBidi"/>
          <w:sz w:val="20"/>
          <w:szCs w:val="20"/>
          <w:lang w:val="en-GB"/>
          <w:rPrChange w:id="4147" w:author="Donia Jendoubi" w:date="2019-05-21T18:26:00Z">
            <w:rPr>
              <w:rFonts w:asciiTheme="majorBidi" w:hAnsiTheme="majorBidi" w:cstheme="majorBidi"/>
              <w:sz w:val="20"/>
              <w:szCs w:val="20"/>
              <w:lang w:val="en-GB"/>
            </w:rPr>
          </w:rPrChange>
        </w:rPr>
        <w:t>n</w:t>
      </w:r>
      <w:proofErr w:type="spellEnd"/>
      <w:r w:rsidRPr="008E088B">
        <w:rPr>
          <w:rFonts w:ascii="Book Antiqua" w:hAnsi="Book Antiqua" w:cstheme="majorBidi"/>
          <w:sz w:val="20"/>
          <w:szCs w:val="20"/>
          <w:lang w:val="en-GB"/>
          <w:rPrChange w:id="4148" w:author="Donia Jendoubi" w:date="2019-05-21T18:26:00Z">
            <w:rPr>
              <w:rFonts w:asciiTheme="majorBidi" w:hAnsiTheme="majorBidi" w:cstheme="majorBidi"/>
              <w:sz w:val="20"/>
              <w:szCs w:val="20"/>
              <w:lang w:val="en-GB"/>
            </w:rPr>
          </w:rPrChange>
        </w:rPr>
        <w:t xml:space="preserve">, A., Zavala, L., De la Rosa, D., </w:t>
      </w:r>
      <w:proofErr w:type="spellStart"/>
      <w:r w:rsidRPr="008E088B">
        <w:rPr>
          <w:rFonts w:ascii="Book Antiqua" w:hAnsi="Book Antiqua" w:cstheme="majorBidi"/>
          <w:sz w:val="20"/>
          <w:szCs w:val="20"/>
          <w:lang w:val="en-GB"/>
          <w:rPrChange w:id="4149" w:author="Donia Jendoubi" w:date="2019-05-21T18:26:00Z">
            <w:rPr>
              <w:rFonts w:asciiTheme="majorBidi" w:hAnsiTheme="majorBidi" w:cstheme="majorBidi"/>
              <w:sz w:val="20"/>
              <w:szCs w:val="20"/>
              <w:lang w:val="en-GB"/>
            </w:rPr>
          </w:rPrChange>
        </w:rPr>
        <w:t>Abd</w:t>
      </w:r>
      <w:r w:rsidRPr="008E088B">
        <w:rPr>
          <w:rFonts w:ascii="Times New Roman" w:hAnsi="Times New Roman" w:cs="Times New Roman"/>
          <w:sz w:val="20"/>
          <w:szCs w:val="20"/>
          <w:lang w:val="en-GB"/>
          <w:rPrChange w:id="4150" w:author="Donia Jendoubi" w:date="2019-05-21T18:26:00Z">
            <w:rPr>
              <w:rFonts w:asciiTheme="majorBidi" w:hAnsiTheme="majorBidi" w:cstheme="majorBidi"/>
              <w:sz w:val="20"/>
              <w:szCs w:val="20"/>
              <w:lang w:val="en-GB"/>
            </w:rPr>
          </w:rPrChange>
        </w:rPr>
        <w:t>‐</w:t>
      </w:r>
      <w:r w:rsidRPr="008E088B">
        <w:rPr>
          <w:rFonts w:ascii="Book Antiqua" w:hAnsi="Book Antiqua" w:cstheme="majorBidi"/>
          <w:sz w:val="20"/>
          <w:szCs w:val="20"/>
          <w:lang w:val="en-GB"/>
          <w:rPrChange w:id="4151" w:author="Donia Jendoubi" w:date="2019-05-21T18:26:00Z">
            <w:rPr>
              <w:rFonts w:asciiTheme="majorBidi" w:hAnsiTheme="majorBidi" w:cstheme="majorBidi"/>
              <w:sz w:val="20"/>
              <w:szCs w:val="20"/>
              <w:lang w:val="en-GB"/>
            </w:rPr>
          </w:rPrChange>
        </w:rPr>
        <w:t>E</w:t>
      </w:r>
      <w:r w:rsidR="00AD2DE2" w:rsidRPr="008E088B">
        <w:rPr>
          <w:rFonts w:ascii="Book Antiqua" w:hAnsi="Book Antiqua" w:cstheme="majorBidi"/>
          <w:sz w:val="20"/>
          <w:szCs w:val="20"/>
          <w:lang w:val="en-GB"/>
          <w:rPrChange w:id="4152" w:author="Donia Jendoubi" w:date="2019-05-21T18:26:00Z">
            <w:rPr>
              <w:rFonts w:asciiTheme="majorBidi" w:hAnsiTheme="majorBidi" w:cstheme="majorBidi"/>
              <w:sz w:val="20"/>
              <w:szCs w:val="20"/>
              <w:lang w:val="en-GB"/>
            </w:rPr>
          </w:rPrChange>
        </w:rPr>
        <w:t>lmabod</w:t>
      </w:r>
      <w:proofErr w:type="spellEnd"/>
      <w:r w:rsidR="00AD2DE2" w:rsidRPr="008E088B">
        <w:rPr>
          <w:rFonts w:ascii="Book Antiqua" w:hAnsi="Book Antiqua" w:cstheme="majorBidi"/>
          <w:sz w:val="20"/>
          <w:szCs w:val="20"/>
          <w:lang w:val="en-GB"/>
          <w:rPrChange w:id="4153" w:author="Donia Jendoubi" w:date="2019-05-21T18:26:00Z">
            <w:rPr>
              <w:rFonts w:asciiTheme="majorBidi" w:hAnsiTheme="majorBidi" w:cstheme="majorBidi"/>
              <w:sz w:val="20"/>
              <w:szCs w:val="20"/>
              <w:lang w:val="en-GB"/>
            </w:rPr>
          </w:rPrChange>
        </w:rPr>
        <w:t>, S., &amp; Anaya</w:t>
      </w:r>
      <w:r w:rsidR="00AD2DE2" w:rsidRPr="008E088B">
        <w:rPr>
          <w:rFonts w:ascii="Times New Roman" w:hAnsi="Times New Roman" w:cs="Times New Roman"/>
          <w:sz w:val="20"/>
          <w:szCs w:val="20"/>
          <w:lang w:val="en-GB"/>
          <w:rPrChange w:id="4154" w:author="Donia Jendoubi" w:date="2019-05-21T18:26:00Z">
            <w:rPr>
              <w:rFonts w:asciiTheme="majorBidi" w:hAnsiTheme="majorBidi" w:cstheme="majorBidi"/>
              <w:sz w:val="20"/>
              <w:szCs w:val="20"/>
              <w:lang w:val="en-GB"/>
            </w:rPr>
          </w:rPrChange>
        </w:rPr>
        <w:t>‐</w:t>
      </w:r>
      <w:r w:rsidR="00AD2DE2" w:rsidRPr="008E088B">
        <w:rPr>
          <w:rFonts w:ascii="Book Antiqua" w:hAnsi="Book Antiqua" w:cstheme="majorBidi"/>
          <w:sz w:val="20"/>
          <w:szCs w:val="20"/>
          <w:lang w:val="en-GB"/>
          <w:rPrChange w:id="4155" w:author="Donia Jendoubi" w:date="2019-05-21T18:26:00Z">
            <w:rPr>
              <w:rFonts w:asciiTheme="majorBidi" w:hAnsiTheme="majorBidi" w:cstheme="majorBidi"/>
              <w:sz w:val="20"/>
              <w:szCs w:val="20"/>
              <w:lang w:val="en-GB"/>
            </w:rPr>
          </w:rPrChange>
        </w:rPr>
        <w:t xml:space="preserve">Romero, M.: </w:t>
      </w:r>
      <w:r w:rsidRPr="008E088B">
        <w:rPr>
          <w:rFonts w:ascii="Book Antiqua" w:hAnsi="Book Antiqua" w:cstheme="majorBidi"/>
          <w:sz w:val="20"/>
          <w:szCs w:val="20"/>
          <w:lang w:val="en"/>
          <w:rPrChange w:id="4156" w:author="Donia Jendoubi" w:date="2019-05-21T18:26:00Z">
            <w:rPr>
              <w:rFonts w:asciiTheme="majorBidi" w:hAnsiTheme="majorBidi" w:cstheme="majorBidi"/>
              <w:sz w:val="20"/>
              <w:szCs w:val="20"/>
              <w:lang w:val="en"/>
            </w:rPr>
          </w:rPrChange>
        </w:rPr>
        <w:t>Impact of land use and land cover changes on organic carbon stocks in Mediterranean soils (1956–2007). Land Degradation</w:t>
      </w:r>
      <w:r w:rsidR="00AD2DE2" w:rsidRPr="008E088B">
        <w:rPr>
          <w:rFonts w:ascii="Book Antiqua" w:hAnsi="Book Antiqua" w:cstheme="majorBidi"/>
          <w:sz w:val="20"/>
          <w:szCs w:val="20"/>
          <w:lang w:val="en"/>
          <w:rPrChange w:id="4157" w:author="Donia Jendoubi" w:date="2019-05-21T18:26:00Z">
            <w:rPr>
              <w:rFonts w:asciiTheme="majorBidi" w:hAnsiTheme="majorBidi" w:cstheme="majorBidi"/>
              <w:sz w:val="20"/>
              <w:szCs w:val="20"/>
              <w:lang w:val="en"/>
            </w:rPr>
          </w:rPrChange>
        </w:rPr>
        <w:t xml:space="preserve"> &amp; Development, 26(2), 168-179, 2015.</w:t>
      </w:r>
      <w:r w:rsidRPr="008E088B">
        <w:rPr>
          <w:rFonts w:ascii="Book Antiqua" w:hAnsi="Book Antiqua" w:cstheme="majorBidi"/>
          <w:sz w:val="20"/>
          <w:szCs w:val="20"/>
          <w:lang w:val="en"/>
          <w:rPrChange w:id="4158"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159"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160" w:author="Donia Jendoubi" w:date="2019-05-21T18:26:00Z">
            <w:rPr>
              <w:rFonts w:asciiTheme="majorBidi" w:hAnsiTheme="majorBidi" w:cstheme="majorBidi"/>
              <w:sz w:val="20"/>
              <w:szCs w:val="20"/>
              <w:lang w:val="en"/>
            </w:rPr>
          </w:rPrChange>
        </w:rPr>
        <w:t xml:space="preserve">Muñoz-Rojas, M., </w:t>
      </w:r>
      <w:proofErr w:type="spellStart"/>
      <w:r w:rsidRPr="008E088B">
        <w:rPr>
          <w:rFonts w:ascii="Book Antiqua" w:hAnsi="Book Antiqua" w:cstheme="majorBidi"/>
          <w:sz w:val="20"/>
          <w:szCs w:val="20"/>
          <w:lang w:val="en"/>
          <w:rPrChange w:id="4161" w:author="Donia Jendoubi" w:date="2019-05-21T18:26:00Z">
            <w:rPr>
              <w:rFonts w:asciiTheme="majorBidi" w:hAnsiTheme="majorBidi" w:cstheme="majorBidi"/>
              <w:sz w:val="20"/>
              <w:szCs w:val="20"/>
              <w:lang w:val="en"/>
            </w:rPr>
          </w:rPrChange>
        </w:rPr>
        <w:t>Jordán</w:t>
      </w:r>
      <w:proofErr w:type="spellEnd"/>
      <w:r w:rsidRPr="008E088B">
        <w:rPr>
          <w:rFonts w:ascii="Book Antiqua" w:hAnsi="Book Antiqua" w:cstheme="majorBidi"/>
          <w:sz w:val="20"/>
          <w:szCs w:val="20"/>
          <w:lang w:val="en"/>
          <w:rPrChange w:id="4162" w:author="Donia Jendoubi" w:date="2019-05-21T18:26:00Z">
            <w:rPr>
              <w:rFonts w:asciiTheme="majorBidi" w:hAnsiTheme="majorBidi" w:cstheme="majorBidi"/>
              <w:sz w:val="20"/>
              <w:szCs w:val="20"/>
              <w:lang w:val="en"/>
            </w:rPr>
          </w:rPrChange>
        </w:rPr>
        <w:t xml:space="preserve">, A., Zavala, L.M., De la Rosa, D., </w:t>
      </w:r>
      <w:proofErr w:type="spellStart"/>
      <w:r w:rsidRPr="008E088B">
        <w:rPr>
          <w:rFonts w:ascii="Book Antiqua" w:hAnsi="Book Antiqua" w:cstheme="majorBidi"/>
          <w:sz w:val="20"/>
          <w:szCs w:val="20"/>
          <w:lang w:val="en"/>
          <w:rPrChange w:id="4163" w:author="Donia Jendoubi" w:date="2019-05-21T18:26:00Z">
            <w:rPr>
              <w:rFonts w:asciiTheme="majorBidi" w:hAnsiTheme="majorBidi" w:cstheme="majorBidi"/>
              <w:sz w:val="20"/>
              <w:szCs w:val="20"/>
              <w:lang w:val="en"/>
            </w:rPr>
          </w:rPrChange>
        </w:rPr>
        <w:t>Abd-Elmabod</w:t>
      </w:r>
      <w:proofErr w:type="spellEnd"/>
      <w:r w:rsidRPr="008E088B">
        <w:rPr>
          <w:rFonts w:ascii="Book Antiqua" w:hAnsi="Book Antiqua" w:cstheme="majorBidi"/>
          <w:sz w:val="20"/>
          <w:szCs w:val="20"/>
          <w:lang w:val="en"/>
          <w:rPrChange w:id="4164" w:author="Donia Jendoubi" w:date="2019-05-21T18:26:00Z">
            <w:rPr>
              <w:rFonts w:asciiTheme="majorBidi" w:hAnsiTheme="majorBidi" w:cstheme="majorBidi"/>
              <w:sz w:val="20"/>
              <w:szCs w:val="20"/>
              <w:lang w:val="en"/>
            </w:rPr>
          </w:rPrChange>
        </w:rPr>
        <w:t>, S.K. &amp; Anaya-Romero, M</w:t>
      </w:r>
      <w:r w:rsidR="00AD2DE2" w:rsidRPr="008E088B">
        <w:rPr>
          <w:rFonts w:ascii="Book Antiqua" w:hAnsi="Book Antiqua" w:cstheme="majorBidi"/>
          <w:sz w:val="20"/>
          <w:szCs w:val="20"/>
          <w:lang w:val="en"/>
          <w:rPrChange w:id="4165"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4166" w:author="Donia Jendoubi" w:date="2019-05-21T18:26:00Z">
            <w:rPr>
              <w:rFonts w:asciiTheme="majorBidi" w:hAnsiTheme="majorBidi" w:cstheme="majorBidi"/>
              <w:sz w:val="20"/>
              <w:szCs w:val="20"/>
              <w:lang w:val="en"/>
            </w:rPr>
          </w:rPrChange>
        </w:rPr>
        <w:t xml:space="preserve"> Organic carbon stocks in Mediterranean soil types under different land uses (Southern Spain). Solid Earth, 3, pp. 375-386, 10.5194/se-3-375-2012</w:t>
      </w:r>
      <w:r w:rsidR="00AD2DE2" w:rsidRPr="008E088B">
        <w:rPr>
          <w:rFonts w:ascii="Book Antiqua" w:hAnsi="Book Antiqua" w:cstheme="majorBidi"/>
          <w:sz w:val="20"/>
          <w:szCs w:val="20"/>
          <w:lang w:val="en"/>
          <w:rPrChange w:id="4167" w:author="Donia Jendoubi" w:date="2019-05-21T18:26:00Z">
            <w:rPr>
              <w:rFonts w:asciiTheme="majorBidi" w:hAnsiTheme="majorBidi" w:cstheme="majorBidi"/>
              <w:sz w:val="20"/>
              <w:szCs w:val="20"/>
              <w:lang w:val="en"/>
            </w:rPr>
          </w:rPrChange>
        </w:rPr>
        <w:t>, 2012.</w:t>
      </w:r>
      <w:r w:rsidRPr="008E088B">
        <w:rPr>
          <w:rFonts w:ascii="Book Antiqua" w:hAnsi="Book Antiqua" w:cstheme="majorBidi"/>
          <w:sz w:val="20"/>
          <w:szCs w:val="20"/>
          <w:lang w:val="en"/>
          <w:rPrChange w:id="4168" w:author="Donia Jendoubi" w:date="2019-05-21T18:26:00Z">
            <w:rPr>
              <w:rFonts w:asciiTheme="majorBidi" w:hAnsiTheme="majorBidi" w:cstheme="majorBidi"/>
              <w:sz w:val="20"/>
              <w:szCs w:val="20"/>
              <w:lang w:val="en"/>
            </w:rPr>
          </w:rPrChange>
        </w:rPr>
        <w:tab/>
      </w:r>
    </w:p>
    <w:p w:rsidR="00D91A30" w:rsidRPr="008E088B" w:rsidRDefault="00D91A30">
      <w:pPr>
        <w:spacing w:after="0" w:line="240" w:lineRule="auto"/>
        <w:jc w:val="both"/>
        <w:rPr>
          <w:ins w:id="4169" w:author="Donia Jendoubi" w:date="2019-05-15T11:55:00Z"/>
          <w:rFonts w:ascii="Book Antiqua" w:hAnsi="Book Antiqua" w:cstheme="majorBidi"/>
          <w:sz w:val="20"/>
          <w:szCs w:val="20"/>
          <w:lang w:val="en"/>
          <w:rPrChange w:id="4170" w:author="Donia Jendoubi" w:date="2019-05-21T18:26:00Z">
            <w:rPr>
              <w:ins w:id="4171" w:author="Donia Jendoubi" w:date="2019-05-15T11:55:00Z"/>
              <w:rFonts w:asciiTheme="majorBidi" w:hAnsiTheme="majorBidi" w:cstheme="majorBidi"/>
              <w:sz w:val="20"/>
              <w:szCs w:val="20"/>
              <w:lang w:val="en"/>
            </w:rPr>
          </w:rPrChange>
        </w:rPr>
      </w:pPr>
      <w:proofErr w:type="spellStart"/>
      <w:ins w:id="4172" w:author="Donia Jendoubi" w:date="2019-05-15T11:55:00Z">
        <w:r w:rsidRPr="008E088B">
          <w:rPr>
            <w:rFonts w:ascii="Book Antiqua" w:hAnsi="Book Antiqua" w:cstheme="majorBidi"/>
            <w:sz w:val="20"/>
            <w:szCs w:val="20"/>
            <w:lang w:val="en"/>
            <w:rPrChange w:id="4173" w:author="Donia Jendoubi" w:date="2019-05-21T18:26:00Z">
              <w:rPr>
                <w:rFonts w:asciiTheme="majorBidi" w:hAnsiTheme="majorBidi" w:cstheme="majorBidi"/>
                <w:sz w:val="20"/>
                <w:szCs w:val="20"/>
                <w:lang w:val="en"/>
              </w:rPr>
            </w:rPrChange>
          </w:rPr>
          <w:t>Nachtergaele</w:t>
        </w:r>
      </w:ins>
      <w:proofErr w:type="spellEnd"/>
      <w:ins w:id="4174" w:author="Donia Jendoubi" w:date="2019-05-15T11:56:00Z">
        <w:r w:rsidRPr="008E088B">
          <w:rPr>
            <w:rFonts w:ascii="Book Antiqua" w:hAnsi="Book Antiqua" w:cstheme="majorBidi"/>
            <w:sz w:val="20"/>
            <w:szCs w:val="20"/>
            <w:lang w:val="en"/>
            <w:rPrChange w:id="4175" w:author="Donia Jendoubi" w:date="2019-05-21T18:26:00Z">
              <w:rPr>
                <w:rFonts w:asciiTheme="majorBidi" w:hAnsiTheme="majorBidi" w:cstheme="majorBidi"/>
                <w:sz w:val="20"/>
                <w:szCs w:val="20"/>
                <w:lang w:val="en"/>
              </w:rPr>
            </w:rPrChange>
          </w:rPr>
          <w:t>,</w:t>
        </w:r>
      </w:ins>
      <w:ins w:id="4176" w:author="Donia Jendoubi" w:date="2019-05-15T11:55:00Z">
        <w:r w:rsidRPr="008E088B">
          <w:rPr>
            <w:rFonts w:ascii="Book Antiqua" w:hAnsi="Book Antiqua" w:cstheme="majorBidi"/>
            <w:sz w:val="20"/>
            <w:szCs w:val="20"/>
            <w:lang w:val="en"/>
            <w:rPrChange w:id="4177" w:author="Donia Jendoubi" w:date="2019-05-21T18:26:00Z">
              <w:rPr>
                <w:rFonts w:asciiTheme="majorBidi" w:hAnsiTheme="majorBidi" w:cstheme="majorBidi"/>
                <w:sz w:val="20"/>
                <w:szCs w:val="20"/>
                <w:lang w:val="en"/>
              </w:rPr>
            </w:rPrChange>
          </w:rPr>
          <w:t xml:space="preserve"> F</w:t>
        </w:r>
      </w:ins>
      <w:ins w:id="4178" w:author="Donia Jendoubi" w:date="2019-05-15T11:56:00Z">
        <w:r w:rsidRPr="008E088B">
          <w:rPr>
            <w:rFonts w:ascii="Book Antiqua" w:hAnsi="Book Antiqua" w:cstheme="majorBidi"/>
            <w:sz w:val="20"/>
            <w:szCs w:val="20"/>
            <w:lang w:val="en"/>
            <w:rPrChange w:id="4179" w:author="Donia Jendoubi" w:date="2019-05-21T18:26:00Z">
              <w:rPr>
                <w:rFonts w:asciiTheme="majorBidi" w:hAnsiTheme="majorBidi" w:cstheme="majorBidi"/>
                <w:sz w:val="20"/>
                <w:szCs w:val="20"/>
                <w:lang w:val="en"/>
              </w:rPr>
            </w:rPrChange>
          </w:rPr>
          <w:t>.</w:t>
        </w:r>
      </w:ins>
      <w:ins w:id="4180" w:author="Donia Jendoubi" w:date="2019-05-15T11:55:00Z">
        <w:r w:rsidRPr="008E088B">
          <w:rPr>
            <w:rFonts w:ascii="Book Antiqua" w:hAnsi="Book Antiqua" w:cstheme="majorBidi"/>
            <w:sz w:val="20"/>
            <w:szCs w:val="20"/>
            <w:lang w:val="en"/>
            <w:rPrChange w:id="4181" w:author="Donia Jendoubi" w:date="2019-05-21T18:26:00Z">
              <w:rPr>
                <w:rFonts w:asciiTheme="majorBidi" w:hAnsiTheme="majorBidi" w:cstheme="majorBidi"/>
                <w:sz w:val="20"/>
                <w:szCs w:val="20"/>
                <w:lang w:val="en"/>
              </w:rPr>
            </w:rPrChange>
          </w:rPr>
          <w:t xml:space="preserve">, </w:t>
        </w:r>
        <w:proofErr w:type="spellStart"/>
        <w:r w:rsidRPr="008E088B">
          <w:rPr>
            <w:rFonts w:ascii="Book Antiqua" w:hAnsi="Book Antiqua" w:cstheme="majorBidi"/>
            <w:sz w:val="20"/>
            <w:szCs w:val="20"/>
            <w:lang w:val="en"/>
            <w:rPrChange w:id="4182" w:author="Donia Jendoubi" w:date="2019-05-21T18:26:00Z">
              <w:rPr>
                <w:rFonts w:asciiTheme="majorBidi" w:hAnsiTheme="majorBidi" w:cstheme="majorBidi"/>
                <w:sz w:val="20"/>
                <w:szCs w:val="20"/>
                <w:lang w:val="en"/>
              </w:rPr>
            </w:rPrChange>
          </w:rPr>
          <w:t>Biancalani</w:t>
        </w:r>
      </w:ins>
      <w:proofErr w:type="spellEnd"/>
      <w:ins w:id="4183" w:author="Donia Jendoubi" w:date="2019-05-15T11:56:00Z">
        <w:r w:rsidRPr="008E088B">
          <w:rPr>
            <w:rFonts w:ascii="Book Antiqua" w:hAnsi="Book Antiqua" w:cstheme="majorBidi"/>
            <w:sz w:val="20"/>
            <w:szCs w:val="20"/>
            <w:lang w:val="en"/>
            <w:rPrChange w:id="4184" w:author="Donia Jendoubi" w:date="2019-05-21T18:26:00Z">
              <w:rPr>
                <w:rFonts w:asciiTheme="majorBidi" w:hAnsiTheme="majorBidi" w:cstheme="majorBidi"/>
                <w:sz w:val="20"/>
                <w:szCs w:val="20"/>
                <w:lang w:val="en"/>
              </w:rPr>
            </w:rPrChange>
          </w:rPr>
          <w:t>,</w:t>
        </w:r>
      </w:ins>
      <w:ins w:id="4185" w:author="Donia Jendoubi" w:date="2019-05-15T11:55:00Z">
        <w:r w:rsidRPr="008E088B">
          <w:rPr>
            <w:rFonts w:ascii="Book Antiqua" w:hAnsi="Book Antiqua" w:cstheme="majorBidi"/>
            <w:sz w:val="20"/>
            <w:szCs w:val="20"/>
            <w:lang w:val="en"/>
            <w:rPrChange w:id="4186" w:author="Donia Jendoubi" w:date="2019-05-21T18:26:00Z">
              <w:rPr>
                <w:rFonts w:asciiTheme="majorBidi" w:hAnsiTheme="majorBidi" w:cstheme="majorBidi"/>
                <w:sz w:val="20"/>
                <w:szCs w:val="20"/>
                <w:lang w:val="en"/>
              </w:rPr>
            </w:rPrChange>
          </w:rPr>
          <w:t xml:space="preserve"> R</w:t>
        </w:r>
      </w:ins>
      <w:ins w:id="4187" w:author="Donia Jendoubi" w:date="2019-05-15T11:56:00Z">
        <w:r w:rsidRPr="008E088B">
          <w:rPr>
            <w:rFonts w:ascii="Book Antiqua" w:hAnsi="Book Antiqua" w:cstheme="majorBidi"/>
            <w:sz w:val="20"/>
            <w:szCs w:val="20"/>
            <w:lang w:val="en"/>
            <w:rPrChange w:id="4188" w:author="Donia Jendoubi" w:date="2019-05-21T18:26:00Z">
              <w:rPr>
                <w:rFonts w:asciiTheme="majorBidi" w:hAnsiTheme="majorBidi" w:cstheme="majorBidi"/>
                <w:sz w:val="20"/>
                <w:szCs w:val="20"/>
                <w:lang w:val="en"/>
              </w:rPr>
            </w:rPrChange>
          </w:rPr>
          <w:t>.</w:t>
        </w:r>
      </w:ins>
      <w:ins w:id="4189" w:author="Donia Jendoubi" w:date="2019-05-15T11:55:00Z">
        <w:r w:rsidRPr="008E088B">
          <w:rPr>
            <w:rFonts w:ascii="Book Antiqua" w:hAnsi="Book Antiqua" w:cstheme="majorBidi"/>
            <w:sz w:val="20"/>
            <w:szCs w:val="20"/>
            <w:lang w:val="en"/>
            <w:rPrChange w:id="4190" w:author="Donia Jendoubi" w:date="2019-05-21T18:26:00Z">
              <w:rPr>
                <w:rFonts w:asciiTheme="majorBidi" w:hAnsiTheme="majorBidi" w:cstheme="majorBidi"/>
                <w:sz w:val="20"/>
                <w:szCs w:val="20"/>
                <w:lang w:val="en"/>
              </w:rPr>
            </w:rPrChange>
          </w:rPr>
          <w:t>, Bunning</w:t>
        </w:r>
      </w:ins>
      <w:ins w:id="4191" w:author="Donia Jendoubi" w:date="2019-05-15T11:56:00Z">
        <w:r w:rsidRPr="008E088B">
          <w:rPr>
            <w:rFonts w:ascii="Book Antiqua" w:hAnsi="Book Antiqua" w:cstheme="majorBidi"/>
            <w:sz w:val="20"/>
            <w:szCs w:val="20"/>
            <w:lang w:val="en"/>
            <w:rPrChange w:id="4192" w:author="Donia Jendoubi" w:date="2019-05-21T18:26:00Z">
              <w:rPr>
                <w:rFonts w:asciiTheme="majorBidi" w:hAnsiTheme="majorBidi" w:cstheme="majorBidi"/>
                <w:sz w:val="20"/>
                <w:szCs w:val="20"/>
                <w:lang w:val="en"/>
              </w:rPr>
            </w:rPrChange>
          </w:rPr>
          <w:t>,</w:t>
        </w:r>
      </w:ins>
      <w:ins w:id="4193" w:author="Donia Jendoubi" w:date="2019-05-15T11:55:00Z">
        <w:r w:rsidRPr="008E088B">
          <w:rPr>
            <w:rFonts w:ascii="Book Antiqua" w:hAnsi="Book Antiqua" w:cstheme="majorBidi"/>
            <w:sz w:val="20"/>
            <w:szCs w:val="20"/>
            <w:lang w:val="en"/>
            <w:rPrChange w:id="4194" w:author="Donia Jendoubi" w:date="2019-05-21T18:26:00Z">
              <w:rPr>
                <w:rFonts w:asciiTheme="majorBidi" w:hAnsiTheme="majorBidi" w:cstheme="majorBidi"/>
                <w:sz w:val="20"/>
                <w:szCs w:val="20"/>
                <w:lang w:val="en"/>
              </w:rPr>
            </w:rPrChange>
          </w:rPr>
          <w:t xml:space="preserve"> S</w:t>
        </w:r>
      </w:ins>
      <w:ins w:id="4195" w:author="Donia Jendoubi" w:date="2019-05-15T11:56:00Z">
        <w:r w:rsidRPr="008E088B">
          <w:rPr>
            <w:rFonts w:ascii="Book Antiqua" w:hAnsi="Book Antiqua" w:cstheme="majorBidi"/>
            <w:sz w:val="20"/>
            <w:szCs w:val="20"/>
            <w:lang w:val="en"/>
            <w:rPrChange w:id="4196" w:author="Donia Jendoubi" w:date="2019-05-21T18:26:00Z">
              <w:rPr>
                <w:rFonts w:asciiTheme="majorBidi" w:hAnsiTheme="majorBidi" w:cstheme="majorBidi"/>
                <w:sz w:val="20"/>
                <w:szCs w:val="20"/>
                <w:lang w:val="en"/>
              </w:rPr>
            </w:rPrChange>
          </w:rPr>
          <w:t>. &amp;</w:t>
        </w:r>
      </w:ins>
      <w:ins w:id="4197" w:author="Donia Jendoubi" w:date="2019-05-15T11:55:00Z">
        <w:r w:rsidRPr="008E088B">
          <w:rPr>
            <w:rFonts w:ascii="Book Antiqua" w:hAnsi="Book Antiqua" w:cstheme="majorBidi"/>
            <w:sz w:val="20"/>
            <w:szCs w:val="20"/>
            <w:lang w:val="en"/>
            <w:rPrChange w:id="4198" w:author="Donia Jendoubi" w:date="2019-05-21T18:26:00Z">
              <w:rPr>
                <w:rFonts w:asciiTheme="majorBidi" w:hAnsiTheme="majorBidi" w:cstheme="majorBidi"/>
                <w:sz w:val="20"/>
                <w:szCs w:val="20"/>
                <w:lang w:val="en"/>
              </w:rPr>
            </w:rPrChange>
          </w:rPr>
          <w:t xml:space="preserve"> George</w:t>
        </w:r>
      </w:ins>
      <w:ins w:id="4199" w:author="Donia Jendoubi" w:date="2019-05-15T11:56:00Z">
        <w:r w:rsidRPr="008E088B">
          <w:rPr>
            <w:rFonts w:ascii="Book Antiqua" w:hAnsi="Book Antiqua" w:cstheme="majorBidi"/>
            <w:sz w:val="20"/>
            <w:szCs w:val="20"/>
            <w:lang w:val="en"/>
            <w:rPrChange w:id="4200" w:author="Donia Jendoubi" w:date="2019-05-21T18:26:00Z">
              <w:rPr>
                <w:rFonts w:asciiTheme="majorBidi" w:hAnsiTheme="majorBidi" w:cstheme="majorBidi"/>
                <w:sz w:val="20"/>
                <w:szCs w:val="20"/>
                <w:lang w:val="en"/>
              </w:rPr>
            </w:rPrChange>
          </w:rPr>
          <w:t>,</w:t>
        </w:r>
      </w:ins>
      <w:ins w:id="4201" w:author="Donia Jendoubi" w:date="2019-05-15T11:55:00Z">
        <w:r w:rsidRPr="008E088B">
          <w:rPr>
            <w:rFonts w:ascii="Book Antiqua" w:hAnsi="Book Antiqua" w:cstheme="majorBidi"/>
            <w:sz w:val="20"/>
            <w:szCs w:val="20"/>
            <w:lang w:val="en"/>
            <w:rPrChange w:id="4202" w:author="Donia Jendoubi" w:date="2019-05-21T18:26:00Z">
              <w:rPr>
                <w:rFonts w:asciiTheme="majorBidi" w:hAnsiTheme="majorBidi" w:cstheme="majorBidi"/>
                <w:sz w:val="20"/>
                <w:szCs w:val="20"/>
                <w:lang w:val="en"/>
              </w:rPr>
            </w:rPrChange>
          </w:rPr>
          <w:t xml:space="preserve"> </w:t>
        </w:r>
        <w:proofErr w:type="gramStart"/>
        <w:r w:rsidRPr="008E088B">
          <w:rPr>
            <w:rFonts w:ascii="Book Antiqua" w:hAnsi="Book Antiqua" w:cstheme="majorBidi"/>
            <w:sz w:val="20"/>
            <w:szCs w:val="20"/>
            <w:lang w:val="en"/>
            <w:rPrChange w:id="4203" w:author="Donia Jendoubi" w:date="2019-05-21T18:26:00Z">
              <w:rPr>
                <w:rFonts w:asciiTheme="majorBidi" w:hAnsiTheme="majorBidi" w:cstheme="majorBidi"/>
                <w:sz w:val="20"/>
                <w:szCs w:val="20"/>
                <w:lang w:val="en"/>
              </w:rPr>
            </w:rPrChange>
          </w:rPr>
          <w:t>H</w:t>
        </w:r>
      </w:ins>
      <w:proofErr w:type="gramEnd"/>
      <w:ins w:id="4204" w:author="Donia Jendoubi" w:date="2019-05-15T11:56:00Z">
        <w:r w:rsidRPr="008E088B">
          <w:rPr>
            <w:rFonts w:ascii="Book Antiqua" w:hAnsi="Book Antiqua" w:cstheme="majorBidi"/>
            <w:sz w:val="20"/>
            <w:szCs w:val="20"/>
            <w:lang w:val="en"/>
            <w:rPrChange w:id="4205" w:author="Donia Jendoubi" w:date="2019-05-21T18:26:00Z">
              <w:rPr>
                <w:rFonts w:asciiTheme="majorBidi" w:hAnsiTheme="majorBidi" w:cstheme="majorBidi"/>
                <w:sz w:val="20"/>
                <w:szCs w:val="20"/>
                <w:lang w:val="en"/>
              </w:rPr>
            </w:rPrChange>
          </w:rPr>
          <w:t>.:</w:t>
        </w:r>
      </w:ins>
      <w:ins w:id="4206" w:author="Donia Jendoubi" w:date="2019-05-15T11:55:00Z">
        <w:r w:rsidRPr="008E088B">
          <w:rPr>
            <w:rFonts w:ascii="Book Antiqua" w:hAnsi="Book Antiqua" w:cstheme="majorBidi"/>
            <w:sz w:val="20"/>
            <w:szCs w:val="20"/>
            <w:lang w:val="en"/>
            <w:rPrChange w:id="4207" w:author="Donia Jendoubi" w:date="2019-05-21T18:26:00Z">
              <w:rPr>
                <w:rFonts w:asciiTheme="majorBidi" w:hAnsiTheme="majorBidi" w:cstheme="majorBidi"/>
                <w:sz w:val="20"/>
                <w:szCs w:val="20"/>
                <w:lang w:val="en"/>
              </w:rPr>
            </w:rPrChange>
          </w:rPr>
          <w:t xml:space="preserve"> Land degradation assessment: the LADA approach. In19th World Congress of Soil Science, Brisbane, Australia </w:t>
        </w:r>
      </w:ins>
      <w:proofErr w:type="gramStart"/>
      <w:ins w:id="4208" w:author="Donia Jendoubi" w:date="2019-05-15T11:57:00Z">
        <w:r w:rsidRPr="008E088B">
          <w:rPr>
            <w:rFonts w:ascii="Book Antiqua" w:hAnsi="Book Antiqua" w:cstheme="majorBidi"/>
            <w:sz w:val="20"/>
            <w:szCs w:val="20"/>
            <w:lang w:val="en"/>
            <w:rPrChange w:id="4209" w:author="Donia Jendoubi" w:date="2019-05-21T18:26:00Z">
              <w:rPr>
                <w:rFonts w:asciiTheme="majorBidi" w:hAnsiTheme="majorBidi" w:cstheme="majorBidi"/>
                <w:sz w:val="20"/>
                <w:szCs w:val="20"/>
                <w:lang w:val="en"/>
              </w:rPr>
            </w:rPrChange>
          </w:rPr>
          <w:t>1</w:t>
        </w:r>
        <w:r w:rsidRPr="008E088B">
          <w:rPr>
            <w:rFonts w:ascii="Book Antiqua" w:hAnsi="Book Antiqua" w:cstheme="majorBidi"/>
            <w:sz w:val="20"/>
            <w:szCs w:val="20"/>
            <w:vertAlign w:val="superscript"/>
            <w:lang w:val="en"/>
            <w:rPrChange w:id="4210" w:author="Donia Jendoubi" w:date="2019-05-21T18:26:00Z">
              <w:rPr>
                <w:rFonts w:asciiTheme="majorBidi" w:hAnsiTheme="majorBidi" w:cstheme="majorBidi"/>
                <w:sz w:val="20"/>
                <w:szCs w:val="20"/>
                <w:lang w:val="en"/>
              </w:rPr>
            </w:rPrChange>
          </w:rPr>
          <w:t>st</w:t>
        </w:r>
        <w:proofErr w:type="gramEnd"/>
        <w:r w:rsidRPr="008E088B">
          <w:rPr>
            <w:rFonts w:ascii="Book Antiqua" w:hAnsi="Book Antiqua" w:cstheme="majorBidi"/>
            <w:sz w:val="20"/>
            <w:szCs w:val="20"/>
            <w:lang w:val="en"/>
            <w:rPrChange w:id="4211" w:author="Donia Jendoubi" w:date="2019-05-21T18:26:00Z">
              <w:rPr>
                <w:rFonts w:asciiTheme="majorBidi" w:hAnsiTheme="majorBidi" w:cstheme="majorBidi"/>
                <w:sz w:val="20"/>
                <w:szCs w:val="20"/>
                <w:lang w:val="en"/>
              </w:rPr>
            </w:rPrChange>
          </w:rPr>
          <w:t xml:space="preserve"> Aug </w:t>
        </w:r>
      </w:ins>
      <w:ins w:id="4212" w:author="Donia Jendoubi" w:date="2019-05-15T11:55:00Z">
        <w:r w:rsidRPr="008E088B">
          <w:rPr>
            <w:rFonts w:ascii="Book Antiqua" w:hAnsi="Book Antiqua" w:cstheme="majorBidi"/>
            <w:sz w:val="20"/>
            <w:szCs w:val="20"/>
            <w:lang w:val="en"/>
            <w:rPrChange w:id="4213" w:author="Donia Jendoubi" w:date="2019-05-21T18:26:00Z">
              <w:rPr>
                <w:rFonts w:asciiTheme="majorBidi" w:hAnsiTheme="majorBidi" w:cstheme="majorBidi"/>
                <w:sz w:val="20"/>
                <w:szCs w:val="20"/>
                <w:lang w:val="en"/>
              </w:rPr>
            </w:rPrChange>
          </w:rPr>
          <w:t>2010.</w:t>
        </w:r>
      </w:ins>
    </w:p>
    <w:p w:rsidR="00EA6011" w:rsidRPr="008E088B" w:rsidRDefault="00EA6011">
      <w:pPr>
        <w:spacing w:after="0" w:line="240" w:lineRule="auto"/>
        <w:jc w:val="both"/>
        <w:rPr>
          <w:rFonts w:ascii="Book Antiqua" w:hAnsi="Book Antiqua" w:cstheme="majorBidi"/>
          <w:sz w:val="20"/>
          <w:szCs w:val="20"/>
          <w:lang w:val="en"/>
          <w:rPrChange w:id="4214"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215" w:author="Donia Jendoubi" w:date="2019-05-21T18:26:00Z">
            <w:rPr>
              <w:rFonts w:asciiTheme="majorBidi" w:hAnsiTheme="majorBidi" w:cstheme="majorBidi"/>
              <w:sz w:val="20"/>
              <w:szCs w:val="20"/>
              <w:lang w:val="en"/>
            </w:rPr>
          </w:rPrChange>
        </w:rPr>
        <w:t>Nair, P.K.R., Nair, V.D., Kuma</w:t>
      </w:r>
      <w:r w:rsidR="00AD2DE2" w:rsidRPr="008E088B">
        <w:rPr>
          <w:rFonts w:ascii="Book Antiqua" w:hAnsi="Book Antiqua" w:cstheme="majorBidi"/>
          <w:sz w:val="20"/>
          <w:szCs w:val="20"/>
          <w:lang w:val="en"/>
          <w:rPrChange w:id="4216" w:author="Donia Jendoubi" w:date="2019-05-21T18:26:00Z">
            <w:rPr>
              <w:rFonts w:asciiTheme="majorBidi" w:hAnsiTheme="majorBidi" w:cstheme="majorBidi"/>
              <w:sz w:val="20"/>
              <w:szCs w:val="20"/>
              <w:lang w:val="en"/>
            </w:rPr>
          </w:rPrChange>
        </w:rPr>
        <w:t>r, B.M. &amp; Showalter, J.M.:</w:t>
      </w:r>
      <w:r w:rsidRPr="008E088B">
        <w:rPr>
          <w:rFonts w:ascii="Book Antiqua" w:hAnsi="Book Antiqua" w:cstheme="majorBidi"/>
          <w:sz w:val="20"/>
          <w:szCs w:val="20"/>
          <w:lang w:val="en"/>
          <w:rPrChange w:id="4217" w:author="Donia Jendoubi" w:date="2019-05-21T18:26:00Z">
            <w:rPr>
              <w:rFonts w:asciiTheme="majorBidi" w:hAnsiTheme="majorBidi" w:cstheme="majorBidi"/>
              <w:sz w:val="20"/>
              <w:szCs w:val="20"/>
              <w:lang w:val="en"/>
            </w:rPr>
          </w:rPrChange>
        </w:rPr>
        <w:t xml:space="preserve"> Carbon sequestration in agroforestry systems</w:t>
      </w:r>
      <w:r w:rsidR="00AD2DE2" w:rsidRPr="008E088B">
        <w:rPr>
          <w:rFonts w:ascii="Book Antiqua" w:hAnsi="Book Antiqua" w:cstheme="majorBidi"/>
          <w:sz w:val="20"/>
          <w:szCs w:val="20"/>
          <w:lang w:val="en"/>
          <w:rPrChange w:id="4218" w:author="Donia Jendoubi" w:date="2019-05-21T18:26:00Z">
            <w:rPr>
              <w:rFonts w:asciiTheme="majorBidi" w:hAnsiTheme="majorBidi" w:cstheme="majorBidi"/>
              <w:sz w:val="20"/>
              <w:szCs w:val="20"/>
              <w:lang w:val="en"/>
            </w:rPr>
          </w:rPrChange>
        </w:rPr>
        <w:t xml:space="preserve">. Adv. </w:t>
      </w:r>
      <w:proofErr w:type="spellStart"/>
      <w:r w:rsidR="00AD2DE2" w:rsidRPr="008E088B">
        <w:rPr>
          <w:rFonts w:ascii="Book Antiqua" w:hAnsi="Book Antiqua" w:cstheme="majorBidi"/>
          <w:sz w:val="20"/>
          <w:szCs w:val="20"/>
          <w:lang w:val="en"/>
          <w:rPrChange w:id="4219" w:author="Donia Jendoubi" w:date="2019-05-21T18:26:00Z">
            <w:rPr>
              <w:rFonts w:asciiTheme="majorBidi" w:hAnsiTheme="majorBidi" w:cstheme="majorBidi"/>
              <w:sz w:val="20"/>
              <w:szCs w:val="20"/>
              <w:lang w:val="en"/>
            </w:rPr>
          </w:rPrChange>
        </w:rPr>
        <w:t>Agron</w:t>
      </w:r>
      <w:proofErr w:type="spellEnd"/>
      <w:r w:rsidR="00AD2DE2" w:rsidRPr="008E088B">
        <w:rPr>
          <w:rFonts w:ascii="Book Antiqua" w:hAnsi="Book Antiqua" w:cstheme="majorBidi"/>
          <w:sz w:val="20"/>
          <w:szCs w:val="20"/>
          <w:lang w:val="en"/>
          <w:rPrChange w:id="4220" w:author="Donia Jendoubi" w:date="2019-05-21T18:26:00Z">
            <w:rPr>
              <w:rFonts w:asciiTheme="majorBidi" w:hAnsiTheme="majorBidi" w:cstheme="majorBidi"/>
              <w:sz w:val="20"/>
              <w:szCs w:val="20"/>
              <w:lang w:val="en"/>
            </w:rPr>
          </w:rPrChange>
        </w:rPr>
        <w:t>., 108, pp. 237-307, 2011.</w:t>
      </w:r>
    </w:p>
    <w:p w:rsidR="00EA6011" w:rsidRPr="008E088B" w:rsidRDefault="00EA6011">
      <w:pPr>
        <w:spacing w:after="0" w:line="240" w:lineRule="auto"/>
        <w:jc w:val="both"/>
        <w:rPr>
          <w:rFonts w:ascii="Book Antiqua" w:hAnsi="Book Antiqua" w:cstheme="majorBidi"/>
          <w:sz w:val="20"/>
          <w:szCs w:val="20"/>
          <w:lang w:val="en"/>
          <w:rPrChange w:id="4221"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222" w:author="Donia Jendoubi" w:date="2019-05-21T18:26:00Z">
            <w:rPr>
              <w:rFonts w:asciiTheme="majorBidi" w:hAnsiTheme="majorBidi" w:cstheme="majorBidi"/>
              <w:sz w:val="20"/>
              <w:szCs w:val="20"/>
              <w:lang w:val="en"/>
            </w:rPr>
          </w:rPrChange>
        </w:rPr>
        <w:t>Neff, J.C., Reynolds,</w:t>
      </w:r>
      <w:r w:rsidR="00AD2DE2" w:rsidRPr="008E088B">
        <w:rPr>
          <w:rFonts w:ascii="Book Antiqua" w:hAnsi="Book Antiqua" w:cstheme="majorBidi"/>
          <w:sz w:val="20"/>
          <w:szCs w:val="20"/>
          <w:lang w:val="en"/>
          <w:rPrChange w:id="4223" w:author="Donia Jendoubi" w:date="2019-05-21T18:26:00Z">
            <w:rPr>
              <w:rFonts w:asciiTheme="majorBidi" w:hAnsiTheme="majorBidi" w:cstheme="majorBidi"/>
              <w:sz w:val="20"/>
              <w:szCs w:val="20"/>
              <w:lang w:val="en"/>
            </w:rPr>
          </w:rPrChange>
        </w:rPr>
        <w:t xml:space="preserve"> R.L., </w:t>
      </w:r>
      <w:proofErr w:type="spellStart"/>
      <w:r w:rsidR="00AD2DE2" w:rsidRPr="008E088B">
        <w:rPr>
          <w:rFonts w:ascii="Book Antiqua" w:hAnsi="Book Antiqua" w:cstheme="majorBidi"/>
          <w:sz w:val="20"/>
          <w:szCs w:val="20"/>
          <w:lang w:val="en"/>
          <w:rPrChange w:id="4224" w:author="Donia Jendoubi" w:date="2019-05-21T18:26:00Z">
            <w:rPr>
              <w:rFonts w:asciiTheme="majorBidi" w:hAnsiTheme="majorBidi" w:cstheme="majorBidi"/>
              <w:sz w:val="20"/>
              <w:szCs w:val="20"/>
              <w:lang w:val="en"/>
            </w:rPr>
          </w:rPrChange>
        </w:rPr>
        <w:t>Belnap</w:t>
      </w:r>
      <w:proofErr w:type="spellEnd"/>
      <w:r w:rsidR="00AD2DE2" w:rsidRPr="008E088B">
        <w:rPr>
          <w:rFonts w:ascii="Book Antiqua" w:hAnsi="Book Antiqua" w:cstheme="majorBidi"/>
          <w:sz w:val="20"/>
          <w:szCs w:val="20"/>
          <w:lang w:val="en"/>
          <w:rPrChange w:id="4225" w:author="Donia Jendoubi" w:date="2019-05-21T18:26:00Z">
            <w:rPr>
              <w:rFonts w:asciiTheme="majorBidi" w:hAnsiTheme="majorBidi" w:cstheme="majorBidi"/>
              <w:sz w:val="20"/>
              <w:szCs w:val="20"/>
              <w:lang w:val="en"/>
            </w:rPr>
          </w:rPrChange>
        </w:rPr>
        <w:t xml:space="preserve">, J. &amp; </w:t>
      </w:r>
      <w:proofErr w:type="spellStart"/>
      <w:r w:rsidR="00AD2DE2" w:rsidRPr="008E088B">
        <w:rPr>
          <w:rFonts w:ascii="Book Antiqua" w:hAnsi="Book Antiqua" w:cstheme="majorBidi"/>
          <w:sz w:val="20"/>
          <w:szCs w:val="20"/>
          <w:lang w:val="en"/>
          <w:rPrChange w:id="4226" w:author="Donia Jendoubi" w:date="2019-05-21T18:26:00Z">
            <w:rPr>
              <w:rFonts w:asciiTheme="majorBidi" w:hAnsiTheme="majorBidi" w:cstheme="majorBidi"/>
              <w:sz w:val="20"/>
              <w:szCs w:val="20"/>
              <w:lang w:val="en"/>
            </w:rPr>
          </w:rPrChange>
        </w:rPr>
        <w:t>Lamothe</w:t>
      </w:r>
      <w:proofErr w:type="spellEnd"/>
      <w:r w:rsidR="00AD2DE2" w:rsidRPr="008E088B">
        <w:rPr>
          <w:rFonts w:ascii="Book Antiqua" w:hAnsi="Book Antiqua" w:cstheme="majorBidi"/>
          <w:sz w:val="20"/>
          <w:szCs w:val="20"/>
          <w:lang w:val="en"/>
          <w:rPrChange w:id="4227" w:author="Donia Jendoubi" w:date="2019-05-21T18:26:00Z">
            <w:rPr>
              <w:rFonts w:asciiTheme="majorBidi" w:hAnsiTheme="majorBidi" w:cstheme="majorBidi"/>
              <w:sz w:val="20"/>
              <w:szCs w:val="20"/>
              <w:lang w:val="en"/>
            </w:rPr>
          </w:rPrChange>
        </w:rPr>
        <w:t xml:space="preserve">, </w:t>
      </w:r>
      <w:proofErr w:type="gramStart"/>
      <w:r w:rsidR="00AD2DE2" w:rsidRPr="008E088B">
        <w:rPr>
          <w:rFonts w:ascii="Book Antiqua" w:hAnsi="Book Antiqua" w:cstheme="majorBidi"/>
          <w:sz w:val="20"/>
          <w:szCs w:val="20"/>
          <w:lang w:val="en"/>
          <w:rPrChange w:id="4228" w:author="Donia Jendoubi" w:date="2019-05-21T18:26:00Z">
            <w:rPr>
              <w:rFonts w:asciiTheme="majorBidi" w:hAnsiTheme="majorBidi" w:cstheme="majorBidi"/>
              <w:sz w:val="20"/>
              <w:szCs w:val="20"/>
              <w:lang w:val="en"/>
            </w:rPr>
          </w:rPrChange>
        </w:rPr>
        <w:t>P</w:t>
      </w:r>
      <w:proofErr w:type="gramEnd"/>
      <w:r w:rsidR="00AD2DE2" w:rsidRPr="008E088B">
        <w:rPr>
          <w:rFonts w:ascii="Book Antiqua" w:hAnsi="Book Antiqua" w:cstheme="majorBidi"/>
          <w:sz w:val="20"/>
          <w:szCs w:val="20"/>
          <w:lang w:val="en"/>
          <w:rPrChange w:id="4229"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4230" w:author="Donia Jendoubi" w:date="2019-05-21T18:26:00Z">
            <w:rPr>
              <w:rFonts w:asciiTheme="majorBidi" w:hAnsiTheme="majorBidi" w:cstheme="majorBidi"/>
              <w:sz w:val="20"/>
              <w:szCs w:val="20"/>
              <w:lang w:val="en"/>
            </w:rPr>
          </w:rPrChange>
        </w:rPr>
        <w:t xml:space="preserve"> Multi-decadal impacts of grazing on soil physical and biogeochemical properties in southeast Utah. Ecological Applications, 15 (1), pp. 87-95</w:t>
      </w:r>
      <w:r w:rsidR="00AD2DE2" w:rsidRPr="008E088B">
        <w:rPr>
          <w:rFonts w:ascii="Book Antiqua" w:hAnsi="Book Antiqua" w:cstheme="majorBidi"/>
          <w:sz w:val="20"/>
          <w:szCs w:val="20"/>
          <w:lang w:val="en"/>
          <w:rPrChange w:id="4231" w:author="Donia Jendoubi" w:date="2019-05-21T18:26:00Z">
            <w:rPr>
              <w:rFonts w:asciiTheme="majorBidi" w:hAnsiTheme="majorBidi" w:cstheme="majorBidi"/>
              <w:sz w:val="20"/>
              <w:szCs w:val="20"/>
              <w:lang w:val="en"/>
            </w:rPr>
          </w:rPrChange>
        </w:rPr>
        <w:t>, 2005.</w:t>
      </w:r>
      <w:r w:rsidRPr="008E088B">
        <w:rPr>
          <w:rFonts w:ascii="Book Antiqua" w:hAnsi="Book Antiqua" w:cstheme="majorBidi"/>
          <w:sz w:val="20"/>
          <w:szCs w:val="20"/>
          <w:lang w:val="en"/>
          <w:rPrChange w:id="4232"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233"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234" w:author="Donia Jendoubi" w:date="2019-05-21T18:26:00Z">
            <w:rPr>
              <w:rFonts w:asciiTheme="majorBidi" w:hAnsiTheme="majorBidi" w:cstheme="majorBidi"/>
              <w:sz w:val="20"/>
              <w:szCs w:val="20"/>
              <w:lang w:val="en"/>
            </w:rPr>
          </w:rPrChange>
        </w:rPr>
        <w:t>Parras-Alcántara</w:t>
      </w:r>
      <w:proofErr w:type="spellEnd"/>
      <w:r w:rsidRPr="008E088B">
        <w:rPr>
          <w:rFonts w:ascii="Book Antiqua" w:hAnsi="Book Antiqua" w:cstheme="majorBidi"/>
          <w:sz w:val="20"/>
          <w:szCs w:val="20"/>
          <w:lang w:val="en"/>
          <w:rPrChange w:id="4235" w:author="Donia Jendoubi" w:date="2019-05-21T18:26:00Z">
            <w:rPr>
              <w:rFonts w:asciiTheme="majorBidi" w:hAnsiTheme="majorBidi" w:cstheme="majorBidi"/>
              <w:sz w:val="20"/>
              <w:szCs w:val="20"/>
              <w:lang w:val="en"/>
            </w:rPr>
          </w:rPrChange>
        </w:rPr>
        <w:t>, L., Lozano-</w:t>
      </w:r>
      <w:proofErr w:type="spellStart"/>
      <w:r w:rsidRPr="008E088B">
        <w:rPr>
          <w:rFonts w:ascii="Book Antiqua" w:hAnsi="Book Antiqua" w:cstheme="majorBidi"/>
          <w:sz w:val="20"/>
          <w:szCs w:val="20"/>
          <w:lang w:val="en"/>
          <w:rPrChange w:id="4236" w:author="Donia Jendoubi" w:date="2019-05-21T18:26:00Z">
            <w:rPr>
              <w:rFonts w:asciiTheme="majorBidi" w:hAnsiTheme="majorBidi" w:cstheme="majorBidi"/>
              <w:sz w:val="20"/>
              <w:szCs w:val="20"/>
              <w:lang w:val="en"/>
            </w:rPr>
          </w:rPrChange>
        </w:rPr>
        <w:t>García</w:t>
      </w:r>
      <w:proofErr w:type="spellEnd"/>
      <w:r w:rsidRPr="008E088B">
        <w:rPr>
          <w:rFonts w:ascii="Book Antiqua" w:hAnsi="Book Antiqua" w:cstheme="majorBidi"/>
          <w:sz w:val="20"/>
          <w:szCs w:val="20"/>
          <w:lang w:val="en"/>
          <w:rPrChange w:id="4237" w:author="Donia Jendoubi" w:date="2019-05-21T18:26:00Z">
            <w:rPr>
              <w:rFonts w:asciiTheme="majorBidi" w:hAnsiTheme="majorBidi" w:cstheme="majorBidi"/>
              <w:sz w:val="20"/>
              <w:szCs w:val="20"/>
              <w:lang w:val="en"/>
            </w:rPr>
          </w:rPrChange>
        </w:rPr>
        <w:t xml:space="preserve">, B., </w:t>
      </w:r>
      <w:proofErr w:type="spellStart"/>
      <w:r w:rsidRPr="008E088B">
        <w:rPr>
          <w:rFonts w:ascii="Book Antiqua" w:hAnsi="Book Antiqua" w:cstheme="majorBidi"/>
          <w:sz w:val="20"/>
          <w:szCs w:val="20"/>
          <w:lang w:val="en"/>
          <w:rPrChange w:id="4238" w:author="Donia Jendoubi" w:date="2019-05-21T18:26:00Z">
            <w:rPr>
              <w:rFonts w:asciiTheme="majorBidi" w:hAnsiTheme="majorBidi" w:cstheme="majorBidi"/>
              <w:sz w:val="20"/>
              <w:szCs w:val="20"/>
              <w:lang w:val="en"/>
            </w:rPr>
          </w:rPrChange>
        </w:rPr>
        <w:t>Keesstra</w:t>
      </w:r>
      <w:proofErr w:type="spellEnd"/>
      <w:r w:rsidRPr="008E088B">
        <w:rPr>
          <w:rFonts w:ascii="Book Antiqua" w:hAnsi="Book Antiqua" w:cstheme="majorBidi"/>
          <w:sz w:val="20"/>
          <w:szCs w:val="20"/>
          <w:lang w:val="en"/>
          <w:rPrChange w:id="4239" w:author="Donia Jendoubi" w:date="2019-05-21T18:26:00Z">
            <w:rPr>
              <w:rFonts w:asciiTheme="majorBidi" w:hAnsiTheme="majorBidi" w:cstheme="majorBidi"/>
              <w:sz w:val="20"/>
              <w:szCs w:val="20"/>
              <w:lang w:val="en"/>
            </w:rPr>
          </w:rPrChange>
        </w:rPr>
        <w:t xml:space="preserve">, S., </w:t>
      </w:r>
      <w:proofErr w:type="spellStart"/>
      <w:r w:rsidRPr="008E088B">
        <w:rPr>
          <w:rFonts w:ascii="Book Antiqua" w:hAnsi="Book Antiqua" w:cstheme="majorBidi"/>
          <w:sz w:val="20"/>
          <w:szCs w:val="20"/>
          <w:lang w:val="en"/>
          <w:rPrChange w:id="4240" w:author="Donia Jendoubi" w:date="2019-05-21T18:26:00Z">
            <w:rPr>
              <w:rFonts w:asciiTheme="majorBidi" w:hAnsiTheme="majorBidi" w:cstheme="majorBidi"/>
              <w:sz w:val="20"/>
              <w:szCs w:val="20"/>
              <w:lang w:val="en"/>
            </w:rPr>
          </w:rPrChange>
        </w:rPr>
        <w:t>Cerdà</w:t>
      </w:r>
      <w:proofErr w:type="spellEnd"/>
      <w:r w:rsidRPr="008E088B">
        <w:rPr>
          <w:rFonts w:ascii="Book Antiqua" w:hAnsi="Book Antiqua" w:cstheme="majorBidi"/>
          <w:sz w:val="20"/>
          <w:szCs w:val="20"/>
          <w:lang w:val="en"/>
          <w:rPrChange w:id="4241" w:author="Donia Jendoubi" w:date="2019-05-21T18:26:00Z">
            <w:rPr>
              <w:rFonts w:asciiTheme="majorBidi" w:hAnsiTheme="majorBidi" w:cstheme="majorBidi"/>
              <w:sz w:val="20"/>
              <w:szCs w:val="20"/>
              <w:lang w:val="en"/>
            </w:rPr>
          </w:rPrChange>
        </w:rPr>
        <w:t xml:space="preserve">, A. &amp; </w:t>
      </w:r>
      <w:proofErr w:type="spellStart"/>
      <w:r w:rsidRPr="008E088B">
        <w:rPr>
          <w:rFonts w:ascii="Book Antiqua" w:hAnsi="Book Antiqua" w:cstheme="majorBidi"/>
          <w:sz w:val="20"/>
          <w:szCs w:val="20"/>
          <w:lang w:val="en"/>
          <w:rPrChange w:id="4242" w:author="Donia Jendoubi" w:date="2019-05-21T18:26:00Z">
            <w:rPr>
              <w:rFonts w:asciiTheme="majorBidi" w:hAnsiTheme="majorBidi" w:cstheme="majorBidi"/>
              <w:sz w:val="20"/>
              <w:szCs w:val="20"/>
              <w:lang w:val="en"/>
            </w:rPr>
          </w:rPrChange>
        </w:rPr>
        <w:t>Brevik</w:t>
      </w:r>
      <w:proofErr w:type="spellEnd"/>
      <w:r w:rsidR="00AD2DE2" w:rsidRPr="008E088B">
        <w:rPr>
          <w:rFonts w:ascii="Book Antiqua" w:hAnsi="Book Antiqua" w:cstheme="majorBidi"/>
          <w:sz w:val="20"/>
          <w:szCs w:val="20"/>
          <w:lang w:val="en"/>
          <w:rPrChange w:id="4243" w:author="Donia Jendoubi" w:date="2019-05-21T18:26:00Z">
            <w:rPr>
              <w:rFonts w:asciiTheme="majorBidi" w:hAnsiTheme="majorBidi" w:cstheme="majorBidi"/>
              <w:sz w:val="20"/>
              <w:szCs w:val="20"/>
              <w:lang w:val="en"/>
            </w:rPr>
          </w:rPrChange>
        </w:rPr>
        <w:t xml:space="preserve">, E.C.: </w:t>
      </w:r>
      <w:r w:rsidRPr="008E088B">
        <w:rPr>
          <w:rFonts w:ascii="Book Antiqua" w:hAnsi="Book Antiqua" w:cstheme="majorBidi"/>
          <w:sz w:val="20"/>
          <w:szCs w:val="20"/>
          <w:lang w:val="en"/>
          <w:rPrChange w:id="4244" w:author="Donia Jendoubi" w:date="2019-05-21T18:26:00Z">
            <w:rPr>
              <w:rFonts w:asciiTheme="majorBidi" w:hAnsiTheme="majorBidi" w:cstheme="majorBidi"/>
              <w:sz w:val="20"/>
              <w:szCs w:val="20"/>
              <w:lang w:val="en"/>
            </w:rPr>
          </w:rPrChange>
        </w:rPr>
        <w:t xml:space="preserve">Long-term effects of soil management on ecosystem services and soil loss estimation in olive grove top soils. Sci. Total </w:t>
      </w:r>
      <w:proofErr w:type="gramStart"/>
      <w:r w:rsidRPr="008E088B">
        <w:rPr>
          <w:rFonts w:ascii="Book Antiqua" w:hAnsi="Book Antiqua" w:cstheme="majorBidi"/>
          <w:sz w:val="20"/>
          <w:szCs w:val="20"/>
          <w:lang w:val="en"/>
          <w:rPrChange w:id="4245" w:author="Donia Jendoubi" w:date="2019-05-21T18:26:00Z">
            <w:rPr>
              <w:rFonts w:asciiTheme="majorBidi" w:hAnsiTheme="majorBidi" w:cstheme="majorBidi"/>
              <w:sz w:val="20"/>
              <w:szCs w:val="20"/>
              <w:lang w:val="en"/>
            </w:rPr>
          </w:rPrChange>
        </w:rPr>
        <w:t>Environ.,</w:t>
      </w:r>
      <w:proofErr w:type="gramEnd"/>
      <w:r w:rsidRPr="008E088B">
        <w:rPr>
          <w:rFonts w:ascii="Book Antiqua" w:hAnsi="Book Antiqua" w:cstheme="majorBidi"/>
          <w:sz w:val="20"/>
          <w:szCs w:val="20"/>
          <w:lang w:val="en"/>
          <w:rPrChange w:id="4246" w:author="Donia Jendoubi" w:date="2019-05-21T18:26:00Z">
            <w:rPr>
              <w:rFonts w:asciiTheme="majorBidi" w:hAnsiTheme="majorBidi" w:cstheme="majorBidi"/>
              <w:sz w:val="20"/>
              <w:szCs w:val="20"/>
              <w:lang w:val="en"/>
            </w:rPr>
          </w:rPrChange>
        </w:rPr>
        <w:t xml:space="preserve"> 571, pp. 498-506</w:t>
      </w:r>
      <w:r w:rsidR="00AD2DE2" w:rsidRPr="008E088B">
        <w:rPr>
          <w:rFonts w:ascii="Book Antiqua" w:hAnsi="Book Antiqua" w:cstheme="majorBidi"/>
          <w:sz w:val="20"/>
          <w:szCs w:val="20"/>
          <w:lang w:val="en"/>
          <w:rPrChange w:id="4247" w:author="Donia Jendoubi" w:date="2019-05-21T18:26:00Z">
            <w:rPr>
              <w:rFonts w:asciiTheme="majorBidi" w:hAnsiTheme="majorBidi" w:cstheme="majorBidi"/>
              <w:sz w:val="20"/>
              <w:szCs w:val="20"/>
              <w:lang w:val="en"/>
            </w:rPr>
          </w:rPrChange>
        </w:rPr>
        <w:t>, 2016.</w:t>
      </w:r>
      <w:r w:rsidRPr="008E088B">
        <w:rPr>
          <w:rFonts w:ascii="Book Antiqua" w:hAnsi="Book Antiqua" w:cstheme="majorBidi"/>
          <w:sz w:val="20"/>
          <w:szCs w:val="20"/>
          <w:lang w:val="en"/>
          <w:rPrChange w:id="4248"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249"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250" w:author="Donia Jendoubi" w:date="2019-05-21T18:26:00Z">
            <w:rPr>
              <w:rFonts w:asciiTheme="majorBidi" w:hAnsiTheme="majorBidi" w:cstheme="majorBidi"/>
              <w:sz w:val="20"/>
              <w:szCs w:val="20"/>
              <w:lang w:val="en"/>
            </w:rPr>
          </w:rPrChange>
        </w:rPr>
        <w:t xml:space="preserve">Ping, C.L., </w:t>
      </w:r>
      <w:proofErr w:type="spellStart"/>
      <w:r w:rsidRPr="008E088B">
        <w:rPr>
          <w:rFonts w:ascii="Book Antiqua" w:hAnsi="Book Antiqua" w:cstheme="majorBidi"/>
          <w:sz w:val="20"/>
          <w:szCs w:val="20"/>
          <w:lang w:val="en"/>
          <w:rPrChange w:id="4251" w:author="Donia Jendoubi" w:date="2019-05-21T18:26:00Z">
            <w:rPr>
              <w:rFonts w:asciiTheme="majorBidi" w:hAnsiTheme="majorBidi" w:cstheme="majorBidi"/>
              <w:sz w:val="20"/>
              <w:szCs w:val="20"/>
              <w:lang w:val="en"/>
            </w:rPr>
          </w:rPrChange>
        </w:rPr>
        <w:t>Jastrow</w:t>
      </w:r>
      <w:proofErr w:type="spellEnd"/>
      <w:r w:rsidRPr="008E088B">
        <w:rPr>
          <w:rFonts w:ascii="Book Antiqua" w:hAnsi="Book Antiqua" w:cstheme="majorBidi"/>
          <w:sz w:val="20"/>
          <w:szCs w:val="20"/>
          <w:lang w:val="en"/>
          <w:rPrChange w:id="4252" w:author="Donia Jendoubi" w:date="2019-05-21T18:26:00Z">
            <w:rPr>
              <w:rFonts w:asciiTheme="majorBidi" w:hAnsiTheme="majorBidi" w:cstheme="majorBidi"/>
              <w:sz w:val="20"/>
              <w:szCs w:val="20"/>
              <w:lang w:val="en"/>
            </w:rPr>
          </w:rPrChange>
        </w:rPr>
        <w:t>, J.D., Jorgenson, M.T., Mich</w:t>
      </w:r>
      <w:r w:rsidR="00AD2DE2" w:rsidRPr="008E088B">
        <w:rPr>
          <w:rFonts w:ascii="Book Antiqua" w:hAnsi="Book Antiqua" w:cstheme="majorBidi"/>
          <w:sz w:val="20"/>
          <w:szCs w:val="20"/>
          <w:lang w:val="en"/>
          <w:rPrChange w:id="4253" w:author="Donia Jendoubi" w:date="2019-05-21T18:26:00Z">
            <w:rPr>
              <w:rFonts w:asciiTheme="majorBidi" w:hAnsiTheme="majorBidi" w:cstheme="majorBidi"/>
              <w:sz w:val="20"/>
              <w:szCs w:val="20"/>
              <w:lang w:val="en"/>
            </w:rPr>
          </w:rPrChange>
        </w:rPr>
        <w:t xml:space="preserve">aelson, G.J. &amp; </w:t>
      </w:r>
      <w:proofErr w:type="spellStart"/>
      <w:r w:rsidR="00AD2DE2" w:rsidRPr="008E088B">
        <w:rPr>
          <w:rFonts w:ascii="Book Antiqua" w:hAnsi="Book Antiqua" w:cstheme="majorBidi"/>
          <w:sz w:val="20"/>
          <w:szCs w:val="20"/>
          <w:lang w:val="en"/>
          <w:rPrChange w:id="4254" w:author="Donia Jendoubi" w:date="2019-05-21T18:26:00Z">
            <w:rPr>
              <w:rFonts w:asciiTheme="majorBidi" w:hAnsiTheme="majorBidi" w:cstheme="majorBidi"/>
              <w:sz w:val="20"/>
              <w:szCs w:val="20"/>
              <w:lang w:val="en"/>
            </w:rPr>
          </w:rPrChange>
        </w:rPr>
        <w:t>Shur</w:t>
      </w:r>
      <w:proofErr w:type="spellEnd"/>
      <w:r w:rsidR="00AD2DE2" w:rsidRPr="008E088B">
        <w:rPr>
          <w:rFonts w:ascii="Book Antiqua" w:hAnsi="Book Antiqua" w:cstheme="majorBidi"/>
          <w:sz w:val="20"/>
          <w:szCs w:val="20"/>
          <w:lang w:val="en"/>
          <w:rPrChange w:id="4255" w:author="Donia Jendoubi" w:date="2019-05-21T18:26:00Z">
            <w:rPr>
              <w:rFonts w:asciiTheme="majorBidi" w:hAnsiTheme="majorBidi" w:cstheme="majorBidi"/>
              <w:sz w:val="20"/>
              <w:szCs w:val="20"/>
              <w:lang w:val="en"/>
            </w:rPr>
          </w:rPrChange>
        </w:rPr>
        <w:t>, Y.L.:</w:t>
      </w:r>
      <w:r w:rsidRPr="008E088B">
        <w:rPr>
          <w:rFonts w:ascii="Book Antiqua" w:hAnsi="Book Antiqua" w:cstheme="majorBidi"/>
          <w:sz w:val="20"/>
          <w:szCs w:val="20"/>
          <w:lang w:val="en"/>
          <w:rPrChange w:id="4256" w:author="Donia Jendoubi" w:date="2019-05-21T18:26:00Z">
            <w:rPr>
              <w:rFonts w:asciiTheme="majorBidi" w:hAnsiTheme="majorBidi" w:cstheme="majorBidi"/>
              <w:sz w:val="20"/>
              <w:szCs w:val="20"/>
              <w:lang w:val="en"/>
            </w:rPr>
          </w:rPrChange>
        </w:rPr>
        <w:t xml:space="preserve"> Permafrost soils and carbon cycling. Soil, 1, pp. 147-171</w:t>
      </w:r>
      <w:r w:rsidR="00AD2DE2" w:rsidRPr="008E088B">
        <w:rPr>
          <w:rFonts w:ascii="Book Antiqua" w:hAnsi="Book Antiqua" w:cstheme="majorBidi"/>
          <w:sz w:val="20"/>
          <w:szCs w:val="20"/>
          <w:lang w:val="en"/>
          <w:rPrChange w:id="4257" w:author="Donia Jendoubi" w:date="2019-05-21T18:26:00Z">
            <w:rPr>
              <w:rFonts w:asciiTheme="majorBidi" w:hAnsiTheme="majorBidi" w:cstheme="majorBidi"/>
              <w:sz w:val="20"/>
              <w:szCs w:val="20"/>
              <w:lang w:val="en"/>
            </w:rPr>
          </w:rPrChange>
        </w:rPr>
        <w:t>, 2015.</w:t>
      </w:r>
      <w:r w:rsidRPr="008E088B">
        <w:rPr>
          <w:rFonts w:ascii="Book Antiqua" w:hAnsi="Book Antiqua" w:cstheme="majorBidi"/>
          <w:sz w:val="20"/>
          <w:szCs w:val="20"/>
          <w:lang w:val="en"/>
          <w:rPrChange w:id="4258"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259"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260" w:author="Donia Jendoubi" w:date="2019-05-21T18:26:00Z">
            <w:rPr>
              <w:rFonts w:asciiTheme="majorBidi" w:hAnsiTheme="majorBidi" w:cstheme="majorBidi"/>
              <w:sz w:val="20"/>
              <w:szCs w:val="20"/>
              <w:lang w:val="en"/>
            </w:rPr>
          </w:rPrChange>
        </w:rPr>
        <w:t>P</w:t>
      </w:r>
      <w:r w:rsidR="00AD2DE2" w:rsidRPr="008E088B">
        <w:rPr>
          <w:rFonts w:ascii="Book Antiqua" w:hAnsi="Book Antiqua" w:cstheme="majorBidi"/>
          <w:sz w:val="20"/>
          <w:szCs w:val="20"/>
          <w:lang w:val="en"/>
          <w:rPrChange w:id="4261" w:author="Donia Jendoubi" w:date="2019-05-21T18:26:00Z">
            <w:rPr>
              <w:rFonts w:asciiTheme="majorBidi" w:hAnsiTheme="majorBidi" w:cstheme="majorBidi"/>
              <w:sz w:val="20"/>
              <w:szCs w:val="20"/>
              <w:lang w:val="en"/>
            </w:rPr>
          </w:rPrChange>
        </w:rPr>
        <w:t>ost, W. M., &amp; Kwon, K. C.:</w:t>
      </w:r>
      <w:r w:rsidRPr="008E088B">
        <w:rPr>
          <w:rFonts w:ascii="Book Antiqua" w:hAnsi="Book Antiqua" w:cstheme="majorBidi"/>
          <w:sz w:val="20"/>
          <w:szCs w:val="20"/>
          <w:lang w:val="en"/>
          <w:rPrChange w:id="4262" w:author="Donia Jendoubi" w:date="2019-05-21T18:26:00Z">
            <w:rPr>
              <w:rFonts w:asciiTheme="majorBidi" w:hAnsiTheme="majorBidi" w:cstheme="majorBidi"/>
              <w:sz w:val="20"/>
              <w:szCs w:val="20"/>
              <w:lang w:val="en"/>
            </w:rPr>
          </w:rPrChange>
        </w:rPr>
        <w:t xml:space="preserve"> Soil carbon sequestration and land</w:t>
      </w:r>
      <w:r w:rsidRPr="008E088B">
        <w:rPr>
          <w:rFonts w:ascii="Times New Roman" w:hAnsi="Times New Roman" w:cs="Times New Roman"/>
          <w:sz w:val="20"/>
          <w:szCs w:val="20"/>
          <w:lang w:val="en"/>
          <w:rPrChange w:id="4263"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4264" w:author="Donia Jendoubi" w:date="2019-05-21T18:26:00Z">
            <w:rPr>
              <w:rFonts w:asciiTheme="majorBidi" w:hAnsiTheme="majorBidi" w:cstheme="majorBidi"/>
              <w:sz w:val="20"/>
              <w:szCs w:val="20"/>
              <w:lang w:val="en"/>
            </w:rPr>
          </w:rPrChange>
        </w:rPr>
        <w:t>use change: processes and potential. Globa</w:t>
      </w:r>
      <w:r w:rsidR="00AD2DE2" w:rsidRPr="008E088B">
        <w:rPr>
          <w:rFonts w:ascii="Book Antiqua" w:hAnsi="Book Antiqua" w:cstheme="majorBidi"/>
          <w:sz w:val="20"/>
          <w:szCs w:val="20"/>
          <w:lang w:val="en"/>
          <w:rPrChange w:id="4265" w:author="Donia Jendoubi" w:date="2019-05-21T18:26:00Z">
            <w:rPr>
              <w:rFonts w:asciiTheme="majorBidi" w:hAnsiTheme="majorBidi" w:cstheme="majorBidi"/>
              <w:sz w:val="20"/>
              <w:szCs w:val="20"/>
              <w:lang w:val="en"/>
            </w:rPr>
          </w:rPrChange>
        </w:rPr>
        <w:t>l change biology, 6(3), 317-327, 2000.</w:t>
      </w:r>
      <w:r w:rsidRPr="008E088B">
        <w:rPr>
          <w:rFonts w:ascii="Book Antiqua" w:hAnsi="Book Antiqua" w:cstheme="majorBidi"/>
          <w:sz w:val="20"/>
          <w:szCs w:val="20"/>
          <w:lang w:val="en"/>
          <w:rPrChange w:id="4266"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4267"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fr-FR"/>
          <w:rPrChange w:id="4268" w:author="Donia Jendoubi" w:date="2019-05-21T18:26:00Z">
            <w:rPr>
              <w:rFonts w:asciiTheme="majorBidi" w:hAnsiTheme="majorBidi" w:cstheme="majorBidi"/>
              <w:sz w:val="20"/>
              <w:szCs w:val="20"/>
              <w:lang w:val="fr-FR"/>
            </w:rPr>
          </w:rPrChange>
        </w:rPr>
      </w:pPr>
      <w:r w:rsidRPr="008E088B">
        <w:rPr>
          <w:rFonts w:ascii="Book Antiqua" w:hAnsi="Book Antiqua" w:cstheme="majorBidi"/>
          <w:sz w:val="20"/>
          <w:szCs w:val="20"/>
          <w:lang w:val="en"/>
          <w:rPrChange w:id="4269" w:author="Donia Jendoubi" w:date="2019-05-21T18:26:00Z">
            <w:rPr>
              <w:rFonts w:asciiTheme="majorBidi" w:hAnsiTheme="majorBidi" w:cstheme="majorBidi"/>
              <w:sz w:val="20"/>
              <w:szCs w:val="20"/>
              <w:lang w:val="en"/>
            </w:rPr>
          </w:rPrChange>
        </w:rPr>
        <w:t xml:space="preserve">Reza, A., </w:t>
      </w:r>
      <w:proofErr w:type="spellStart"/>
      <w:r w:rsidRPr="008E088B">
        <w:rPr>
          <w:rFonts w:ascii="Book Antiqua" w:hAnsi="Book Antiqua" w:cstheme="majorBidi"/>
          <w:sz w:val="20"/>
          <w:szCs w:val="20"/>
          <w:lang w:val="en"/>
          <w:rPrChange w:id="4270" w:author="Donia Jendoubi" w:date="2019-05-21T18:26:00Z">
            <w:rPr>
              <w:rFonts w:asciiTheme="majorBidi" w:hAnsiTheme="majorBidi" w:cstheme="majorBidi"/>
              <w:sz w:val="20"/>
              <w:szCs w:val="20"/>
              <w:lang w:val="en"/>
            </w:rPr>
          </w:rPrChange>
        </w:rPr>
        <w:t>Eum</w:t>
      </w:r>
      <w:proofErr w:type="spellEnd"/>
      <w:proofErr w:type="gramStart"/>
      <w:r w:rsidRPr="008E088B">
        <w:rPr>
          <w:rFonts w:ascii="Book Antiqua" w:hAnsi="Book Antiqua" w:cstheme="majorBidi"/>
          <w:sz w:val="20"/>
          <w:szCs w:val="20"/>
          <w:lang w:val="en"/>
          <w:rPrChange w:id="4271" w:author="Donia Jendoubi" w:date="2019-05-21T18:26:00Z">
            <w:rPr>
              <w:rFonts w:asciiTheme="majorBidi" w:hAnsiTheme="majorBidi" w:cstheme="majorBidi"/>
              <w:sz w:val="20"/>
              <w:szCs w:val="20"/>
              <w:lang w:val="en"/>
            </w:rPr>
          </w:rPrChange>
        </w:rPr>
        <w:t>,  J</w:t>
      </w:r>
      <w:proofErr w:type="gramEnd"/>
      <w:r w:rsidRPr="008E088B">
        <w:rPr>
          <w:rFonts w:ascii="Book Antiqua" w:hAnsi="Book Antiqua" w:cstheme="majorBidi"/>
          <w:sz w:val="20"/>
          <w:szCs w:val="20"/>
          <w:lang w:val="en"/>
          <w:rPrChange w:id="4272" w:author="Donia Jendoubi" w:date="2019-05-21T18:26:00Z">
            <w:rPr>
              <w:rFonts w:asciiTheme="majorBidi" w:hAnsiTheme="majorBidi" w:cstheme="majorBidi"/>
              <w:sz w:val="20"/>
              <w:szCs w:val="20"/>
              <w:lang w:val="en"/>
            </w:rPr>
          </w:rPrChange>
        </w:rPr>
        <w:t xml:space="preserve">., Jung, S., Choi,  Y., Owen,  J.S. &amp; Kim. </w:t>
      </w:r>
      <w:r w:rsidR="00AD2DE2" w:rsidRPr="008E088B">
        <w:rPr>
          <w:rFonts w:ascii="Book Antiqua" w:hAnsi="Book Antiqua" w:cstheme="majorBidi"/>
          <w:sz w:val="20"/>
          <w:szCs w:val="20"/>
          <w:lang w:val="en"/>
          <w:rPrChange w:id="4273" w:author="Donia Jendoubi" w:date="2019-05-21T18:26:00Z">
            <w:rPr>
              <w:rFonts w:asciiTheme="majorBidi" w:hAnsiTheme="majorBidi" w:cstheme="majorBidi"/>
              <w:sz w:val="20"/>
              <w:szCs w:val="20"/>
              <w:lang w:val="en"/>
            </w:rPr>
          </w:rPrChange>
        </w:rPr>
        <w:t>B.:</w:t>
      </w:r>
      <w:r w:rsidRPr="008E088B">
        <w:rPr>
          <w:rFonts w:ascii="Book Antiqua" w:hAnsi="Book Antiqua" w:cstheme="majorBidi"/>
          <w:sz w:val="20"/>
          <w:szCs w:val="20"/>
          <w:lang w:val="en"/>
          <w:rPrChange w:id="4274" w:author="Donia Jendoubi" w:date="2019-05-21T18:26:00Z">
            <w:rPr>
              <w:rFonts w:asciiTheme="majorBidi" w:hAnsiTheme="majorBidi" w:cstheme="majorBidi"/>
              <w:sz w:val="20"/>
              <w:szCs w:val="20"/>
              <w:lang w:val="en"/>
            </w:rPr>
          </w:rPrChange>
        </w:rPr>
        <w:t xml:space="preserve"> Export of non-point source suspended sediment, nitrogen, and phosphorus from sloping highland agricultural fields in the East Asian monsoon region. </w:t>
      </w:r>
      <w:r w:rsidRPr="008E088B">
        <w:rPr>
          <w:rFonts w:ascii="Book Antiqua" w:hAnsi="Book Antiqua" w:cstheme="majorBidi"/>
          <w:sz w:val="20"/>
          <w:szCs w:val="20"/>
          <w:lang w:val="fr-FR"/>
          <w:rPrChange w:id="4275" w:author="Donia Jendoubi" w:date="2019-05-21T18:26:00Z">
            <w:rPr>
              <w:rFonts w:asciiTheme="majorBidi" w:hAnsiTheme="majorBidi" w:cstheme="majorBidi"/>
              <w:sz w:val="20"/>
              <w:szCs w:val="20"/>
              <w:lang w:val="fr-FR"/>
            </w:rPr>
          </w:rPrChange>
        </w:rPr>
        <w:t xml:space="preserve">Environ. </w:t>
      </w:r>
      <w:proofErr w:type="spellStart"/>
      <w:r w:rsidRPr="008E088B">
        <w:rPr>
          <w:rFonts w:ascii="Book Antiqua" w:hAnsi="Book Antiqua" w:cstheme="majorBidi"/>
          <w:sz w:val="20"/>
          <w:szCs w:val="20"/>
          <w:lang w:val="fr-FR"/>
          <w:rPrChange w:id="4276" w:author="Donia Jendoubi" w:date="2019-05-21T18:26:00Z">
            <w:rPr>
              <w:rFonts w:asciiTheme="majorBidi" w:hAnsiTheme="majorBidi" w:cstheme="majorBidi"/>
              <w:sz w:val="20"/>
              <w:szCs w:val="20"/>
              <w:lang w:val="fr-FR"/>
            </w:rPr>
          </w:rPrChange>
        </w:rPr>
        <w:t>Monit</w:t>
      </w:r>
      <w:proofErr w:type="spellEnd"/>
      <w:r w:rsidRPr="008E088B">
        <w:rPr>
          <w:rFonts w:ascii="Book Antiqua" w:hAnsi="Book Antiqua" w:cstheme="majorBidi"/>
          <w:sz w:val="20"/>
          <w:szCs w:val="20"/>
          <w:lang w:val="fr-FR"/>
          <w:rPrChange w:id="4277" w:author="Donia Jendoubi" w:date="2019-05-21T18:26:00Z">
            <w:rPr>
              <w:rFonts w:asciiTheme="majorBidi" w:hAnsiTheme="majorBidi" w:cstheme="majorBidi"/>
              <w:sz w:val="20"/>
              <w:szCs w:val="20"/>
              <w:lang w:val="fr-FR"/>
            </w:rPr>
          </w:rPrChange>
        </w:rPr>
        <w:t xml:space="preserve">. </w:t>
      </w:r>
      <w:proofErr w:type="spellStart"/>
      <w:r w:rsidRPr="008E088B">
        <w:rPr>
          <w:rFonts w:ascii="Book Antiqua" w:hAnsi="Book Antiqua" w:cstheme="majorBidi"/>
          <w:sz w:val="20"/>
          <w:szCs w:val="20"/>
          <w:lang w:val="fr-FR"/>
          <w:rPrChange w:id="4278" w:author="Donia Jendoubi" w:date="2019-05-21T18:26:00Z">
            <w:rPr>
              <w:rFonts w:asciiTheme="majorBidi" w:hAnsiTheme="majorBidi" w:cstheme="majorBidi"/>
              <w:sz w:val="20"/>
              <w:szCs w:val="20"/>
              <w:lang w:val="fr-FR"/>
            </w:rPr>
          </w:rPrChange>
        </w:rPr>
        <w:t>Assess</w:t>
      </w:r>
      <w:proofErr w:type="spellEnd"/>
      <w:r w:rsidRPr="008E088B">
        <w:rPr>
          <w:rFonts w:ascii="Book Antiqua" w:hAnsi="Book Antiqua" w:cstheme="majorBidi"/>
          <w:sz w:val="20"/>
          <w:szCs w:val="20"/>
          <w:lang w:val="fr-FR"/>
          <w:rPrChange w:id="4279" w:author="Donia Jendoubi" w:date="2019-05-21T18:26:00Z">
            <w:rPr>
              <w:rFonts w:asciiTheme="majorBidi" w:hAnsiTheme="majorBidi" w:cstheme="majorBidi"/>
              <w:sz w:val="20"/>
              <w:szCs w:val="20"/>
              <w:lang w:val="fr-FR"/>
            </w:rPr>
          </w:rPrChange>
        </w:rPr>
        <w:t>., 188 (12), p. 692</w:t>
      </w:r>
      <w:r w:rsidR="00AD2DE2" w:rsidRPr="008E088B">
        <w:rPr>
          <w:rFonts w:ascii="Book Antiqua" w:hAnsi="Book Antiqua" w:cstheme="majorBidi"/>
          <w:sz w:val="20"/>
          <w:szCs w:val="20"/>
          <w:lang w:val="fr-FR"/>
          <w:rPrChange w:id="4280" w:author="Donia Jendoubi" w:date="2019-05-21T18:26:00Z">
            <w:rPr>
              <w:rFonts w:asciiTheme="majorBidi" w:hAnsiTheme="majorBidi" w:cstheme="majorBidi"/>
              <w:sz w:val="20"/>
              <w:szCs w:val="20"/>
              <w:lang w:val="fr-FR"/>
            </w:rPr>
          </w:rPrChange>
        </w:rPr>
        <w:t>, 2016.</w:t>
      </w:r>
      <w:r w:rsidRPr="008E088B">
        <w:rPr>
          <w:rFonts w:ascii="Book Antiqua" w:hAnsi="Book Antiqua" w:cstheme="majorBidi"/>
          <w:sz w:val="20"/>
          <w:szCs w:val="20"/>
          <w:lang w:val="fr-FR"/>
          <w:rPrChange w:id="4281" w:author="Donia Jendoubi" w:date="2019-05-21T18:26:00Z">
            <w:rPr>
              <w:rFonts w:asciiTheme="majorBidi" w:hAnsiTheme="majorBidi" w:cstheme="majorBidi"/>
              <w:sz w:val="20"/>
              <w:szCs w:val="20"/>
              <w:lang w:val="fr-FR"/>
            </w:rPr>
          </w:rPrChange>
        </w:rPr>
        <w:tab/>
      </w:r>
    </w:p>
    <w:p w:rsidR="00EA6011" w:rsidRPr="008E088B" w:rsidRDefault="00AD2DE2">
      <w:pPr>
        <w:spacing w:after="0" w:line="240" w:lineRule="auto"/>
        <w:jc w:val="both"/>
        <w:rPr>
          <w:rFonts w:ascii="Book Antiqua" w:hAnsi="Book Antiqua" w:cstheme="majorBidi"/>
          <w:sz w:val="20"/>
          <w:szCs w:val="20"/>
          <w:lang w:val="fr-FR"/>
          <w:rPrChange w:id="4282" w:author="Donia Jendoubi" w:date="2019-05-21T18:26:00Z">
            <w:rPr>
              <w:rFonts w:asciiTheme="majorBidi" w:hAnsiTheme="majorBidi" w:cstheme="majorBidi"/>
              <w:sz w:val="20"/>
              <w:szCs w:val="20"/>
              <w:lang w:val="fr-FR"/>
            </w:rPr>
          </w:rPrChange>
        </w:rPr>
      </w:pPr>
      <w:r w:rsidRPr="008E088B">
        <w:rPr>
          <w:rFonts w:ascii="Book Antiqua" w:hAnsi="Book Antiqua" w:cstheme="majorBidi"/>
          <w:sz w:val="20"/>
          <w:szCs w:val="20"/>
          <w:lang w:val="fr-FR"/>
          <w:rPrChange w:id="4283" w:author="Donia Jendoubi" w:date="2019-05-21T18:26:00Z">
            <w:rPr>
              <w:rFonts w:asciiTheme="majorBidi" w:hAnsiTheme="majorBidi" w:cstheme="majorBidi"/>
              <w:sz w:val="20"/>
              <w:szCs w:val="20"/>
              <w:lang w:val="fr-FR"/>
            </w:rPr>
          </w:rPrChange>
        </w:rPr>
        <w:t>Robert, M.:</w:t>
      </w:r>
      <w:r w:rsidR="00EA6011" w:rsidRPr="008E088B">
        <w:rPr>
          <w:rFonts w:ascii="Book Antiqua" w:hAnsi="Book Antiqua" w:cstheme="majorBidi"/>
          <w:sz w:val="20"/>
          <w:szCs w:val="20"/>
          <w:lang w:val="fr-FR"/>
          <w:rPrChange w:id="4284" w:author="Donia Jendoubi" w:date="2019-05-21T18:26:00Z">
            <w:rPr>
              <w:rFonts w:asciiTheme="majorBidi" w:hAnsiTheme="majorBidi" w:cstheme="majorBidi"/>
              <w:sz w:val="20"/>
              <w:szCs w:val="20"/>
              <w:lang w:val="fr-FR"/>
            </w:rPr>
          </w:rPrChange>
        </w:rPr>
        <w:t xml:space="preserve"> La séquestration du carbone dans le sol pour u</w:t>
      </w:r>
      <w:r w:rsidR="007320D2" w:rsidRPr="008E088B">
        <w:rPr>
          <w:rFonts w:ascii="Book Antiqua" w:hAnsi="Book Antiqua" w:cstheme="majorBidi"/>
          <w:sz w:val="20"/>
          <w:szCs w:val="20"/>
          <w:lang w:val="fr-FR"/>
          <w:rPrChange w:id="4285" w:author="Donia Jendoubi" w:date="2019-05-21T18:26:00Z">
            <w:rPr>
              <w:rFonts w:asciiTheme="majorBidi" w:hAnsiTheme="majorBidi" w:cstheme="majorBidi"/>
              <w:sz w:val="20"/>
              <w:szCs w:val="20"/>
              <w:lang w:val="fr-FR"/>
            </w:rPr>
          </w:rPrChange>
        </w:rPr>
        <w:t>ne meilleure gestion de terres, 2012.</w:t>
      </w:r>
      <w:r w:rsidR="00EA6011" w:rsidRPr="008E088B">
        <w:rPr>
          <w:rFonts w:ascii="Book Antiqua" w:hAnsi="Book Antiqua" w:cstheme="majorBidi"/>
          <w:sz w:val="20"/>
          <w:szCs w:val="20"/>
          <w:lang w:val="fr-FR"/>
          <w:rPrChange w:id="4286" w:author="Donia Jendoubi" w:date="2019-05-21T18:26:00Z">
            <w:rPr>
              <w:rFonts w:asciiTheme="majorBidi" w:hAnsiTheme="majorBidi" w:cstheme="majorBidi"/>
              <w:sz w:val="20"/>
              <w:szCs w:val="20"/>
              <w:lang w:val="fr-FR"/>
            </w:rPr>
          </w:rPrChange>
        </w:rPr>
        <w:tab/>
      </w:r>
    </w:p>
    <w:p w:rsidR="00EA6011" w:rsidRPr="008E088B" w:rsidRDefault="00EA6011">
      <w:pPr>
        <w:spacing w:after="0" w:line="240" w:lineRule="auto"/>
        <w:jc w:val="both"/>
        <w:rPr>
          <w:rFonts w:ascii="Book Antiqua" w:hAnsi="Book Antiqua" w:cstheme="majorBidi"/>
          <w:sz w:val="20"/>
          <w:szCs w:val="20"/>
          <w:lang w:val="en"/>
          <w:rPrChange w:id="4287"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288" w:author="Donia Jendoubi" w:date="2019-05-21T18:26:00Z">
            <w:rPr>
              <w:rFonts w:asciiTheme="majorBidi" w:hAnsiTheme="majorBidi" w:cstheme="majorBidi"/>
              <w:sz w:val="20"/>
              <w:szCs w:val="20"/>
              <w:lang w:val="en"/>
            </w:rPr>
          </w:rPrChange>
        </w:rPr>
        <w:lastRenderedPageBreak/>
        <w:t xml:space="preserve">Ryan, J., </w:t>
      </w:r>
      <w:proofErr w:type="spellStart"/>
      <w:r w:rsidRPr="008E088B">
        <w:rPr>
          <w:rFonts w:ascii="Book Antiqua" w:hAnsi="Book Antiqua" w:cstheme="majorBidi"/>
          <w:sz w:val="20"/>
          <w:szCs w:val="20"/>
          <w:lang w:val="en"/>
          <w:rPrChange w:id="4289" w:author="Donia Jendoubi" w:date="2019-05-21T18:26:00Z">
            <w:rPr>
              <w:rFonts w:asciiTheme="majorBidi" w:hAnsiTheme="majorBidi" w:cstheme="majorBidi"/>
              <w:sz w:val="20"/>
              <w:szCs w:val="20"/>
              <w:lang w:val="en"/>
            </w:rPr>
          </w:rPrChange>
        </w:rPr>
        <w:t>Masri</w:t>
      </w:r>
      <w:proofErr w:type="spellEnd"/>
      <w:r w:rsidRPr="008E088B">
        <w:rPr>
          <w:rFonts w:ascii="Book Antiqua" w:hAnsi="Book Antiqua" w:cstheme="majorBidi"/>
          <w:sz w:val="20"/>
          <w:szCs w:val="20"/>
          <w:lang w:val="en"/>
          <w:rPrChange w:id="4290" w:author="Donia Jendoubi" w:date="2019-05-21T18:26:00Z">
            <w:rPr>
              <w:rFonts w:asciiTheme="majorBidi" w:hAnsiTheme="majorBidi" w:cstheme="majorBidi"/>
              <w:sz w:val="20"/>
              <w:szCs w:val="20"/>
              <w:lang w:val="en"/>
            </w:rPr>
          </w:rPrChange>
        </w:rPr>
        <w:t xml:space="preserve">, S., </w:t>
      </w:r>
      <w:proofErr w:type="spellStart"/>
      <w:r w:rsidRPr="008E088B">
        <w:rPr>
          <w:rFonts w:ascii="Book Antiqua" w:hAnsi="Book Antiqua" w:cstheme="majorBidi"/>
          <w:sz w:val="20"/>
          <w:szCs w:val="20"/>
          <w:lang w:val="en"/>
          <w:rPrChange w:id="4291" w:author="Donia Jendoubi" w:date="2019-05-21T18:26:00Z">
            <w:rPr>
              <w:rFonts w:asciiTheme="majorBidi" w:hAnsiTheme="majorBidi" w:cstheme="majorBidi"/>
              <w:sz w:val="20"/>
              <w:szCs w:val="20"/>
              <w:lang w:val="en"/>
            </w:rPr>
          </w:rPrChange>
        </w:rPr>
        <w:t>Ibrikci</w:t>
      </w:r>
      <w:proofErr w:type="spellEnd"/>
      <w:r w:rsidRPr="008E088B">
        <w:rPr>
          <w:rFonts w:ascii="Book Antiqua" w:hAnsi="Book Antiqua" w:cstheme="majorBidi"/>
          <w:sz w:val="20"/>
          <w:szCs w:val="20"/>
          <w:lang w:val="en"/>
          <w:rPrChange w:id="4292" w:author="Donia Jendoubi" w:date="2019-05-21T18:26:00Z">
            <w:rPr>
              <w:rFonts w:asciiTheme="majorBidi" w:hAnsiTheme="majorBidi" w:cstheme="majorBidi"/>
              <w:sz w:val="20"/>
              <w:szCs w:val="20"/>
              <w:lang w:val="en"/>
            </w:rPr>
          </w:rPrChange>
        </w:rPr>
        <w:t>, H., S</w:t>
      </w:r>
      <w:r w:rsidR="007320D2" w:rsidRPr="008E088B">
        <w:rPr>
          <w:rFonts w:ascii="Book Antiqua" w:hAnsi="Book Antiqua" w:cstheme="majorBidi"/>
          <w:sz w:val="20"/>
          <w:szCs w:val="20"/>
          <w:lang w:val="en"/>
          <w:rPrChange w:id="4293" w:author="Donia Jendoubi" w:date="2019-05-21T18:26:00Z">
            <w:rPr>
              <w:rFonts w:asciiTheme="majorBidi" w:hAnsiTheme="majorBidi" w:cstheme="majorBidi"/>
              <w:sz w:val="20"/>
              <w:szCs w:val="20"/>
              <w:lang w:val="en"/>
            </w:rPr>
          </w:rPrChange>
        </w:rPr>
        <w:t xml:space="preserve">ingh, M., Pala, M. &amp; Harris, H.: </w:t>
      </w:r>
      <w:r w:rsidRPr="008E088B">
        <w:rPr>
          <w:rFonts w:ascii="Book Antiqua" w:hAnsi="Book Antiqua" w:cstheme="majorBidi"/>
          <w:sz w:val="20"/>
          <w:szCs w:val="20"/>
          <w:lang w:val="en"/>
          <w:rPrChange w:id="4294" w:author="Donia Jendoubi" w:date="2019-05-21T18:26:00Z">
            <w:rPr>
              <w:rFonts w:asciiTheme="majorBidi" w:hAnsiTheme="majorBidi" w:cstheme="majorBidi"/>
              <w:sz w:val="20"/>
              <w:szCs w:val="20"/>
              <w:lang w:val="en"/>
            </w:rPr>
          </w:rPrChange>
        </w:rPr>
        <w:t>Implications of cereal-based crop rotations, nitrogen fertilization, and stubble grazing on soil organic matter in a Mediterranean-type environment. Tur</w:t>
      </w:r>
      <w:r w:rsidR="007320D2" w:rsidRPr="008E088B">
        <w:rPr>
          <w:rFonts w:ascii="Book Antiqua" w:hAnsi="Book Antiqua" w:cstheme="majorBidi"/>
          <w:sz w:val="20"/>
          <w:szCs w:val="20"/>
          <w:lang w:val="en"/>
          <w:rPrChange w:id="4295" w:author="Donia Jendoubi" w:date="2019-05-21T18:26:00Z">
            <w:rPr>
              <w:rFonts w:asciiTheme="majorBidi" w:hAnsiTheme="majorBidi" w:cstheme="majorBidi"/>
              <w:sz w:val="20"/>
              <w:szCs w:val="20"/>
              <w:lang w:val="en"/>
            </w:rPr>
          </w:rPrChange>
        </w:rPr>
        <w:t>kish J. Agric. For, 32, 289–297, 2008.</w:t>
      </w:r>
      <w:r w:rsidRPr="008E088B">
        <w:rPr>
          <w:rFonts w:ascii="Book Antiqua" w:hAnsi="Book Antiqua" w:cstheme="majorBidi"/>
          <w:sz w:val="20"/>
          <w:szCs w:val="20"/>
          <w:lang w:val="en"/>
          <w:rPrChange w:id="4296" w:author="Donia Jendoubi" w:date="2019-05-21T18:26:00Z">
            <w:rPr>
              <w:rFonts w:asciiTheme="majorBidi" w:hAnsiTheme="majorBidi" w:cstheme="majorBidi"/>
              <w:sz w:val="20"/>
              <w:szCs w:val="20"/>
              <w:lang w:val="en"/>
            </w:rPr>
          </w:rPrChange>
        </w:rPr>
        <w:tab/>
      </w:r>
    </w:p>
    <w:p w:rsidR="009F22BD" w:rsidRPr="008E088B" w:rsidRDefault="00EA6011">
      <w:pPr>
        <w:spacing w:after="0" w:line="240" w:lineRule="auto"/>
        <w:jc w:val="both"/>
        <w:rPr>
          <w:ins w:id="4297" w:author="Donia Jendoubi" w:date="2019-05-11T15:56:00Z"/>
          <w:rFonts w:ascii="Book Antiqua" w:hAnsi="Book Antiqua" w:cstheme="majorBidi"/>
          <w:sz w:val="20"/>
          <w:szCs w:val="20"/>
          <w:lang w:val="en"/>
          <w:rPrChange w:id="4298" w:author="Donia Jendoubi" w:date="2019-05-21T18:26:00Z">
            <w:rPr>
              <w:ins w:id="4299" w:author="Donia Jendoubi" w:date="2019-05-11T15:56:00Z"/>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300" w:author="Donia Jendoubi" w:date="2019-05-21T18:26:00Z">
            <w:rPr>
              <w:rFonts w:asciiTheme="majorBidi" w:hAnsiTheme="majorBidi" w:cstheme="majorBidi"/>
              <w:sz w:val="20"/>
              <w:szCs w:val="20"/>
              <w:lang w:val="en"/>
            </w:rPr>
          </w:rPrChange>
        </w:rPr>
        <w:t>Sanjari</w:t>
      </w:r>
      <w:proofErr w:type="spellEnd"/>
      <w:r w:rsidRPr="008E088B">
        <w:rPr>
          <w:rFonts w:ascii="Book Antiqua" w:hAnsi="Book Antiqua" w:cstheme="majorBidi"/>
          <w:sz w:val="20"/>
          <w:szCs w:val="20"/>
          <w:lang w:val="en"/>
          <w:rPrChange w:id="4301" w:author="Donia Jendoubi" w:date="2019-05-21T18:26:00Z">
            <w:rPr>
              <w:rFonts w:asciiTheme="majorBidi" w:hAnsiTheme="majorBidi" w:cstheme="majorBidi"/>
              <w:sz w:val="20"/>
              <w:szCs w:val="20"/>
              <w:lang w:val="en"/>
            </w:rPr>
          </w:rPrChange>
        </w:rPr>
        <w:t xml:space="preserve">, G., </w:t>
      </w:r>
      <w:proofErr w:type="spellStart"/>
      <w:r w:rsidRPr="008E088B">
        <w:rPr>
          <w:rFonts w:ascii="Book Antiqua" w:hAnsi="Book Antiqua" w:cstheme="majorBidi"/>
          <w:sz w:val="20"/>
          <w:szCs w:val="20"/>
          <w:lang w:val="en"/>
          <w:rPrChange w:id="4302" w:author="Donia Jendoubi" w:date="2019-05-21T18:26:00Z">
            <w:rPr>
              <w:rFonts w:asciiTheme="majorBidi" w:hAnsiTheme="majorBidi" w:cstheme="majorBidi"/>
              <w:sz w:val="20"/>
              <w:szCs w:val="20"/>
              <w:lang w:val="en"/>
            </w:rPr>
          </w:rPrChange>
        </w:rPr>
        <w:t>Ghadire</w:t>
      </w:r>
      <w:proofErr w:type="spellEnd"/>
      <w:r w:rsidRPr="008E088B">
        <w:rPr>
          <w:rFonts w:ascii="Book Antiqua" w:hAnsi="Book Antiqua" w:cstheme="majorBidi"/>
          <w:sz w:val="20"/>
          <w:szCs w:val="20"/>
          <w:lang w:val="en"/>
          <w:rPrChange w:id="4303" w:author="Donia Jendoubi" w:date="2019-05-21T18:26:00Z">
            <w:rPr>
              <w:rFonts w:asciiTheme="majorBidi" w:hAnsiTheme="majorBidi" w:cstheme="majorBidi"/>
              <w:sz w:val="20"/>
              <w:szCs w:val="20"/>
              <w:lang w:val="en"/>
            </w:rPr>
          </w:rPrChange>
        </w:rPr>
        <w:t xml:space="preserve">, H., </w:t>
      </w:r>
      <w:proofErr w:type="spellStart"/>
      <w:r w:rsidRPr="008E088B">
        <w:rPr>
          <w:rFonts w:ascii="Book Antiqua" w:hAnsi="Book Antiqua" w:cstheme="majorBidi"/>
          <w:sz w:val="20"/>
          <w:szCs w:val="20"/>
          <w:lang w:val="en"/>
          <w:rPrChange w:id="4304" w:author="Donia Jendoubi" w:date="2019-05-21T18:26:00Z">
            <w:rPr>
              <w:rFonts w:asciiTheme="majorBidi" w:hAnsiTheme="majorBidi" w:cstheme="majorBidi"/>
              <w:sz w:val="20"/>
              <w:szCs w:val="20"/>
              <w:lang w:val="en"/>
            </w:rPr>
          </w:rPrChange>
        </w:rPr>
        <w:t>C</w:t>
      </w:r>
      <w:r w:rsidR="007320D2" w:rsidRPr="008E088B">
        <w:rPr>
          <w:rFonts w:ascii="Book Antiqua" w:hAnsi="Book Antiqua" w:cstheme="majorBidi"/>
          <w:sz w:val="20"/>
          <w:szCs w:val="20"/>
          <w:lang w:val="en"/>
          <w:rPrChange w:id="4305" w:author="Donia Jendoubi" w:date="2019-05-21T18:26:00Z">
            <w:rPr>
              <w:rFonts w:asciiTheme="majorBidi" w:hAnsiTheme="majorBidi" w:cstheme="majorBidi"/>
              <w:sz w:val="20"/>
              <w:szCs w:val="20"/>
              <w:lang w:val="en"/>
            </w:rPr>
          </w:rPrChange>
        </w:rPr>
        <w:t>iesiolka</w:t>
      </w:r>
      <w:proofErr w:type="spellEnd"/>
      <w:r w:rsidR="007320D2" w:rsidRPr="008E088B">
        <w:rPr>
          <w:rFonts w:ascii="Book Antiqua" w:hAnsi="Book Antiqua" w:cstheme="majorBidi"/>
          <w:sz w:val="20"/>
          <w:szCs w:val="20"/>
          <w:lang w:val="en"/>
          <w:rPrChange w:id="4306" w:author="Donia Jendoubi" w:date="2019-05-21T18:26:00Z">
            <w:rPr>
              <w:rFonts w:asciiTheme="majorBidi" w:hAnsiTheme="majorBidi" w:cstheme="majorBidi"/>
              <w:sz w:val="20"/>
              <w:szCs w:val="20"/>
              <w:lang w:val="en"/>
            </w:rPr>
          </w:rPrChange>
        </w:rPr>
        <w:t xml:space="preserve">, CAA. &amp; Yu, B.: </w:t>
      </w:r>
      <w:r w:rsidRPr="008E088B">
        <w:rPr>
          <w:rFonts w:ascii="Book Antiqua" w:hAnsi="Book Antiqua" w:cstheme="majorBidi"/>
          <w:sz w:val="20"/>
          <w:szCs w:val="20"/>
          <w:lang w:val="en"/>
          <w:rPrChange w:id="4307" w:author="Donia Jendoubi" w:date="2019-05-21T18:26:00Z">
            <w:rPr>
              <w:rFonts w:asciiTheme="majorBidi" w:hAnsiTheme="majorBidi" w:cstheme="majorBidi"/>
              <w:sz w:val="20"/>
              <w:szCs w:val="20"/>
              <w:lang w:val="en"/>
            </w:rPr>
          </w:rPrChange>
        </w:rPr>
        <w:t>Comparing the effects of continuous and time</w:t>
      </w:r>
      <w:r w:rsidRPr="008E088B">
        <w:rPr>
          <w:rFonts w:ascii="Times New Roman" w:hAnsi="Times New Roman" w:cs="Times New Roman"/>
          <w:sz w:val="20"/>
          <w:szCs w:val="20"/>
          <w:lang w:val="en"/>
          <w:rPrChange w:id="4308"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4309" w:author="Donia Jendoubi" w:date="2019-05-21T18:26:00Z">
            <w:rPr>
              <w:rFonts w:asciiTheme="majorBidi" w:hAnsiTheme="majorBidi" w:cstheme="majorBidi"/>
              <w:sz w:val="20"/>
              <w:szCs w:val="20"/>
              <w:lang w:val="en"/>
            </w:rPr>
          </w:rPrChange>
        </w:rPr>
        <w:t>controlled grazing systems on soil characteristics in Southeast Queensland. Australian Journal of Soil Resear</w:t>
      </w:r>
      <w:r w:rsidR="007320D2" w:rsidRPr="008E088B">
        <w:rPr>
          <w:rFonts w:ascii="Book Antiqua" w:hAnsi="Book Antiqua" w:cstheme="majorBidi"/>
          <w:sz w:val="20"/>
          <w:szCs w:val="20"/>
          <w:lang w:val="en"/>
          <w:rPrChange w:id="4310" w:author="Donia Jendoubi" w:date="2019-05-21T18:26:00Z">
            <w:rPr>
              <w:rFonts w:asciiTheme="majorBidi" w:hAnsiTheme="majorBidi" w:cstheme="majorBidi"/>
              <w:sz w:val="20"/>
              <w:szCs w:val="20"/>
              <w:lang w:val="en"/>
            </w:rPr>
          </w:rPrChange>
        </w:rPr>
        <w:t>ch 46: 348–358. 10.1071/SR07220, 2008.</w:t>
      </w:r>
      <w:r w:rsidRPr="008E088B">
        <w:rPr>
          <w:rFonts w:ascii="Book Antiqua" w:hAnsi="Book Antiqua" w:cstheme="majorBidi"/>
          <w:sz w:val="20"/>
          <w:szCs w:val="20"/>
          <w:lang w:val="en"/>
          <w:rPrChange w:id="4311" w:author="Donia Jendoubi" w:date="2019-05-21T18:26:00Z">
            <w:rPr>
              <w:rFonts w:asciiTheme="majorBidi" w:hAnsiTheme="majorBidi" w:cstheme="majorBidi"/>
              <w:sz w:val="20"/>
              <w:szCs w:val="20"/>
              <w:lang w:val="en"/>
            </w:rPr>
          </w:rPrChange>
        </w:rPr>
        <w:t xml:space="preserve"> </w:t>
      </w:r>
    </w:p>
    <w:p w:rsidR="00EA6011" w:rsidRPr="008E088B" w:rsidRDefault="009F22BD">
      <w:pPr>
        <w:spacing w:after="0" w:line="240" w:lineRule="auto"/>
        <w:jc w:val="both"/>
        <w:rPr>
          <w:rFonts w:ascii="Book Antiqua" w:hAnsi="Book Antiqua" w:cstheme="majorBidi"/>
          <w:sz w:val="20"/>
          <w:szCs w:val="20"/>
          <w:lang w:val="en-GB"/>
          <w:rPrChange w:id="4312" w:author="Donia Jendoubi" w:date="2019-05-21T18:26:00Z">
            <w:rPr>
              <w:rFonts w:asciiTheme="majorBidi" w:hAnsiTheme="majorBidi" w:cstheme="majorBidi"/>
              <w:sz w:val="20"/>
              <w:szCs w:val="20"/>
              <w:lang w:val="en"/>
            </w:rPr>
          </w:rPrChange>
        </w:rPr>
      </w:pPr>
      <w:proofErr w:type="spellStart"/>
      <w:ins w:id="4313" w:author="Donia Jendoubi" w:date="2019-05-11T15:56:00Z">
        <w:r w:rsidRPr="008E088B">
          <w:rPr>
            <w:rFonts w:ascii="Book Antiqua" w:hAnsi="Book Antiqua" w:cstheme="majorBidi"/>
            <w:sz w:val="20"/>
            <w:szCs w:val="20"/>
            <w:lang w:val="en-GB"/>
            <w:rPrChange w:id="4314" w:author="Donia Jendoubi" w:date="2019-05-21T18:26:00Z">
              <w:rPr>
                <w:rFonts w:asciiTheme="majorBidi" w:hAnsiTheme="majorBidi" w:cstheme="majorBidi"/>
                <w:sz w:val="20"/>
                <w:szCs w:val="20"/>
                <w:lang w:val="en"/>
              </w:rPr>
            </w:rPrChange>
          </w:rPr>
          <w:t>Sarraf</w:t>
        </w:r>
        <w:proofErr w:type="spellEnd"/>
        <w:r w:rsidRPr="008E088B">
          <w:rPr>
            <w:rFonts w:ascii="Book Antiqua" w:hAnsi="Book Antiqua" w:cstheme="majorBidi"/>
            <w:sz w:val="20"/>
            <w:szCs w:val="20"/>
            <w:lang w:val="en-GB"/>
            <w:rPrChange w:id="4315" w:author="Donia Jendoubi" w:date="2019-05-21T18:26:00Z">
              <w:rPr>
                <w:rFonts w:asciiTheme="majorBidi" w:hAnsiTheme="majorBidi" w:cstheme="majorBidi"/>
                <w:sz w:val="20"/>
                <w:szCs w:val="20"/>
                <w:lang w:val="en"/>
              </w:rPr>
            </w:rPrChange>
          </w:rPr>
          <w:t>, M. Larsen B.</w:t>
        </w:r>
        <w:r w:rsidRPr="008E088B">
          <w:rPr>
            <w:rFonts w:ascii="Book Antiqua" w:hAnsi="Book Antiqua" w:cstheme="majorBidi"/>
            <w:sz w:val="20"/>
            <w:szCs w:val="20"/>
            <w:lang w:val="en-GB"/>
            <w:rPrChange w:id="4316" w:author="Donia Jendoubi" w:date="2019-05-21T18:26:00Z">
              <w:rPr>
                <w:rFonts w:asciiTheme="majorBidi" w:hAnsiTheme="majorBidi" w:cstheme="majorBidi"/>
                <w:sz w:val="20"/>
                <w:szCs w:val="20"/>
                <w:lang w:val="en-GB"/>
              </w:rPr>
            </w:rPrChange>
          </w:rPr>
          <w:t xml:space="preserve"> </w:t>
        </w:r>
      </w:ins>
      <w:ins w:id="4317" w:author="Donia Jendoubi" w:date="2019-05-11T15:58:00Z">
        <w:r w:rsidRPr="008E088B">
          <w:rPr>
            <w:rFonts w:ascii="Book Antiqua" w:hAnsi="Book Antiqua" w:cstheme="majorBidi"/>
            <w:sz w:val="20"/>
            <w:szCs w:val="20"/>
            <w:lang w:val="en-GB"/>
            <w:rPrChange w:id="4318" w:author="Donia Jendoubi" w:date="2019-05-21T18:26:00Z">
              <w:rPr>
                <w:rFonts w:asciiTheme="majorBidi" w:hAnsiTheme="majorBidi" w:cstheme="majorBidi"/>
                <w:sz w:val="20"/>
                <w:szCs w:val="20"/>
                <w:lang w:val="en-GB"/>
              </w:rPr>
            </w:rPrChange>
          </w:rPr>
          <w:t>&amp;</w:t>
        </w:r>
      </w:ins>
      <w:ins w:id="4319" w:author="Donia Jendoubi" w:date="2019-05-11T15:56:00Z">
        <w:r w:rsidRPr="008E088B">
          <w:rPr>
            <w:rFonts w:ascii="Book Antiqua" w:hAnsi="Book Antiqua" w:cstheme="majorBidi"/>
            <w:sz w:val="20"/>
            <w:szCs w:val="20"/>
            <w:lang w:val="en-GB"/>
            <w:rPrChange w:id="4320" w:author="Donia Jendoubi" w:date="2019-05-21T18:26:00Z">
              <w:rPr>
                <w:rFonts w:asciiTheme="majorBidi" w:hAnsiTheme="majorBidi" w:cstheme="majorBidi"/>
                <w:sz w:val="20"/>
                <w:szCs w:val="20"/>
                <w:lang w:val="de-CH"/>
              </w:rPr>
            </w:rPrChange>
          </w:rPr>
          <w:t xml:space="preserve"> </w:t>
        </w:r>
        <w:proofErr w:type="spellStart"/>
        <w:r w:rsidRPr="008E088B">
          <w:rPr>
            <w:rFonts w:ascii="Book Antiqua" w:hAnsi="Book Antiqua" w:cstheme="majorBidi"/>
            <w:sz w:val="20"/>
            <w:szCs w:val="20"/>
            <w:lang w:val="en-GB"/>
            <w:rPrChange w:id="4321" w:author="Donia Jendoubi" w:date="2019-05-21T18:26:00Z">
              <w:rPr>
                <w:rFonts w:asciiTheme="majorBidi" w:hAnsiTheme="majorBidi" w:cstheme="majorBidi"/>
                <w:sz w:val="20"/>
                <w:szCs w:val="20"/>
                <w:lang w:val="fr-FR"/>
              </w:rPr>
            </w:rPrChange>
          </w:rPr>
          <w:t>Owaygen</w:t>
        </w:r>
        <w:proofErr w:type="spellEnd"/>
        <w:r w:rsidRPr="008E088B">
          <w:rPr>
            <w:rFonts w:ascii="Book Antiqua" w:hAnsi="Book Antiqua" w:cstheme="majorBidi"/>
            <w:sz w:val="20"/>
            <w:szCs w:val="20"/>
            <w:lang w:val="en-GB"/>
            <w:rPrChange w:id="4322" w:author="Donia Jendoubi" w:date="2019-05-21T18:26:00Z">
              <w:rPr>
                <w:rFonts w:asciiTheme="majorBidi" w:hAnsiTheme="majorBidi" w:cstheme="majorBidi"/>
                <w:sz w:val="20"/>
                <w:szCs w:val="20"/>
                <w:lang w:val="fr-FR"/>
              </w:rPr>
            </w:rPrChange>
          </w:rPr>
          <w:t>, M.</w:t>
        </w:r>
      </w:ins>
      <w:ins w:id="4323" w:author="Donia Jendoubi" w:date="2019-05-11T15:57:00Z">
        <w:r w:rsidRPr="008E088B">
          <w:rPr>
            <w:rFonts w:ascii="Book Antiqua" w:hAnsi="Book Antiqua" w:cstheme="majorBidi"/>
            <w:sz w:val="20"/>
            <w:szCs w:val="20"/>
            <w:lang w:val="en-GB"/>
            <w:rPrChange w:id="4324" w:author="Donia Jendoubi" w:date="2019-05-21T18:26:00Z">
              <w:rPr>
                <w:rFonts w:asciiTheme="majorBidi" w:hAnsiTheme="majorBidi" w:cstheme="majorBidi"/>
                <w:sz w:val="20"/>
                <w:szCs w:val="20"/>
                <w:lang w:val="fr-FR"/>
              </w:rPr>
            </w:rPrChange>
          </w:rPr>
          <w:t>: Cost of Environmental Degradation – The Case of Lebanon and Tunisia.</w:t>
        </w:r>
        <w:r w:rsidRPr="008E088B">
          <w:rPr>
            <w:rFonts w:ascii="Book Antiqua" w:hAnsi="Book Antiqua" w:cstheme="majorBidi"/>
            <w:sz w:val="20"/>
            <w:szCs w:val="20"/>
            <w:lang w:val="en-GB"/>
            <w:rPrChange w:id="4325" w:author="Donia Jendoubi" w:date="2019-05-21T18:26:00Z">
              <w:rPr>
                <w:rFonts w:asciiTheme="majorBidi" w:hAnsiTheme="majorBidi" w:cstheme="majorBidi"/>
                <w:sz w:val="20"/>
                <w:szCs w:val="20"/>
                <w:lang w:val="en-GB"/>
              </w:rPr>
            </w:rPrChange>
          </w:rPr>
          <w:t xml:space="preserve"> </w:t>
        </w:r>
      </w:ins>
      <w:ins w:id="4326" w:author="Donia Jendoubi" w:date="2019-05-11T15:58:00Z">
        <w:r w:rsidRPr="008E088B">
          <w:rPr>
            <w:rFonts w:ascii="Book Antiqua" w:hAnsi="Book Antiqua" w:cstheme="majorBidi"/>
            <w:sz w:val="20"/>
            <w:szCs w:val="20"/>
            <w:lang w:val="en-GB"/>
            <w:rPrChange w:id="4327" w:author="Donia Jendoubi" w:date="2019-05-21T18:26:00Z">
              <w:rPr>
                <w:rFonts w:asciiTheme="majorBidi" w:hAnsiTheme="majorBidi" w:cstheme="majorBidi"/>
                <w:sz w:val="20"/>
                <w:szCs w:val="20"/>
                <w:lang w:val="en-GB"/>
              </w:rPr>
            </w:rPrChange>
          </w:rPr>
          <w:t>Environmental Economics series. Paper no. 97.</w:t>
        </w:r>
      </w:ins>
      <w:ins w:id="4328" w:author="Donia Jendoubi" w:date="2019-05-11T15:59:00Z">
        <w:r w:rsidRPr="008E088B">
          <w:rPr>
            <w:rFonts w:ascii="Book Antiqua" w:hAnsi="Book Antiqua" w:cstheme="majorBidi"/>
            <w:sz w:val="20"/>
            <w:szCs w:val="20"/>
            <w:lang w:val="en-GB"/>
            <w:rPrChange w:id="4329" w:author="Donia Jendoubi" w:date="2019-05-21T18:26:00Z">
              <w:rPr>
                <w:rFonts w:asciiTheme="majorBidi" w:hAnsiTheme="majorBidi" w:cstheme="majorBidi"/>
                <w:sz w:val="20"/>
                <w:szCs w:val="20"/>
                <w:lang w:val="en-GB"/>
              </w:rPr>
            </w:rPrChange>
          </w:rPr>
          <w:t xml:space="preserve"> World Bank publications. </w:t>
        </w:r>
      </w:ins>
      <w:ins w:id="4330" w:author="Donia Jendoubi" w:date="2019-05-11T15:58:00Z">
        <w:r w:rsidRPr="008E088B">
          <w:rPr>
            <w:rFonts w:ascii="Book Antiqua" w:hAnsi="Book Antiqua" w:cstheme="majorBidi"/>
            <w:sz w:val="20"/>
            <w:szCs w:val="20"/>
            <w:lang w:val="en-GB"/>
            <w:rPrChange w:id="4331" w:author="Donia Jendoubi" w:date="2019-05-21T18:26:00Z">
              <w:rPr>
                <w:rFonts w:asciiTheme="majorBidi" w:hAnsiTheme="majorBidi" w:cstheme="majorBidi"/>
                <w:sz w:val="20"/>
                <w:szCs w:val="20"/>
                <w:lang w:val="en-GB"/>
              </w:rPr>
            </w:rPrChange>
          </w:rPr>
          <w:t>June 2004.</w:t>
        </w:r>
      </w:ins>
      <w:r w:rsidR="00EA6011" w:rsidRPr="008E088B">
        <w:rPr>
          <w:rFonts w:ascii="Book Antiqua" w:hAnsi="Book Antiqua" w:cstheme="majorBidi"/>
          <w:sz w:val="20"/>
          <w:szCs w:val="20"/>
          <w:lang w:val="en-GB"/>
          <w:rPrChange w:id="4332"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333"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334" w:author="Donia Jendoubi" w:date="2019-05-21T18:26:00Z">
            <w:rPr>
              <w:rFonts w:asciiTheme="majorBidi" w:hAnsiTheme="majorBidi" w:cstheme="majorBidi"/>
              <w:sz w:val="20"/>
              <w:szCs w:val="20"/>
              <w:lang w:val="en"/>
            </w:rPr>
          </w:rPrChange>
        </w:rPr>
        <w:t>Scarascia-Mugnozza</w:t>
      </w:r>
      <w:proofErr w:type="spellEnd"/>
      <w:r w:rsidRPr="008E088B">
        <w:rPr>
          <w:rFonts w:ascii="Book Antiqua" w:hAnsi="Book Antiqua" w:cstheme="majorBidi"/>
          <w:sz w:val="20"/>
          <w:szCs w:val="20"/>
          <w:lang w:val="en"/>
          <w:rPrChange w:id="4335" w:author="Donia Jendoubi" w:date="2019-05-21T18:26:00Z">
            <w:rPr>
              <w:rFonts w:asciiTheme="majorBidi" w:hAnsiTheme="majorBidi" w:cstheme="majorBidi"/>
              <w:sz w:val="20"/>
              <w:szCs w:val="20"/>
              <w:lang w:val="en"/>
            </w:rPr>
          </w:rPrChange>
        </w:rPr>
        <w:t>, G., Oswald,</w:t>
      </w:r>
      <w:r w:rsidR="007320D2" w:rsidRPr="008E088B">
        <w:rPr>
          <w:rFonts w:ascii="Book Antiqua" w:hAnsi="Book Antiqua" w:cstheme="majorBidi"/>
          <w:sz w:val="20"/>
          <w:szCs w:val="20"/>
          <w:lang w:val="en"/>
          <w:rPrChange w:id="4336" w:author="Donia Jendoubi" w:date="2019-05-21T18:26:00Z">
            <w:rPr>
              <w:rFonts w:asciiTheme="majorBidi" w:hAnsiTheme="majorBidi" w:cstheme="majorBidi"/>
              <w:sz w:val="20"/>
              <w:szCs w:val="20"/>
              <w:lang w:val="en"/>
            </w:rPr>
          </w:rPrChange>
        </w:rPr>
        <w:t xml:space="preserve"> H., </w:t>
      </w:r>
      <w:proofErr w:type="spellStart"/>
      <w:r w:rsidR="007320D2" w:rsidRPr="008E088B">
        <w:rPr>
          <w:rFonts w:ascii="Book Antiqua" w:hAnsi="Book Antiqua" w:cstheme="majorBidi"/>
          <w:sz w:val="20"/>
          <w:szCs w:val="20"/>
          <w:lang w:val="en"/>
          <w:rPrChange w:id="4337" w:author="Donia Jendoubi" w:date="2019-05-21T18:26:00Z">
            <w:rPr>
              <w:rFonts w:asciiTheme="majorBidi" w:hAnsiTheme="majorBidi" w:cstheme="majorBidi"/>
              <w:sz w:val="20"/>
              <w:szCs w:val="20"/>
              <w:lang w:val="en"/>
            </w:rPr>
          </w:rPrChange>
        </w:rPr>
        <w:t>Piussi</w:t>
      </w:r>
      <w:proofErr w:type="spellEnd"/>
      <w:r w:rsidR="007320D2" w:rsidRPr="008E088B">
        <w:rPr>
          <w:rFonts w:ascii="Book Antiqua" w:hAnsi="Book Antiqua" w:cstheme="majorBidi"/>
          <w:sz w:val="20"/>
          <w:szCs w:val="20"/>
          <w:lang w:val="en"/>
          <w:rPrChange w:id="4338" w:author="Donia Jendoubi" w:date="2019-05-21T18:26:00Z">
            <w:rPr>
              <w:rFonts w:asciiTheme="majorBidi" w:hAnsiTheme="majorBidi" w:cstheme="majorBidi"/>
              <w:sz w:val="20"/>
              <w:szCs w:val="20"/>
              <w:lang w:val="en"/>
            </w:rPr>
          </w:rPrChange>
        </w:rPr>
        <w:t xml:space="preserve">, P., &amp; </w:t>
      </w:r>
      <w:proofErr w:type="spellStart"/>
      <w:r w:rsidR="007320D2" w:rsidRPr="008E088B">
        <w:rPr>
          <w:rFonts w:ascii="Book Antiqua" w:hAnsi="Book Antiqua" w:cstheme="majorBidi"/>
          <w:sz w:val="20"/>
          <w:szCs w:val="20"/>
          <w:lang w:val="en"/>
          <w:rPrChange w:id="4339" w:author="Donia Jendoubi" w:date="2019-05-21T18:26:00Z">
            <w:rPr>
              <w:rFonts w:asciiTheme="majorBidi" w:hAnsiTheme="majorBidi" w:cstheme="majorBidi"/>
              <w:sz w:val="20"/>
              <w:szCs w:val="20"/>
              <w:lang w:val="en"/>
            </w:rPr>
          </w:rPrChange>
        </w:rPr>
        <w:t>Radoglou</w:t>
      </w:r>
      <w:proofErr w:type="spellEnd"/>
      <w:r w:rsidR="007320D2" w:rsidRPr="008E088B">
        <w:rPr>
          <w:rFonts w:ascii="Book Antiqua" w:hAnsi="Book Antiqua" w:cstheme="majorBidi"/>
          <w:sz w:val="20"/>
          <w:szCs w:val="20"/>
          <w:lang w:val="en"/>
          <w:rPrChange w:id="4340" w:author="Donia Jendoubi" w:date="2019-05-21T18:26:00Z">
            <w:rPr>
              <w:rFonts w:asciiTheme="majorBidi" w:hAnsiTheme="majorBidi" w:cstheme="majorBidi"/>
              <w:sz w:val="20"/>
              <w:szCs w:val="20"/>
              <w:lang w:val="en"/>
            </w:rPr>
          </w:rPrChange>
        </w:rPr>
        <w:t xml:space="preserve">, K.: </w:t>
      </w:r>
      <w:r w:rsidRPr="008E088B">
        <w:rPr>
          <w:rFonts w:ascii="Book Antiqua" w:hAnsi="Book Antiqua" w:cstheme="majorBidi"/>
          <w:sz w:val="20"/>
          <w:szCs w:val="20"/>
          <w:lang w:val="en"/>
          <w:rPrChange w:id="4341" w:author="Donia Jendoubi" w:date="2019-05-21T18:26:00Z">
            <w:rPr>
              <w:rFonts w:asciiTheme="majorBidi" w:hAnsiTheme="majorBidi" w:cstheme="majorBidi"/>
              <w:sz w:val="20"/>
              <w:szCs w:val="20"/>
              <w:lang w:val="en"/>
            </w:rPr>
          </w:rPrChange>
        </w:rPr>
        <w:t>Forests of the Mediterranean region: gaps in knowledge and research needs. Forest Ecology</w:t>
      </w:r>
      <w:r w:rsidR="007320D2" w:rsidRPr="008E088B">
        <w:rPr>
          <w:rFonts w:ascii="Book Antiqua" w:hAnsi="Book Antiqua" w:cstheme="majorBidi"/>
          <w:sz w:val="20"/>
          <w:szCs w:val="20"/>
          <w:lang w:val="en"/>
          <w:rPrChange w:id="4342" w:author="Donia Jendoubi" w:date="2019-05-21T18:26:00Z">
            <w:rPr>
              <w:rFonts w:asciiTheme="majorBidi" w:hAnsiTheme="majorBidi" w:cstheme="majorBidi"/>
              <w:sz w:val="20"/>
              <w:szCs w:val="20"/>
              <w:lang w:val="en"/>
            </w:rPr>
          </w:rPrChange>
        </w:rPr>
        <w:t xml:space="preserve"> and Management, 132(1), 97-109, 2000.</w:t>
      </w:r>
      <w:r w:rsidRPr="008E088B">
        <w:rPr>
          <w:rFonts w:ascii="Book Antiqua" w:hAnsi="Book Antiqua" w:cstheme="majorBidi"/>
          <w:sz w:val="20"/>
          <w:szCs w:val="20"/>
          <w:lang w:val="en"/>
          <w:rPrChange w:id="4343"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4344" w:author="Donia Jendoubi" w:date="2019-05-21T18:26:00Z">
            <w:rPr>
              <w:rFonts w:asciiTheme="majorBidi" w:hAnsiTheme="majorBidi" w:cstheme="majorBidi"/>
              <w:sz w:val="20"/>
              <w:szCs w:val="20"/>
              <w:lang w:val="en"/>
            </w:rPr>
          </w:rPrChange>
        </w:rPr>
        <w:tab/>
      </w:r>
      <w:r w:rsidRPr="008E088B">
        <w:rPr>
          <w:rFonts w:ascii="Book Antiqua" w:hAnsi="Book Antiqua" w:cstheme="majorBidi"/>
          <w:sz w:val="20"/>
          <w:szCs w:val="20"/>
          <w:lang w:val="en"/>
          <w:rPrChange w:id="4345"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346"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347" w:author="Donia Jendoubi" w:date="2019-05-21T18:26:00Z">
            <w:rPr>
              <w:rFonts w:asciiTheme="majorBidi" w:hAnsiTheme="majorBidi" w:cstheme="majorBidi"/>
              <w:sz w:val="20"/>
              <w:szCs w:val="20"/>
              <w:lang w:val="en"/>
            </w:rPr>
          </w:rPrChange>
        </w:rPr>
        <w:t>Scowcroft, P., Turne</w:t>
      </w:r>
      <w:r w:rsidR="007320D2" w:rsidRPr="008E088B">
        <w:rPr>
          <w:rFonts w:ascii="Book Antiqua" w:hAnsi="Book Antiqua" w:cstheme="majorBidi"/>
          <w:sz w:val="20"/>
          <w:szCs w:val="20"/>
          <w:lang w:val="en"/>
          <w:rPrChange w:id="4348" w:author="Donia Jendoubi" w:date="2019-05-21T18:26:00Z">
            <w:rPr>
              <w:rFonts w:asciiTheme="majorBidi" w:hAnsiTheme="majorBidi" w:cstheme="majorBidi"/>
              <w:sz w:val="20"/>
              <w:szCs w:val="20"/>
              <w:lang w:val="en"/>
            </w:rPr>
          </w:rPrChange>
        </w:rPr>
        <w:t xml:space="preserve">r, D.R. &amp; </w:t>
      </w:r>
      <w:proofErr w:type="spellStart"/>
      <w:r w:rsidR="007320D2" w:rsidRPr="008E088B">
        <w:rPr>
          <w:rFonts w:ascii="Book Antiqua" w:hAnsi="Book Antiqua" w:cstheme="majorBidi"/>
          <w:sz w:val="20"/>
          <w:szCs w:val="20"/>
          <w:lang w:val="en"/>
          <w:rPrChange w:id="4349" w:author="Donia Jendoubi" w:date="2019-05-21T18:26:00Z">
            <w:rPr>
              <w:rFonts w:asciiTheme="majorBidi" w:hAnsiTheme="majorBidi" w:cstheme="majorBidi"/>
              <w:sz w:val="20"/>
              <w:szCs w:val="20"/>
              <w:lang w:val="en"/>
            </w:rPr>
          </w:rPrChange>
        </w:rPr>
        <w:t>Vitousek</w:t>
      </w:r>
      <w:proofErr w:type="spellEnd"/>
      <w:r w:rsidR="007320D2" w:rsidRPr="008E088B">
        <w:rPr>
          <w:rFonts w:ascii="Book Antiqua" w:hAnsi="Book Antiqua" w:cstheme="majorBidi"/>
          <w:sz w:val="20"/>
          <w:szCs w:val="20"/>
          <w:lang w:val="en"/>
          <w:rPrChange w:id="4350" w:author="Donia Jendoubi" w:date="2019-05-21T18:26:00Z">
            <w:rPr>
              <w:rFonts w:asciiTheme="majorBidi" w:hAnsiTheme="majorBidi" w:cstheme="majorBidi"/>
              <w:sz w:val="20"/>
              <w:szCs w:val="20"/>
              <w:lang w:val="en"/>
            </w:rPr>
          </w:rPrChange>
        </w:rPr>
        <w:t xml:space="preserve">, P.M.: </w:t>
      </w:r>
      <w:r w:rsidRPr="008E088B">
        <w:rPr>
          <w:rFonts w:ascii="Book Antiqua" w:hAnsi="Book Antiqua" w:cstheme="majorBidi"/>
          <w:sz w:val="20"/>
          <w:szCs w:val="20"/>
          <w:lang w:val="en"/>
          <w:rPrChange w:id="4351" w:author="Donia Jendoubi" w:date="2019-05-21T18:26:00Z">
            <w:rPr>
              <w:rFonts w:asciiTheme="majorBidi" w:hAnsiTheme="majorBidi" w:cstheme="majorBidi"/>
              <w:sz w:val="20"/>
              <w:szCs w:val="20"/>
              <w:lang w:val="en"/>
            </w:rPr>
          </w:rPrChange>
        </w:rPr>
        <w:t xml:space="preserve"> Decomposition of </w:t>
      </w:r>
      <w:proofErr w:type="spellStart"/>
      <w:r w:rsidRPr="008E088B">
        <w:rPr>
          <w:rFonts w:ascii="Book Antiqua" w:hAnsi="Book Antiqua" w:cstheme="majorBidi"/>
          <w:sz w:val="20"/>
          <w:szCs w:val="20"/>
          <w:lang w:val="en"/>
          <w:rPrChange w:id="4352" w:author="Donia Jendoubi" w:date="2019-05-21T18:26:00Z">
            <w:rPr>
              <w:rFonts w:asciiTheme="majorBidi" w:hAnsiTheme="majorBidi" w:cstheme="majorBidi"/>
              <w:sz w:val="20"/>
              <w:szCs w:val="20"/>
              <w:lang w:val="en"/>
            </w:rPr>
          </w:rPrChange>
        </w:rPr>
        <w:t>Metrosideros</w:t>
      </w:r>
      <w:proofErr w:type="spellEnd"/>
      <w:r w:rsidRPr="008E088B">
        <w:rPr>
          <w:rFonts w:ascii="Book Antiqua" w:hAnsi="Book Antiqua" w:cstheme="majorBidi"/>
          <w:sz w:val="20"/>
          <w:szCs w:val="20"/>
          <w:lang w:val="en"/>
          <w:rPrChange w:id="4353" w:author="Donia Jendoubi" w:date="2019-05-21T18:26:00Z">
            <w:rPr>
              <w:rFonts w:asciiTheme="majorBidi" w:hAnsiTheme="majorBidi" w:cstheme="majorBidi"/>
              <w:sz w:val="20"/>
              <w:szCs w:val="20"/>
              <w:lang w:val="en"/>
            </w:rPr>
          </w:rPrChange>
        </w:rPr>
        <w:t xml:space="preserve"> </w:t>
      </w:r>
      <w:proofErr w:type="spellStart"/>
      <w:r w:rsidRPr="008E088B">
        <w:rPr>
          <w:rFonts w:ascii="Book Antiqua" w:hAnsi="Book Antiqua" w:cstheme="majorBidi"/>
          <w:sz w:val="20"/>
          <w:szCs w:val="20"/>
          <w:lang w:val="en"/>
          <w:rPrChange w:id="4354" w:author="Donia Jendoubi" w:date="2019-05-21T18:26:00Z">
            <w:rPr>
              <w:rFonts w:asciiTheme="majorBidi" w:hAnsiTheme="majorBidi" w:cstheme="majorBidi"/>
              <w:sz w:val="20"/>
              <w:szCs w:val="20"/>
              <w:lang w:val="en"/>
            </w:rPr>
          </w:rPrChange>
        </w:rPr>
        <w:t>polymorpha</w:t>
      </w:r>
      <w:proofErr w:type="spellEnd"/>
      <w:r w:rsidRPr="008E088B">
        <w:rPr>
          <w:rFonts w:ascii="Book Antiqua" w:hAnsi="Book Antiqua" w:cstheme="majorBidi"/>
          <w:sz w:val="20"/>
          <w:szCs w:val="20"/>
          <w:lang w:val="en"/>
          <w:rPrChange w:id="4355" w:author="Donia Jendoubi" w:date="2019-05-21T18:26:00Z">
            <w:rPr>
              <w:rFonts w:asciiTheme="majorBidi" w:hAnsiTheme="majorBidi" w:cstheme="majorBidi"/>
              <w:sz w:val="20"/>
              <w:szCs w:val="20"/>
              <w:lang w:val="en"/>
            </w:rPr>
          </w:rPrChange>
        </w:rPr>
        <w:t xml:space="preserve"> leaf litter along </w:t>
      </w:r>
      <w:proofErr w:type="spellStart"/>
      <w:r w:rsidRPr="008E088B">
        <w:rPr>
          <w:rFonts w:ascii="Book Antiqua" w:hAnsi="Book Antiqua" w:cstheme="majorBidi"/>
          <w:sz w:val="20"/>
          <w:szCs w:val="20"/>
          <w:lang w:val="en"/>
          <w:rPrChange w:id="4356" w:author="Donia Jendoubi" w:date="2019-05-21T18:26:00Z">
            <w:rPr>
              <w:rFonts w:asciiTheme="majorBidi" w:hAnsiTheme="majorBidi" w:cstheme="majorBidi"/>
              <w:sz w:val="20"/>
              <w:szCs w:val="20"/>
              <w:lang w:val="en"/>
            </w:rPr>
          </w:rPrChange>
        </w:rPr>
        <w:t>elevational</w:t>
      </w:r>
      <w:proofErr w:type="spellEnd"/>
      <w:r w:rsidRPr="008E088B">
        <w:rPr>
          <w:rFonts w:ascii="Book Antiqua" w:hAnsi="Book Antiqua" w:cstheme="majorBidi"/>
          <w:sz w:val="20"/>
          <w:szCs w:val="20"/>
          <w:lang w:val="en"/>
          <w:rPrChange w:id="4357" w:author="Donia Jendoubi" w:date="2019-05-21T18:26:00Z">
            <w:rPr>
              <w:rFonts w:asciiTheme="majorBidi" w:hAnsiTheme="majorBidi" w:cstheme="majorBidi"/>
              <w:sz w:val="20"/>
              <w:szCs w:val="20"/>
              <w:lang w:val="en"/>
            </w:rPr>
          </w:rPrChange>
        </w:rPr>
        <w:t xml:space="preserve"> gradients in Hawaii Glob. Chang. Biol., 6, pp. 73-85</w:t>
      </w:r>
      <w:r w:rsidR="007320D2" w:rsidRPr="008E088B">
        <w:rPr>
          <w:rFonts w:ascii="Book Antiqua" w:hAnsi="Book Antiqua" w:cstheme="majorBidi"/>
          <w:sz w:val="20"/>
          <w:szCs w:val="20"/>
          <w:lang w:val="en"/>
          <w:rPrChange w:id="4358" w:author="Donia Jendoubi" w:date="2019-05-21T18:26:00Z">
            <w:rPr>
              <w:rFonts w:asciiTheme="majorBidi" w:hAnsiTheme="majorBidi" w:cstheme="majorBidi"/>
              <w:sz w:val="20"/>
              <w:szCs w:val="20"/>
              <w:lang w:val="en"/>
            </w:rPr>
          </w:rPrChange>
        </w:rPr>
        <w:t>, 2008.</w:t>
      </w:r>
      <w:r w:rsidRPr="008E088B">
        <w:rPr>
          <w:rFonts w:ascii="Book Antiqua" w:hAnsi="Book Antiqua" w:cstheme="majorBidi"/>
          <w:sz w:val="20"/>
          <w:szCs w:val="20"/>
          <w:lang w:val="en"/>
          <w:rPrChange w:id="4359"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fr-FR"/>
          <w:rPrChange w:id="4360" w:author="Donia Jendoubi" w:date="2019-05-21T18:26:00Z">
            <w:rPr>
              <w:rFonts w:asciiTheme="majorBidi" w:hAnsiTheme="majorBidi" w:cstheme="majorBidi"/>
              <w:sz w:val="20"/>
              <w:szCs w:val="20"/>
              <w:lang w:val="fr-FR"/>
            </w:rPr>
          </w:rPrChange>
        </w:rPr>
      </w:pPr>
      <w:proofErr w:type="spellStart"/>
      <w:r w:rsidRPr="008E088B">
        <w:rPr>
          <w:rFonts w:ascii="Book Antiqua" w:hAnsi="Book Antiqua" w:cstheme="majorBidi"/>
          <w:sz w:val="20"/>
          <w:szCs w:val="20"/>
          <w:lang w:val="en"/>
          <w:rPrChange w:id="4361" w:author="Donia Jendoubi" w:date="2019-05-21T18:26:00Z">
            <w:rPr>
              <w:rFonts w:asciiTheme="majorBidi" w:hAnsiTheme="majorBidi" w:cstheme="majorBidi"/>
              <w:sz w:val="20"/>
              <w:szCs w:val="20"/>
              <w:lang w:val="en"/>
            </w:rPr>
          </w:rPrChange>
        </w:rPr>
        <w:t>Seddaiu</w:t>
      </w:r>
      <w:proofErr w:type="spellEnd"/>
      <w:r w:rsidRPr="008E088B">
        <w:rPr>
          <w:rFonts w:ascii="Book Antiqua" w:hAnsi="Book Antiqua" w:cstheme="majorBidi"/>
          <w:sz w:val="20"/>
          <w:szCs w:val="20"/>
          <w:lang w:val="en"/>
          <w:rPrChange w:id="4362" w:author="Donia Jendoubi" w:date="2019-05-21T18:26:00Z">
            <w:rPr>
              <w:rFonts w:asciiTheme="majorBidi" w:hAnsiTheme="majorBidi" w:cstheme="majorBidi"/>
              <w:sz w:val="20"/>
              <w:szCs w:val="20"/>
              <w:lang w:val="en"/>
            </w:rPr>
          </w:rPrChange>
        </w:rPr>
        <w:t xml:space="preserve">, G. </w:t>
      </w:r>
      <w:proofErr w:type="spellStart"/>
      <w:r w:rsidRPr="008E088B">
        <w:rPr>
          <w:rFonts w:ascii="Book Antiqua" w:hAnsi="Book Antiqua" w:cstheme="majorBidi"/>
          <w:sz w:val="20"/>
          <w:szCs w:val="20"/>
          <w:lang w:val="en"/>
          <w:rPrChange w:id="4363" w:author="Donia Jendoubi" w:date="2019-05-21T18:26:00Z">
            <w:rPr>
              <w:rFonts w:asciiTheme="majorBidi" w:hAnsiTheme="majorBidi" w:cstheme="majorBidi"/>
              <w:sz w:val="20"/>
              <w:szCs w:val="20"/>
              <w:lang w:val="en"/>
            </w:rPr>
          </w:rPrChange>
        </w:rPr>
        <w:t>Porcu</w:t>
      </w:r>
      <w:proofErr w:type="spellEnd"/>
      <w:r w:rsidRPr="008E088B">
        <w:rPr>
          <w:rFonts w:ascii="Book Antiqua" w:hAnsi="Book Antiqua" w:cstheme="majorBidi"/>
          <w:sz w:val="20"/>
          <w:szCs w:val="20"/>
          <w:lang w:val="en"/>
          <w:rPrChange w:id="4364" w:author="Donia Jendoubi" w:date="2019-05-21T18:26:00Z">
            <w:rPr>
              <w:rFonts w:asciiTheme="majorBidi" w:hAnsiTheme="majorBidi" w:cstheme="majorBidi"/>
              <w:sz w:val="20"/>
              <w:szCs w:val="20"/>
              <w:lang w:val="en"/>
            </w:rPr>
          </w:rPrChange>
        </w:rPr>
        <w:t xml:space="preserve">, G., </w:t>
      </w:r>
      <w:proofErr w:type="spellStart"/>
      <w:r w:rsidRPr="008E088B">
        <w:rPr>
          <w:rFonts w:ascii="Book Antiqua" w:hAnsi="Book Antiqua" w:cstheme="majorBidi"/>
          <w:sz w:val="20"/>
          <w:szCs w:val="20"/>
          <w:lang w:val="en"/>
          <w:rPrChange w:id="4365" w:author="Donia Jendoubi" w:date="2019-05-21T18:26:00Z">
            <w:rPr>
              <w:rFonts w:asciiTheme="majorBidi" w:hAnsiTheme="majorBidi" w:cstheme="majorBidi"/>
              <w:sz w:val="20"/>
              <w:szCs w:val="20"/>
              <w:lang w:val="en"/>
            </w:rPr>
          </w:rPrChange>
        </w:rPr>
        <w:t>Ledda</w:t>
      </w:r>
      <w:proofErr w:type="spellEnd"/>
      <w:r w:rsidRPr="008E088B">
        <w:rPr>
          <w:rFonts w:ascii="Book Antiqua" w:hAnsi="Book Antiqua" w:cstheme="majorBidi"/>
          <w:sz w:val="20"/>
          <w:szCs w:val="20"/>
          <w:lang w:val="en"/>
          <w:rPrChange w:id="4366" w:author="Donia Jendoubi" w:date="2019-05-21T18:26:00Z">
            <w:rPr>
              <w:rFonts w:asciiTheme="majorBidi" w:hAnsiTheme="majorBidi" w:cstheme="majorBidi"/>
              <w:sz w:val="20"/>
              <w:szCs w:val="20"/>
              <w:lang w:val="en"/>
            </w:rPr>
          </w:rPrChange>
        </w:rPr>
        <w:t xml:space="preserve">, L., </w:t>
      </w:r>
      <w:proofErr w:type="spellStart"/>
      <w:r w:rsidRPr="008E088B">
        <w:rPr>
          <w:rFonts w:ascii="Book Antiqua" w:hAnsi="Book Antiqua" w:cstheme="majorBidi"/>
          <w:sz w:val="20"/>
          <w:szCs w:val="20"/>
          <w:lang w:val="en"/>
          <w:rPrChange w:id="4367" w:author="Donia Jendoubi" w:date="2019-05-21T18:26:00Z">
            <w:rPr>
              <w:rFonts w:asciiTheme="majorBidi" w:hAnsiTheme="majorBidi" w:cstheme="majorBidi"/>
              <w:sz w:val="20"/>
              <w:szCs w:val="20"/>
              <w:lang w:val="en"/>
            </w:rPr>
          </w:rPrChange>
        </w:rPr>
        <w:t>Roggero</w:t>
      </w:r>
      <w:proofErr w:type="spellEnd"/>
      <w:r w:rsidRPr="008E088B">
        <w:rPr>
          <w:rFonts w:ascii="Book Antiqua" w:hAnsi="Book Antiqua" w:cstheme="majorBidi"/>
          <w:sz w:val="20"/>
          <w:szCs w:val="20"/>
          <w:lang w:val="en"/>
          <w:rPrChange w:id="4368" w:author="Donia Jendoubi" w:date="2019-05-21T18:26:00Z">
            <w:rPr>
              <w:rFonts w:asciiTheme="majorBidi" w:hAnsiTheme="majorBidi" w:cstheme="majorBidi"/>
              <w:sz w:val="20"/>
              <w:szCs w:val="20"/>
              <w:lang w:val="en"/>
            </w:rPr>
          </w:rPrChange>
        </w:rPr>
        <w:t xml:space="preserve">, </w:t>
      </w:r>
      <w:r w:rsidR="007320D2" w:rsidRPr="008E088B">
        <w:rPr>
          <w:rFonts w:ascii="Book Antiqua" w:hAnsi="Book Antiqua" w:cstheme="majorBidi"/>
          <w:sz w:val="20"/>
          <w:szCs w:val="20"/>
          <w:lang w:val="en"/>
          <w:rPrChange w:id="4369" w:author="Donia Jendoubi" w:date="2019-05-21T18:26:00Z">
            <w:rPr>
              <w:rFonts w:asciiTheme="majorBidi" w:hAnsiTheme="majorBidi" w:cstheme="majorBidi"/>
              <w:sz w:val="20"/>
              <w:szCs w:val="20"/>
              <w:lang w:val="en"/>
            </w:rPr>
          </w:rPrChange>
        </w:rPr>
        <w:t xml:space="preserve">PP., </w:t>
      </w:r>
      <w:proofErr w:type="spellStart"/>
      <w:r w:rsidR="007320D2" w:rsidRPr="008E088B">
        <w:rPr>
          <w:rFonts w:ascii="Book Antiqua" w:hAnsi="Book Antiqua" w:cstheme="majorBidi"/>
          <w:sz w:val="20"/>
          <w:szCs w:val="20"/>
          <w:lang w:val="en"/>
          <w:rPrChange w:id="4370" w:author="Donia Jendoubi" w:date="2019-05-21T18:26:00Z">
            <w:rPr>
              <w:rFonts w:asciiTheme="majorBidi" w:hAnsiTheme="majorBidi" w:cstheme="majorBidi"/>
              <w:sz w:val="20"/>
              <w:szCs w:val="20"/>
              <w:lang w:val="en"/>
            </w:rPr>
          </w:rPrChange>
        </w:rPr>
        <w:t>Agnelli</w:t>
      </w:r>
      <w:proofErr w:type="spellEnd"/>
      <w:r w:rsidR="007320D2" w:rsidRPr="008E088B">
        <w:rPr>
          <w:rFonts w:ascii="Book Antiqua" w:hAnsi="Book Antiqua" w:cstheme="majorBidi"/>
          <w:sz w:val="20"/>
          <w:szCs w:val="20"/>
          <w:lang w:val="en"/>
          <w:rPrChange w:id="4371" w:author="Donia Jendoubi" w:date="2019-05-21T18:26:00Z">
            <w:rPr>
              <w:rFonts w:asciiTheme="majorBidi" w:hAnsiTheme="majorBidi" w:cstheme="majorBidi"/>
              <w:sz w:val="20"/>
              <w:szCs w:val="20"/>
              <w:lang w:val="en"/>
            </w:rPr>
          </w:rPrChange>
        </w:rPr>
        <w:t>, A., et al.:</w:t>
      </w:r>
      <w:r w:rsidRPr="008E088B">
        <w:rPr>
          <w:rFonts w:ascii="Book Antiqua" w:hAnsi="Book Antiqua" w:cstheme="majorBidi"/>
          <w:sz w:val="20"/>
          <w:szCs w:val="20"/>
          <w:lang w:val="en"/>
          <w:rPrChange w:id="4372" w:author="Donia Jendoubi" w:date="2019-05-21T18:26:00Z">
            <w:rPr>
              <w:rFonts w:asciiTheme="majorBidi" w:hAnsiTheme="majorBidi" w:cstheme="majorBidi"/>
              <w:sz w:val="20"/>
              <w:szCs w:val="20"/>
              <w:lang w:val="en"/>
            </w:rPr>
          </w:rPrChange>
        </w:rPr>
        <w:t xml:space="preserve"> Soil organic matter content and composition as influenced by soil management in a semi-arid Mediterranean agro-</w:t>
      </w:r>
      <w:proofErr w:type="spellStart"/>
      <w:r w:rsidRPr="008E088B">
        <w:rPr>
          <w:rFonts w:ascii="Book Antiqua" w:hAnsi="Book Antiqua" w:cstheme="majorBidi"/>
          <w:sz w:val="20"/>
          <w:szCs w:val="20"/>
          <w:lang w:val="en"/>
          <w:rPrChange w:id="4373" w:author="Donia Jendoubi" w:date="2019-05-21T18:26:00Z">
            <w:rPr>
              <w:rFonts w:asciiTheme="majorBidi" w:hAnsiTheme="majorBidi" w:cstheme="majorBidi"/>
              <w:sz w:val="20"/>
              <w:szCs w:val="20"/>
              <w:lang w:val="en"/>
            </w:rPr>
          </w:rPrChange>
        </w:rPr>
        <w:t>silvo</w:t>
      </w:r>
      <w:proofErr w:type="spellEnd"/>
      <w:r w:rsidRPr="008E088B">
        <w:rPr>
          <w:rFonts w:ascii="Book Antiqua" w:hAnsi="Book Antiqua" w:cstheme="majorBidi"/>
          <w:sz w:val="20"/>
          <w:szCs w:val="20"/>
          <w:lang w:val="en"/>
          <w:rPrChange w:id="4374" w:author="Donia Jendoubi" w:date="2019-05-21T18:26:00Z">
            <w:rPr>
              <w:rFonts w:asciiTheme="majorBidi" w:hAnsiTheme="majorBidi" w:cstheme="majorBidi"/>
              <w:sz w:val="20"/>
              <w:szCs w:val="20"/>
              <w:lang w:val="en"/>
            </w:rPr>
          </w:rPrChange>
        </w:rPr>
        <w:t xml:space="preserve">-pastoral system. </w:t>
      </w:r>
      <w:proofErr w:type="spellStart"/>
      <w:r w:rsidRPr="008E088B">
        <w:rPr>
          <w:rFonts w:ascii="Book Antiqua" w:hAnsi="Book Antiqua" w:cstheme="majorBidi"/>
          <w:sz w:val="20"/>
          <w:szCs w:val="20"/>
          <w:lang w:val="fr-FR"/>
          <w:rPrChange w:id="4375" w:author="Donia Jendoubi" w:date="2019-05-21T18:26:00Z">
            <w:rPr>
              <w:rFonts w:asciiTheme="majorBidi" w:hAnsiTheme="majorBidi" w:cstheme="majorBidi"/>
              <w:sz w:val="20"/>
              <w:szCs w:val="20"/>
              <w:lang w:val="fr-FR"/>
            </w:rPr>
          </w:rPrChange>
        </w:rPr>
        <w:t>Agric</w:t>
      </w:r>
      <w:proofErr w:type="spellEnd"/>
      <w:r w:rsidRPr="008E088B">
        <w:rPr>
          <w:rFonts w:ascii="Book Antiqua" w:hAnsi="Book Antiqua" w:cstheme="majorBidi"/>
          <w:sz w:val="20"/>
          <w:szCs w:val="20"/>
          <w:lang w:val="fr-FR"/>
          <w:rPrChange w:id="4376" w:author="Donia Jendoubi" w:date="2019-05-21T18:26:00Z">
            <w:rPr>
              <w:rFonts w:asciiTheme="majorBidi" w:hAnsiTheme="majorBidi" w:cstheme="majorBidi"/>
              <w:sz w:val="20"/>
              <w:szCs w:val="20"/>
              <w:lang w:val="fr-FR"/>
            </w:rPr>
          </w:rPrChange>
        </w:rPr>
        <w:t xml:space="preserve"> </w:t>
      </w:r>
      <w:proofErr w:type="spellStart"/>
      <w:r w:rsidRPr="008E088B">
        <w:rPr>
          <w:rFonts w:ascii="Book Antiqua" w:hAnsi="Book Antiqua" w:cstheme="majorBidi"/>
          <w:sz w:val="20"/>
          <w:szCs w:val="20"/>
          <w:lang w:val="fr-FR"/>
          <w:rPrChange w:id="4377" w:author="Donia Jendoubi" w:date="2019-05-21T18:26:00Z">
            <w:rPr>
              <w:rFonts w:asciiTheme="majorBidi" w:hAnsiTheme="majorBidi" w:cstheme="majorBidi"/>
              <w:sz w:val="20"/>
              <w:szCs w:val="20"/>
              <w:lang w:val="fr-FR"/>
            </w:rPr>
          </w:rPrChange>
        </w:rPr>
        <w:t>Ecosyst</w:t>
      </w:r>
      <w:proofErr w:type="spellEnd"/>
      <w:r w:rsidRPr="008E088B">
        <w:rPr>
          <w:rFonts w:ascii="Book Antiqua" w:hAnsi="Book Antiqua" w:cstheme="majorBidi"/>
          <w:sz w:val="20"/>
          <w:szCs w:val="20"/>
          <w:lang w:val="fr-FR"/>
          <w:rPrChange w:id="4378" w:author="Donia Jendoubi" w:date="2019-05-21T18:26:00Z">
            <w:rPr>
              <w:rFonts w:asciiTheme="majorBidi" w:hAnsiTheme="majorBidi" w:cstheme="majorBidi"/>
              <w:sz w:val="20"/>
              <w:szCs w:val="20"/>
              <w:lang w:val="fr-FR"/>
            </w:rPr>
          </w:rPrChange>
        </w:rPr>
        <w:t xml:space="preserve"> Environ 167: 1–11 </w:t>
      </w:r>
      <w:proofErr w:type="spellStart"/>
      <w:r w:rsidRPr="008E088B">
        <w:rPr>
          <w:rFonts w:ascii="Book Antiqua" w:hAnsi="Book Antiqua" w:cstheme="majorBidi"/>
          <w:sz w:val="20"/>
          <w:szCs w:val="20"/>
          <w:lang w:val="fr-FR"/>
          <w:rPrChange w:id="4379" w:author="Donia Jendoubi" w:date="2019-05-21T18:26:00Z">
            <w:rPr>
              <w:rFonts w:asciiTheme="majorBidi" w:hAnsiTheme="majorBidi" w:cstheme="majorBidi"/>
              <w:sz w:val="20"/>
              <w:szCs w:val="20"/>
              <w:lang w:val="fr-FR"/>
            </w:rPr>
          </w:rPrChange>
        </w:rPr>
        <w:t>doi</w:t>
      </w:r>
      <w:proofErr w:type="spellEnd"/>
      <w:r w:rsidRPr="008E088B">
        <w:rPr>
          <w:rFonts w:ascii="Book Antiqua" w:hAnsi="Book Antiqua" w:cstheme="majorBidi"/>
          <w:sz w:val="20"/>
          <w:szCs w:val="20"/>
          <w:lang w:val="fr-FR"/>
          <w:rPrChange w:id="4380" w:author="Donia Jendoubi" w:date="2019-05-21T18:26:00Z">
            <w:rPr>
              <w:rFonts w:asciiTheme="majorBidi" w:hAnsiTheme="majorBidi" w:cstheme="majorBidi"/>
              <w:sz w:val="20"/>
              <w:szCs w:val="20"/>
              <w:lang w:val="fr-FR"/>
            </w:rPr>
          </w:rPrChange>
        </w:rPr>
        <w:t xml:space="preserve"> </w:t>
      </w:r>
      <w:r w:rsidR="00667B20" w:rsidRPr="008E088B">
        <w:rPr>
          <w:rFonts w:ascii="Book Antiqua" w:hAnsi="Book Antiqua"/>
          <w:sz w:val="20"/>
          <w:szCs w:val="20"/>
          <w:rPrChange w:id="4381" w:author="Donia Jendoubi" w:date="2019-05-21T18:26:00Z">
            <w:rPr/>
          </w:rPrChange>
        </w:rPr>
        <w:fldChar w:fldCharType="begin"/>
      </w:r>
      <w:r w:rsidR="00667B20" w:rsidRPr="008E088B">
        <w:rPr>
          <w:rFonts w:ascii="Book Antiqua" w:hAnsi="Book Antiqua"/>
          <w:sz w:val="20"/>
          <w:szCs w:val="20"/>
          <w:rPrChange w:id="4382" w:author="Donia Jendoubi" w:date="2019-05-21T18:26:00Z">
            <w:rPr/>
          </w:rPrChange>
        </w:rPr>
        <w:instrText xml:space="preserve"> HYPERLINK "http://dx.doi.org/10.1016/j.agee.2013.01.002" </w:instrText>
      </w:r>
      <w:r w:rsidR="00667B20" w:rsidRPr="008E088B">
        <w:rPr>
          <w:rFonts w:ascii="Book Antiqua" w:hAnsi="Book Antiqua"/>
          <w:rPrChange w:id="4383" w:author="Donia Jendoubi" w:date="2019-05-21T18:26:00Z">
            <w:rPr>
              <w:rStyle w:val="Hyperlink"/>
              <w:rFonts w:asciiTheme="majorBidi" w:hAnsiTheme="majorBidi" w:cstheme="majorBidi"/>
              <w:sz w:val="20"/>
              <w:szCs w:val="20"/>
              <w:lang w:val="fr-FR"/>
            </w:rPr>
          </w:rPrChange>
        </w:rPr>
        <w:fldChar w:fldCharType="separate"/>
      </w:r>
      <w:r w:rsidR="007320D2" w:rsidRPr="008E088B">
        <w:rPr>
          <w:rStyle w:val="Hyperlink"/>
          <w:rFonts w:ascii="Book Antiqua" w:hAnsi="Book Antiqua" w:cstheme="majorBidi"/>
          <w:sz w:val="20"/>
          <w:szCs w:val="20"/>
          <w:lang w:val="fr-FR"/>
          <w:rPrChange w:id="4384" w:author="Donia Jendoubi" w:date="2019-05-21T18:26:00Z">
            <w:rPr>
              <w:rStyle w:val="Hyperlink"/>
              <w:rFonts w:asciiTheme="majorBidi" w:hAnsiTheme="majorBidi" w:cstheme="majorBidi"/>
              <w:sz w:val="20"/>
              <w:szCs w:val="20"/>
              <w:lang w:val="fr-FR"/>
            </w:rPr>
          </w:rPrChange>
        </w:rPr>
        <w:t>http://dx.doi.org/10.1016/j.agee.2013.01.002</w:t>
      </w:r>
      <w:r w:rsidR="00667B20" w:rsidRPr="008E088B">
        <w:rPr>
          <w:rStyle w:val="Hyperlink"/>
          <w:rFonts w:ascii="Book Antiqua" w:hAnsi="Book Antiqua" w:cstheme="majorBidi"/>
          <w:sz w:val="20"/>
          <w:szCs w:val="20"/>
          <w:lang w:val="fr-FR"/>
          <w:rPrChange w:id="4385" w:author="Donia Jendoubi" w:date="2019-05-21T18:26:00Z">
            <w:rPr>
              <w:rStyle w:val="Hyperlink"/>
              <w:rFonts w:asciiTheme="majorBidi" w:hAnsiTheme="majorBidi" w:cstheme="majorBidi"/>
              <w:sz w:val="20"/>
              <w:szCs w:val="20"/>
              <w:lang w:val="fr-FR"/>
            </w:rPr>
          </w:rPrChange>
        </w:rPr>
        <w:fldChar w:fldCharType="end"/>
      </w:r>
      <w:r w:rsidR="007320D2" w:rsidRPr="008E088B">
        <w:rPr>
          <w:rFonts w:ascii="Book Antiqua" w:hAnsi="Book Antiqua" w:cstheme="majorBidi"/>
          <w:sz w:val="20"/>
          <w:szCs w:val="20"/>
          <w:lang w:val="fr-FR"/>
          <w:rPrChange w:id="4386" w:author="Donia Jendoubi" w:date="2019-05-21T18:26:00Z">
            <w:rPr>
              <w:rFonts w:asciiTheme="majorBidi" w:hAnsiTheme="majorBidi" w:cstheme="majorBidi"/>
              <w:sz w:val="20"/>
              <w:szCs w:val="20"/>
              <w:lang w:val="fr-FR"/>
            </w:rPr>
          </w:rPrChange>
        </w:rPr>
        <w:t>, 2013.</w:t>
      </w:r>
      <w:r w:rsidRPr="008E088B">
        <w:rPr>
          <w:rFonts w:ascii="Book Antiqua" w:hAnsi="Book Antiqua" w:cstheme="majorBidi"/>
          <w:sz w:val="20"/>
          <w:szCs w:val="20"/>
          <w:lang w:val="fr-FR"/>
          <w:rPrChange w:id="4387" w:author="Donia Jendoubi" w:date="2019-05-21T18:26:00Z">
            <w:rPr>
              <w:rFonts w:asciiTheme="majorBidi" w:hAnsiTheme="majorBidi" w:cstheme="majorBidi"/>
              <w:sz w:val="20"/>
              <w:szCs w:val="20"/>
              <w:lang w:val="fr-FR"/>
            </w:rPr>
          </w:rPrChange>
        </w:rPr>
        <w:tab/>
      </w:r>
    </w:p>
    <w:p w:rsidR="00EA6011" w:rsidRPr="008E088B" w:rsidRDefault="00EA6011">
      <w:pPr>
        <w:spacing w:after="0" w:line="240" w:lineRule="auto"/>
        <w:jc w:val="both"/>
        <w:rPr>
          <w:rFonts w:ascii="Book Antiqua" w:hAnsi="Book Antiqua" w:cstheme="majorBidi"/>
          <w:sz w:val="20"/>
          <w:szCs w:val="20"/>
          <w:lang w:val="en"/>
          <w:rPrChange w:id="4388"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389" w:author="Donia Jendoubi" w:date="2019-05-21T18:26:00Z">
            <w:rPr>
              <w:rFonts w:asciiTheme="majorBidi" w:hAnsiTheme="majorBidi" w:cstheme="majorBidi"/>
              <w:sz w:val="20"/>
              <w:szCs w:val="20"/>
              <w:lang w:val="en"/>
            </w:rPr>
          </w:rPrChange>
        </w:rPr>
        <w:t>Shephe</w:t>
      </w:r>
      <w:r w:rsidR="007320D2" w:rsidRPr="008E088B">
        <w:rPr>
          <w:rFonts w:ascii="Book Antiqua" w:hAnsi="Book Antiqua" w:cstheme="majorBidi"/>
          <w:sz w:val="20"/>
          <w:szCs w:val="20"/>
          <w:lang w:val="en"/>
          <w:rPrChange w:id="4390" w:author="Donia Jendoubi" w:date="2019-05-21T18:26:00Z">
            <w:rPr>
              <w:rFonts w:asciiTheme="majorBidi" w:hAnsiTheme="majorBidi" w:cstheme="majorBidi"/>
              <w:sz w:val="20"/>
              <w:szCs w:val="20"/>
              <w:lang w:val="en"/>
            </w:rPr>
          </w:rPrChange>
        </w:rPr>
        <w:t>rd, K. D., &amp; Walsh, M. G.:</w:t>
      </w:r>
      <w:r w:rsidRPr="008E088B">
        <w:rPr>
          <w:rFonts w:ascii="Book Antiqua" w:hAnsi="Book Antiqua" w:cstheme="majorBidi"/>
          <w:sz w:val="20"/>
          <w:szCs w:val="20"/>
          <w:lang w:val="en"/>
          <w:rPrChange w:id="4391" w:author="Donia Jendoubi" w:date="2019-05-21T18:26:00Z">
            <w:rPr>
              <w:rFonts w:asciiTheme="majorBidi" w:hAnsiTheme="majorBidi" w:cstheme="majorBidi"/>
              <w:sz w:val="20"/>
              <w:szCs w:val="20"/>
              <w:lang w:val="en"/>
            </w:rPr>
          </w:rPrChange>
        </w:rPr>
        <w:t xml:space="preserve"> Development of reflectance spectral libraries for characterization of soil properties. Soil Science Society of </w:t>
      </w:r>
      <w:r w:rsidR="007320D2" w:rsidRPr="008E088B">
        <w:rPr>
          <w:rFonts w:ascii="Book Antiqua" w:hAnsi="Book Antiqua" w:cstheme="majorBidi"/>
          <w:sz w:val="20"/>
          <w:szCs w:val="20"/>
          <w:lang w:val="en"/>
          <w:rPrChange w:id="4392" w:author="Donia Jendoubi" w:date="2019-05-21T18:26:00Z">
            <w:rPr>
              <w:rFonts w:asciiTheme="majorBidi" w:hAnsiTheme="majorBidi" w:cstheme="majorBidi"/>
              <w:sz w:val="20"/>
              <w:szCs w:val="20"/>
              <w:lang w:val="en"/>
            </w:rPr>
          </w:rPrChange>
        </w:rPr>
        <w:t>America Journal, 66(3), 988-998, 2002.</w:t>
      </w:r>
      <w:r w:rsidRPr="008E088B">
        <w:rPr>
          <w:rFonts w:ascii="Book Antiqua" w:hAnsi="Book Antiqua" w:cstheme="majorBidi"/>
          <w:sz w:val="20"/>
          <w:szCs w:val="20"/>
          <w:lang w:val="en"/>
          <w:rPrChange w:id="4393"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4394"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395"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396" w:author="Donia Jendoubi" w:date="2019-05-21T18:26:00Z">
            <w:rPr>
              <w:rFonts w:asciiTheme="majorBidi" w:hAnsiTheme="majorBidi" w:cstheme="majorBidi"/>
              <w:sz w:val="20"/>
              <w:szCs w:val="20"/>
              <w:lang w:val="en"/>
            </w:rPr>
          </w:rPrChange>
        </w:rPr>
        <w:t>Shif</w:t>
      </w:r>
      <w:r w:rsidR="007320D2" w:rsidRPr="008E088B">
        <w:rPr>
          <w:rFonts w:ascii="Book Antiqua" w:hAnsi="Book Antiqua" w:cstheme="majorBidi"/>
          <w:sz w:val="20"/>
          <w:szCs w:val="20"/>
          <w:lang w:val="en"/>
          <w:rPrChange w:id="4397" w:author="Donia Jendoubi" w:date="2019-05-21T18:26:00Z">
            <w:rPr>
              <w:rFonts w:asciiTheme="majorBidi" w:hAnsiTheme="majorBidi" w:cstheme="majorBidi"/>
              <w:sz w:val="20"/>
              <w:szCs w:val="20"/>
              <w:lang w:val="en"/>
            </w:rPr>
          </w:rPrChange>
        </w:rPr>
        <w:t>eraw</w:t>
      </w:r>
      <w:proofErr w:type="spellEnd"/>
      <w:r w:rsidR="007320D2" w:rsidRPr="008E088B">
        <w:rPr>
          <w:rFonts w:ascii="Book Antiqua" w:hAnsi="Book Antiqua" w:cstheme="majorBidi"/>
          <w:sz w:val="20"/>
          <w:szCs w:val="20"/>
          <w:lang w:val="en"/>
          <w:rPrChange w:id="4398" w:author="Donia Jendoubi" w:date="2019-05-21T18:26:00Z">
            <w:rPr>
              <w:rFonts w:asciiTheme="majorBidi" w:hAnsiTheme="majorBidi" w:cstheme="majorBidi"/>
              <w:sz w:val="20"/>
              <w:szCs w:val="20"/>
              <w:lang w:val="en"/>
            </w:rPr>
          </w:rPrChange>
        </w:rPr>
        <w:t xml:space="preserve">, A., &amp; </w:t>
      </w:r>
      <w:proofErr w:type="spellStart"/>
      <w:r w:rsidR="007320D2" w:rsidRPr="008E088B">
        <w:rPr>
          <w:rFonts w:ascii="Book Antiqua" w:hAnsi="Book Antiqua" w:cstheme="majorBidi"/>
          <w:sz w:val="20"/>
          <w:szCs w:val="20"/>
          <w:lang w:val="en"/>
          <w:rPrChange w:id="4399" w:author="Donia Jendoubi" w:date="2019-05-21T18:26:00Z">
            <w:rPr>
              <w:rFonts w:asciiTheme="majorBidi" w:hAnsiTheme="majorBidi" w:cstheme="majorBidi"/>
              <w:sz w:val="20"/>
              <w:szCs w:val="20"/>
              <w:lang w:val="en"/>
            </w:rPr>
          </w:rPrChange>
        </w:rPr>
        <w:t>Hergarten</w:t>
      </w:r>
      <w:proofErr w:type="spellEnd"/>
      <w:r w:rsidR="007320D2" w:rsidRPr="008E088B">
        <w:rPr>
          <w:rFonts w:ascii="Book Antiqua" w:hAnsi="Book Antiqua" w:cstheme="majorBidi"/>
          <w:sz w:val="20"/>
          <w:szCs w:val="20"/>
          <w:lang w:val="en"/>
          <w:rPrChange w:id="4400" w:author="Donia Jendoubi" w:date="2019-05-21T18:26:00Z">
            <w:rPr>
              <w:rFonts w:asciiTheme="majorBidi" w:hAnsiTheme="majorBidi" w:cstheme="majorBidi"/>
              <w:sz w:val="20"/>
              <w:szCs w:val="20"/>
              <w:lang w:val="en"/>
            </w:rPr>
          </w:rPrChange>
        </w:rPr>
        <w:t>, C.:</w:t>
      </w:r>
      <w:r w:rsidRPr="008E088B">
        <w:rPr>
          <w:rFonts w:ascii="Book Antiqua" w:hAnsi="Book Antiqua" w:cstheme="majorBidi"/>
          <w:sz w:val="20"/>
          <w:szCs w:val="20"/>
          <w:lang w:val="en"/>
          <w:rPrChange w:id="4401" w:author="Donia Jendoubi" w:date="2019-05-21T18:26:00Z">
            <w:rPr>
              <w:rFonts w:asciiTheme="majorBidi" w:hAnsiTheme="majorBidi" w:cstheme="majorBidi"/>
              <w:sz w:val="20"/>
              <w:szCs w:val="20"/>
              <w:lang w:val="en"/>
            </w:rPr>
          </w:rPrChange>
        </w:rPr>
        <w:t xml:space="preserve"> Visible near infrared (</w:t>
      </w:r>
      <w:proofErr w:type="spellStart"/>
      <w:r w:rsidRPr="008E088B">
        <w:rPr>
          <w:rFonts w:ascii="Book Antiqua" w:hAnsi="Book Antiqua" w:cstheme="majorBidi"/>
          <w:sz w:val="20"/>
          <w:szCs w:val="20"/>
          <w:lang w:val="en"/>
          <w:rPrChange w:id="4402" w:author="Donia Jendoubi" w:date="2019-05-21T18:26:00Z">
            <w:rPr>
              <w:rFonts w:asciiTheme="majorBidi" w:hAnsiTheme="majorBidi" w:cstheme="majorBidi"/>
              <w:sz w:val="20"/>
              <w:szCs w:val="20"/>
              <w:lang w:val="en"/>
            </w:rPr>
          </w:rPrChange>
        </w:rPr>
        <w:t>VisNIR</w:t>
      </w:r>
      <w:proofErr w:type="spellEnd"/>
      <w:r w:rsidRPr="008E088B">
        <w:rPr>
          <w:rFonts w:ascii="Book Antiqua" w:hAnsi="Book Antiqua" w:cstheme="majorBidi"/>
          <w:sz w:val="20"/>
          <w:szCs w:val="20"/>
          <w:lang w:val="en"/>
          <w:rPrChange w:id="4403" w:author="Donia Jendoubi" w:date="2019-05-21T18:26:00Z">
            <w:rPr>
              <w:rFonts w:asciiTheme="majorBidi" w:hAnsiTheme="majorBidi" w:cstheme="majorBidi"/>
              <w:sz w:val="20"/>
              <w:szCs w:val="20"/>
              <w:lang w:val="en"/>
            </w:rPr>
          </w:rPrChange>
        </w:rPr>
        <w:t>) spectroscopy for predicting soil organic carbon in Ethiopia. Journal of Ecology and the Nat</w:t>
      </w:r>
      <w:r w:rsidR="007320D2" w:rsidRPr="008E088B">
        <w:rPr>
          <w:rFonts w:ascii="Book Antiqua" w:hAnsi="Book Antiqua" w:cstheme="majorBidi"/>
          <w:sz w:val="20"/>
          <w:szCs w:val="20"/>
          <w:lang w:val="en"/>
          <w:rPrChange w:id="4404" w:author="Donia Jendoubi" w:date="2019-05-21T18:26:00Z">
            <w:rPr>
              <w:rFonts w:asciiTheme="majorBidi" w:hAnsiTheme="majorBidi" w:cstheme="majorBidi"/>
              <w:sz w:val="20"/>
              <w:szCs w:val="20"/>
              <w:lang w:val="en"/>
            </w:rPr>
          </w:rPrChange>
        </w:rPr>
        <w:t>ural Environment, 6(3), 126-139, 2014.</w:t>
      </w:r>
      <w:r w:rsidRPr="008E088B">
        <w:rPr>
          <w:rFonts w:ascii="Book Antiqua" w:hAnsi="Book Antiqua" w:cstheme="majorBidi"/>
          <w:sz w:val="20"/>
          <w:szCs w:val="20"/>
          <w:lang w:val="en"/>
          <w:rPrChange w:id="4405"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4406"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407"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408" w:author="Donia Jendoubi" w:date="2019-05-21T18:26:00Z">
            <w:rPr>
              <w:rFonts w:asciiTheme="majorBidi" w:hAnsiTheme="majorBidi" w:cstheme="majorBidi"/>
              <w:sz w:val="20"/>
              <w:szCs w:val="20"/>
              <w:lang w:val="en"/>
            </w:rPr>
          </w:rPrChange>
        </w:rPr>
        <w:t>Shu</w:t>
      </w:r>
      <w:r w:rsidR="007320D2" w:rsidRPr="008E088B">
        <w:rPr>
          <w:rFonts w:ascii="Book Antiqua" w:hAnsi="Book Antiqua" w:cstheme="majorBidi"/>
          <w:sz w:val="20"/>
          <w:szCs w:val="20"/>
          <w:lang w:val="en"/>
          <w:rPrChange w:id="4409" w:author="Donia Jendoubi" w:date="2019-05-21T18:26:00Z">
            <w:rPr>
              <w:rFonts w:asciiTheme="majorBidi" w:hAnsiTheme="majorBidi" w:cstheme="majorBidi"/>
              <w:sz w:val="20"/>
              <w:szCs w:val="20"/>
              <w:lang w:val="en"/>
            </w:rPr>
          </w:rPrChange>
        </w:rPr>
        <w:t xml:space="preserve">kla, M., Lal, R., &amp; </w:t>
      </w:r>
      <w:proofErr w:type="spellStart"/>
      <w:r w:rsidR="007320D2" w:rsidRPr="008E088B">
        <w:rPr>
          <w:rFonts w:ascii="Book Antiqua" w:hAnsi="Book Antiqua" w:cstheme="majorBidi"/>
          <w:sz w:val="20"/>
          <w:szCs w:val="20"/>
          <w:lang w:val="en"/>
          <w:rPrChange w:id="4410" w:author="Donia Jendoubi" w:date="2019-05-21T18:26:00Z">
            <w:rPr>
              <w:rFonts w:asciiTheme="majorBidi" w:hAnsiTheme="majorBidi" w:cstheme="majorBidi"/>
              <w:sz w:val="20"/>
              <w:szCs w:val="20"/>
              <w:lang w:val="en"/>
            </w:rPr>
          </w:rPrChange>
        </w:rPr>
        <w:t>Ebinger</w:t>
      </w:r>
      <w:proofErr w:type="spellEnd"/>
      <w:r w:rsidR="007320D2" w:rsidRPr="008E088B">
        <w:rPr>
          <w:rFonts w:ascii="Book Antiqua" w:hAnsi="Book Antiqua" w:cstheme="majorBidi"/>
          <w:sz w:val="20"/>
          <w:szCs w:val="20"/>
          <w:lang w:val="en"/>
          <w:rPrChange w:id="4411" w:author="Donia Jendoubi" w:date="2019-05-21T18:26:00Z">
            <w:rPr>
              <w:rFonts w:asciiTheme="majorBidi" w:hAnsiTheme="majorBidi" w:cstheme="majorBidi"/>
              <w:sz w:val="20"/>
              <w:szCs w:val="20"/>
              <w:lang w:val="en"/>
            </w:rPr>
          </w:rPrChange>
        </w:rPr>
        <w:t xml:space="preserve">, M.: </w:t>
      </w:r>
      <w:r w:rsidRPr="008E088B">
        <w:rPr>
          <w:rFonts w:ascii="Book Antiqua" w:hAnsi="Book Antiqua" w:cstheme="majorBidi"/>
          <w:sz w:val="20"/>
          <w:szCs w:val="20"/>
          <w:lang w:val="en"/>
          <w:rPrChange w:id="4412" w:author="Donia Jendoubi" w:date="2019-05-21T18:26:00Z">
            <w:rPr>
              <w:rFonts w:asciiTheme="majorBidi" w:hAnsiTheme="majorBidi" w:cstheme="majorBidi"/>
              <w:sz w:val="20"/>
              <w:szCs w:val="20"/>
              <w:lang w:val="en"/>
            </w:rPr>
          </w:rPrChange>
        </w:rPr>
        <w:t>Determining soil quality indicators by factor analysis. Soil and Ti</w:t>
      </w:r>
      <w:r w:rsidR="007320D2" w:rsidRPr="008E088B">
        <w:rPr>
          <w:rFonts w:ascii="Book Antiqua" w:hAnsi="Book Antiqua" w:cstheme="majorBidi"/>
          <w:sz w:val="20"/>
          <w:szCs w:val="20"/>
          <w:lang w:val="en"/>
          <w:rPrChange w:id="4413" w:author="Donia Jendoubi" w:date="2019-05-21T18:26:00Z">
            <w:rPr>
              <w:rFonts w:asciiTheme="majorBidi" w:hAnsiTheme="majorBidi" w:cstheme="majorBidi"/>
              <w:sz w:val="20"/>
              <w:szCs w:val="20"/>
              <w:lang w:val="en"/>
            </w:rPr>
          </w:rPrChange>
        </w:rPr>
        <w:t>llage Research, 87(2), 194-204, 2006.</w:t>
      </w:r>
      <w:r w:rsidRPr="008E088B">
        <w:rPr>
          <w:rFonts w:ascii="Book Antiqua" w:hAnsi="Book Antiqua" w:cstheme="majorBidi"/>
          <w:sz w:val="20"/>
          <w:szCs w:val="20"/>
          <w:lang w:val="en"/>
          <w:rPrChange w:id="4414"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415"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416" w:author="Donia Jendoubi" w:date="2019-05-21T18:26:00Z">
            <w:rPr>
              <w:rFonts w:asciiTheme="majorBidi" w:hAnsiTheme="majorBidi" w:cstheme="majorBidi"/>
              <w:sz w:val="20"/>
              <w:szCs w:val="20"/>
              <w:lang w:val="en"/>
            </w:rPr>
          </w:rPrChange>
        </w:rPr>
        <w:t>Soussana</w:t>
      </w:r>
      <w:proofErr w:type="spellEnd"/>
      <w:r w:rsidRPr="008E088B">
        <w:rPr>
          <w:rFonts w:ascii="Book Antiqua" w:hAnsi="Book Antiqua" w:cstheme="majorBidi"/>
          <w:sz w:val="20"/>
          <w:szCs w:val="20"/>
          <w:lang w:val="en"/>
          <w:rPrChange w:id="4417" w:author="Donia Jendoubi" w:date="2019-05-21T18:26:00Z">
            <w:rPr>
              <w:rFonts w:asciiTheme="majorBidi" w:hAnsiTheme="majorBidi" w:cstheme="majorBidi"/>
              <w:sz w:val="20"/>
              <w:szCs w:val="20"/>
              <w:lang w:val="en"/>
            </w:rPr>
          </w:rPrChange>
        </w:rPr>
        <w:t xml:space="preserve">, J.F., </w:t>
      </w:r>
      <w:proofErr w:type="spellStart"/>
      <w:r w:rsidRPr="008E088B">
        <w:rPr>
          <w:rFonts w:ascii="Book Antiqua" w:hAnsi="Book Antiqua" w:cstheme="majorBidi"/>
          <w:sz w:val="20"/>
          <w:szCs w:val="20"/>
          <w:lang w:val="en"/>
          <w:rPrChange w:id="4418" w:author="Donia Jendoubi" w:date="2019-05-21T18:26:00Z">
            <w:rPr>
              <w:rFonts w:asciiTheme="majorBidi" w:hAnsiTheme="majorBidi" w:cstheme="majorBidi"/>
              <w:sz w:val="20"/>
              <w:szCs w:val="20"/>
              <w:lang w:val="en"/>
            </w:rPr>
          </w:rPrChange>
        </w:rPr>
        <w:t>Loiseau</w:t>
      </w:r>
      <w:proofErr w:type="spellEnd"/>
      <w:r w:rsidRPr="008E088B">
        <w:rPr>
          <w:rFonts w:ascii="Book Antiqua" w:hAnsi="Book Antiqua" w:cstheme="majorBidi"/>
          <w:sz w:val="20"/>
          <w:szCs w:val="20"/>
          <w:lang w:val="en"/>
          <w:rPrChange w:id="4419" w:author="Donia Jendoubi" w:date="2019-05-21T18:26:00Z">
            <w:rPr>
              <w:rFonts w:asciiTheme="majorBidi" w:hAnsiTheme="majorBidi" w:cstheme="majorBidi"/>
              <w:sz w:val="20"/>
              <w:szCs w:val="20"/>
              <w:lang w:val="en"/>
            </w:rPr>
          </w:rPrChange>
        </w:rPr>
        <w:t xml:space="preserve">, P., </w:t>
      </w:r>
      <w:proofErr w:type="spellStart"/>
      <w:r w:rsidRPr="008E088B">
        <w:rPr>
          <w:rFonts w:ascii="Book Antiqua" w:hAnsi="Book Antiqua" w:cstheme="majorBidi"/>
          <w:sz w:val="20"/>
          <w:szCs w:val="20"/>
          <w:lang w:val="en"/>
          <w:rPrChange w:id="4420" w:author="Donia Jendoubi" w:date="2019-05-21T18:26:00Z">
            <w:rPr>
              <w:rFonts w:asciiTheme="majorBidi" w:hAnsiTheme="majorBidi" w:cstheme="majorBidi"/>
              <w:sz w:val="20"/>
              <w:szCs w:val="20"/>
              <w:lang w:val="en"/>
            </w:rPr>
          </w:rPrChange>
        </w:rPr>
        <w:t>Vuichard</w:t>
      </w:r>
      <w:proofErr w:type="spellEnd"/>
      <w:r w:rsidRPr="008E088B">
        <w:rPr>
          <w:rFonts w:ascii="Book Antiqua" w:hAnsi="Book Antiqua" w:cstheme="majorBidi"/>
          <w:sz w:val="20"/>
          <w:szCs w:val="20"/>
          <w:lang w:val="en"/>
          <w:rPrChange w:id="4421" w:author="Donia Jendoubi" w:date="2019-05-21T18:26:00Z">
            <w:rPr>
              <w:rFonts w:asciiTheme="majorBidi" w:hAnsiTheme="majorBidi" w:cstheme="majorBidi"/>
              <w:sz w:val="20"/>
              <w:szCs w:val="20"/>
              <w:lang w:val="en"/>
            </w:rPr>
          </w:rPrChange>
        </w:rPr>
        <w:t xml:space="preserve">, N., </w:t>
      </w:r>
      <w:proofErr w:type="spellStart"/>
      <w:r w:rsidRPr="008E088B">
        <w:rPr>
          <w:rFonts w:ascii="Book Antiqua" w:hAnsi="Book Antiqua" w:cstheme="majorBidi"/>
          <w:sz w:val="20"/>
          <w:szCs w:val="20"/>
          <w:lang w:val="en"/>
          <w:rPrChange w:id="4422" w:author="Donia Jendoubi" w:date="2019-05-21T18:26:00Z">
            <w:rPr>
              <w:rFonts w:asciiTheme="majorBidi" w:hAnsiTheme="majorBidi" w:cstheme="majorBidi"/>
              <w:sz w:val="20"/>
              <w:szCs w:val="20"/>
              <w:lang w:val="en"/>
            </w:rPr>
          </w:rPrChange>
        </w:rPr>
        <w:t>Ceschia</w:t>
      </w:r>
      <w:proofErr w:type="spellEnd"/>
      <w:r w:rsidRPr="008E088B">
        <w:rPr>
          <w:rFonts w:ascii="Book Antiqua" w:hAnsi="Book Antiqua" w:cstheme="majorBidi"/>
          <w:sz w:val="20"/>
          <w:szCs w:val="20"/>
          <w:lang w:val="en"/>
          <w:rPrChange w:id="4423" w:author="Donia Jendoubi" w:date="2019-05-21T18:26:00Z">
            <w:rPr>
              <w:rFonts w:asciiTheme="majorBidi" w:hAnsiTheme="majorBidi" w:cstheme="majorBidi"/>
              <w:sz w:val="20"/>
              <w:szCs w:val="20"/>
              <w:lang w:val="en"/>
            </w:rPr>
          </w:rPrChange>
        </w:rPr>
        <w:t xml:space="preserve">, E., </w:t>
      </w:r>
      <w:proofErr w:type="spellStart"/>
      <w:r w:rsidRPr="008E088B">
        <w:rPr>
          <w:rFonts w:ascii="Book Antiqua" w:hAnsi="Book Antiqua" w:cstheme="majorBidi"/>
          <w:sz w:val="20"/>
          <w:szCs w:val="20"/>
          <w:lang w:val="en"/>
          <w:rPrChange w:id="4424" w:author="Donia Jendoubi" w:date="2019-05-21T18:26:00Z">
            <w:rPr>
              <w:rFonts w:asciiTheme="majorBidi" w:hAnsiTheme="majorBidi" w:cstheme="majorBidi"/>
              <w:sz w:val="20"/>
              <w:szCs w:val="20"/>
              <w:lang w:val="en"/>
            </w:rPr>
          </w:rPrChange>
        </w:rPr>
        <w:t>Balesdent</w:t>
      </w:r>
      <w:proofErr w:type="spellEnd"/>
      <w:r w:rsidRPr="008E088B">
        <w:rPr>
          <w:rFonts w:ascii="Book Antiqua" w:hAnsi="Book Antiqua" w:cstheme="majorBidi"/>
          <w:sz w:val="20"/>
          <w:szCs w:val="20"/>
          <w:lang w:val="en"/>
          <w:rPrChange w:id="4425" w:author="Donia Jendoubi" w:date="2019-05-21T18:26:00Z">
            <w:rPr>
              <w:rFonts w:asciiTheme="majorBidi" w:hAnsiTheme="majorBidi" w:cstheme="majorBidi"/>
              <w:sz w:val="20"/>
              <w:szCs w:val="20"/>
              <w:lang w:val="en"/>
            </w:rPr>
          </w:rPrChange>
        </w:rPr>
        <w:t>, J</w:t>
      </w:r>
      <w:r w:rsidR="007320D2" w:rsidRPr="008E088B">
        <w:rPr>
          <w:rFonts w:ascii="Book Antiqua" w:hAnsi="Book Antiqua" w:cstheme="majorBidi"/>
          <w:sz w:val="20"/>
          <w:szCs w:val="20"/>
          <w:lang w:val="en"/>
          <w:rPrChange w:id="4426" w:author="Donia Jendoubi" w:date="2019-05-21T18:26:00Z">
            <w:rPr>
              <w:rFonts w:asciiTheme="majorBidi" w:hAnsiTheme="majorBidi" w:cstheme="majorBidi"/>
              <w:sz w:val="20"/>
              <w:szCs w:val="20"/>
              <w:lang w:val="en"/>
            </w:rPr>
          </w:rPrChange>
        </w:rPr>
        <w:t xml:space="preserve">., </w:t>
      </w:r>
      <w:proofErr w:type="spellStart"/>
      <w:r w:rsidR="007320D2" w:rsidRPr="008E088B">
        <w:rPr>
          <w:rFonts w:ascii="Book Antiqua" w:hAnsi="Book Antiqua" w:cstheme="majorBidi"/>
          <w:sz w:val="20"/>
          <w:szCs w:val="20"/>
          <w:lang w:val="en"/>
          <w:rPrChange w:id="4427" w:author="Donia Jendoubi" w:date="2019-05-21T18:26:00Z">
            <w:rPr>
              <w:rFonts w:asciiTheme="majorBidi" w:hAnsiTheme="majorBidi" w:cstheme="majorBidi"/>
              <w:sz w:val="20"/>
              <w:szCs w:val="20"/>
              <w:lang w:val="en"/>
            </w:rPr>
          </w:rPrChange>
        </w:rPr>
        <w:t>Chevallier</w:t>
      </w:r>
      <w:proofErr w:type="spellEnd"/>
      <w:r w:rsidR="007320D2" w:rsidRPr="008E088B">
        <w:rPr>
          <w:rFonts w:ascii="Book Antiqua" w:hAnsi="Book Antiqua" w:cstheme="majorBidi"/>
          <w:sz w:val="20"/>
          <w:szCs w:val="20"/>
          <w:lang w:val="en"/>
          <w:rPrChange w:id="4428" w:author="Donia Jendoubi" w:date="2019-05-21T18:26:00Z">
            <w:rPr>
              <w:rFonts w:asciiTheme="majorBidi" w:hAnsiTheme="majorBidi" w:cstheme="majorBidi"/>
              <w:sz w:val="20"/>
              <w:szCs w:val="20"/>
              <w:lang w:val="en"/>
            </w:rPr>
          </w:rPrChange>
        </w:rPr>
        <w:t xml:space="preserve">, T., </w:t>
      </w:r>
      <w:proofErr w:type="spellStart"/>
      <w:r w:rsidR="007320D2" w:rsidRPr="008E088B">
        <w:rPr>
          <w:rFonts w:ascii="Book Antiqua" w:hAnsi="Book Antiqua" w:cstheme="majorBidi"/>
          <w:sz w:val="20"/>
          <w:szCs w:val="20"/>
          <w:lang w:val="en"/>
          <w:rPrChange w:id="4429" w:author="Donia Jendoubi" w:date="2019-05-21T18:26:00Z">
            <w:rPr>
              <w:rFonts w:asciiTheme="majorBidi" w:hAnsiTheme="majorBidi" w:cstheme="majorBidi"/>
              <w:sz w:val="20"/>
              <w:szCs w:val="20"/>
              <w:lang w:val="en"/>
            </w:rPr>
          </w:rPrChange>
        </w:rPr>
        <w:t>Arrouays</w:t>
      </w:r>
      <w:proofErr w:type="spellEnd"/>
      <w:r w:rsidR="007320D2" w:rsidRPr="008E088B">
        <w:rPr>
          <w:rFonts w:ascii="Book Antiqua" w:hAnsi="Book Antiqua" w:cstheme="majorBidi"/>
          <w:sz w:val="20"/>
          <w:szCs w:val="20"/>
          <w:lang w:val="en"/>
          <w:rPrChange w:id="4430" w:author="Donia Jendoubi" w:date="2019-05-21T18:26:00Z">
            <w:rPr>
              <w:rFonts w:asciiTheme="majorBidi" w:hAnsiTheme="majorBidi" w:cstheme="majorBidi"/>
              <w:sz w:val="20"/>
              <w:szCs w:val="20"/>
              <w:lang w:val="en"/>
            </w:rPr>
          </w:rPrChange>
        </w:rPr>
        <w:t xml:space="preserve">, D.: </w:t>
      </w:r>
      <w:r w:rsidRPr="008E088B">
        <w:rPr>
          <w:rFonts w:ascii="Book Antiqua" w:hAnsi="Book Antiqua" w:cstheme="majorBidi"/>
          <w:sz w:val="20"/>
          <w:szCs w:val="20"/>
          <w:lang w:val="en"/>
          <w:rPrChange w:id="4431" w:author="Donia Jendoubi" w:date="2019-05-21T18:26:00Z">
            <w:rPr>
              <w:rFonts w:asciiTheme="majorBidi" w:hAnsiTheme="majorBidi" w:cstheme="majorBidi"/>
              <w:sz w:val="20"/>
              <w:szCs w:val="20"/>
              <w:lang w:val="en"/>
            </w:rPr>
          </w:rPrChange>
        </w:rPr>
        <w:t>Carbon cycling and sequestration opportunities in temperate grasslands. Soil Use and Management, 20, pp. 219-230</w:t>
      </w:r>
      <w:r w:rsidR="007320D2" w:rsidRPr="008E088B">
        <w:rPr>
          <w:rFonts w:ascii="Book Antiqua" w:hAnsi="Book Antiqua" w:cstheme="majorBidi"/>
          <w:sz w:val="20"/>
          <w:szCs w:val="20"/>
          <w:lang w:val="en"/>
          <w:rPrChange w:id="4432" w:author="Donia Jendoubi" w:date="2019-05-21T18:26:00Z">
            <w:rPr>
              <w:rFonts w:asciiTheme="majorBidi" w:hAnsiTheme="majorBidi" w:cstheme="majorBidi"/>
              <w:sz w:val="20"/>
              <w:szCs w:val="20"/>
              <w:lang w:val="en"/>
            </w:rPr>
          </w:rPrChange>
        </w:rPr>
        <w:t>, 2004.</w:t>
      </w:r>
      <w:r w:rsidRPr="008E088B">
        <w:rPr>
          <w:rFonts w:ascii="Book Antiqua" w:hAnsi="Book Antiqua" w:cstheme="majorBidi"/>
          <w:sz w:val="20"/>
          <w:szCs w:val="20"/>
          <w:lang w:val="en"/>
          <w:rPrChange w:id="4433"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434"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435" w:author="Donia Jendoubi" w:date="2019-05-21T18:26:00Z">
            <w:rPr>
              <w:rFonts w:asciiTheme="majorBidi" w:hAnsiTheme="majorBidi" w:cstheme="majorBidi"/>
              <w:sz w:val="20"/>
              <w:szCs w:val="20"/>
              <w:lang w:val="en"/>
            </w:rPr>
          </w:rPrChange>
        </w:rPr>
        <w:t>Sta</w:t>
      </w:r>
      <w:r w:rsidR="007320D2" w:rsidRPr="008E088B">
        <w:rPr>
          <w:rFonts w:ascii="Book Antiqua" w:hAnsi="Book Antiqua" w:cstheme="majorBidi"/>
          <w:sz w:val="20"/>
          <w:szCs w:val="20"/>
          <w:lang w:val="en"/>
          <w:rPrChange w:id="4436" w:author="Donia Jendoubi" w:date="2019-05-21T18:26:00Z">
            <w:rPr>
              <w:rFonts w:asciiTheme="majorBidi" w:hAnsiTheme="majorBidi" w:cstheme="majorBidi"/>
              <w:sz w:val="20"/>
              <w:szCs w:val="20"/>
              <w:lang w:val="en"/>
            </w:rPr>
          </w:rPrChange>
        </w:rPr>
        <w:t>nners</w:t>
      </w:r>
      <w:proofErr w:type="spellEnd"/>
      <w:r w:rsidR="007320D2" w:rsidRPr="008E088B">
        <w:rPr>
          <w:rFonts w:ascii="Book Antiqua" w:hAnsi="Book Antiqua" w:cstheme="majorBidi"/>
          <w:sz w:val="20"/>
          <w:szCs w:val="20"/>
          <w:lang w:val="en"/>
          <w:rPrChange w:id="4437" w:author="Donia Jendoubi" w:date="2019-05-21T18:26:00Z">
            <w:rPr>
              <w:rFonts w:asciiTheme="majorBidi" w:hAnsiTheme="majorBidi" w:cstheme="majorBidi"/>
              <w:sz w:val="20"/>
              <w:szCs w:val="20"/>
              <w:lang w:val="en"/>
            </w:rPr>
          </w:rPrChange>
        </w:rPr>
        <w:t xml:space="preserve">, D., &amp; </w:t>
      </w:r>
      <w:proofErr w:type="spellStart"/>
      <w:r w:rsidR="007320D2" w:rsidRPr="008E088B">
        <w:rPr>
          <w:rFonts w:ascii="Book Antiqua" w:hAnsi="Book Antiqua" w:cstheme="majorBidi"/>
          <w:sz w:val="20"/>
          <w:szCs w:val="20"/>
          <w:lang w:val="en"/>
          <w:rPrChange w:id="4438" w:author="Donia Jendoubi" w:date="2019-05-21T18:26:00Z">
            <w:rPr>
              <w:rFonts w:asciiTheme="majorBidi" w:hAnsiTheme="majorBidi" w:cstheme="majorBidi"/>
              <w:sz w:val="20"/>
              <w:szCs w:val="20"/>
              <w:lang w:val="en"/>
            </w:rPr>
          </w:rPrChange>
        </w:rPr>
        <w:t>Bourdeau</w:t>
      </w:r>
      <w:proofErr w:type="spellEnd"/>
      <w:r w:rsidR="007320D2" w:rsidRPr="008E088B">
        <w:rPr>
          <w:rFonts w:ascii="Book Antiqua" w:hAnsi="Book Antiqua" w:cstheme="majorBidi"/>
          <w:sz w:val="20"/>
          <w:szCs w:val="20"/>
          <w:lang w:val="en"/>
          <w:rPrChange w:id="4439" w:author="Donia Jendoubi" w:date="2019-05-21T18:26:00Z">
            <w:rPr>
              <w:rFonts w:asciiTheme="majorBidi" w:hAnsiTheme="majorBidi" w:cstheme="majorBidi"/>
              <w:sz w:val="20"/>
              <w:szCs w:val="20"/>
              <w:lang w:val="en"/>
            </w:rPr>
          </w:rPrChange>
        </w:rPr>
        <w:t>, P.:</w:t>
      </w:r>
      <w:r w:rsidRPr="008E088B">
        <w:rPr>
          <w:rFonts w:ascii="Book Antiqua" w:hAnsi="Book Antiqua" w:cstheme="majorBidi"/>
          <w:sz w:val="20"/>
          <w:szCs w:val="20"/>
          <w:lang w:val="en"/>
          <w:rPrChange w:id="4440" w:author="Donia Jendoubi" w:date="2019-05-21T18:26:00Z">
            <w:rPr>
              <w:rFonts w:asciiTheme="majorBidi" w:hAnsiTheme="majorBidi" w:cstheme="majorBidi"/>
              <w:sz w:val="20"/>
              <w:szCs w:val="20"/>
              <w:lang w:val="en"/>
            </w:rPr>
          </w:rPrChange>
        </w:rPr>
        <w:t xml:space="preserve"> Europe's environment: the </w:t>
      </w:r>
      <w:proofErr w:type="spellStart"/>
      <w:r w:rsidRPr="008E088B">
        <w:rPr>
          <w:rFonts w:ascii="Book Antiqua" w:hAnsi="Book Antiqua" w:cstheme="majorBidi"/>
          <w:sz w:val="20"/>
          <w:szCs w:val="20"/>
          <w:lang w:val="en"/>
          <w:rPrChange w:id="4441" w:author="Donia Jendoubi" w:date="2019-05-21T18:26:00Z">
            <w:rPr>
              <w:rFonts w:asciiTheme="majorBidi" w:hAnsiTheme="majorBidi" w:cstheme="majorBidi"/>
              <w:sz w:val="20"/>
              <w:szCs w:val="20"/>
              <w:lang w:val="en"/>
            </w:rPr>
          </w:rPrChange>
        </w:rPr>
        <w:t>Dobris</w:t>
      </w:r>
      <w:proofErr w:type="spellEnd"/>
      <w:r w:rsidRPr="008E088B">
        <w:rPr>
          <w:rFonts w:ascii="Book Antiqua" w:hAnsi="Book Antiqua" w:cstheme="majorBidi"/>
          <w:sz w:val="20"/>
          <w:szCs w:val="20"/>
          <w:lang w:val="en"/>
          <w:rPrChange w:id="4442" w:author="Donia Jendoubi" w:date="2019-05-21T18:26:00Z">
            <w:rPr>
              <w:rFonts w:asciiTheme="majorBidi" w:hAnsiTheme="majorBidi" w:cstheme="majorBidi"/>
              <w:sz w:val="20"/>
              <w:szCs w:val="20"/>
              <w:lang w:val="en"/>
            </w:rPr>
          </w:rPrChange>
        </w:rPr>
        <w:t xml:space="preserve"> assessment Europe's environment: the </w:t>
      </w:r>
      <w:proofErr w:type="spellStart"/>
      <w:r w:rsidRPr="008E088B">
        <w:rPr>
          <w:rFonts w:ascii="Book Antiqua" w:hAnsi="Book Antiqua" w:cstheme="majorBidi"/>
          <w:sz w:val="20"/>
          <w:szCs w:val="20"/>
          <w:lang w:val="en"/>
          <w:rPrChange w:id="4443" w:author="Donia Jendoubi" w:date="2019-05-21T18:26:00Z">
            <w:rPr>
              <w:rFonts w:asciiTheme="majorBidi" w:hAnsiTheme="majorBidi" w:cstheme="majorBidi"/>
              <w:sz w:val="20"/>
              <w:szCs w:val="20"/>
              <w:lang w:val="en"/>
            </w:rPr>
          </w:rPrChange>
        </w:rPr>
        <w:t>Dobrís</w:t>
      </w:r>
      <w:proofErr w:type="spellEnd"/>
      <w:r w:rsidRPr="008E088B">
        <w:rPr>
          <w:rFonts w:ascii="Book Antiqua" w:hAnsi="Book Antiqua" w:cstheme="majorBidi"/>
          <w:sz w:val="20"/>
          <w:szCs w:val="20"/>
          <w:lang w:val="en"/>
          <w:rPrChange w:id="4444" w:author="Donia Jendoubi" w:date="2019-05-21T18:26:00Z">
            <w:rPr>
              <w:rFonts w:asciiTheme="majorBidi" w:hAnsiTheme="majorBidi" w:cstheme="majorBidi"/>
              <w:sz w:val="20"/>
              <w:szCs w:val="20"/>
              <w:lang w:val="en"/>
            </w:rPr>
          </w:rPrChange>
        </w:rPr>
        <w:t xml:space="preserve"> assessment: Office for Official Publicat</w:t>
      </w:r>
      <w:r w:rsidR="007320D2" w:rsidRPr="008E088B">
        <w:rPr>
          <w:rFonts w:ascii="Book Antiqua" w:hAnsi="Book Antiqua" w:cstheme="majorBidi"/>
          <w:sz w:val="20"/>
          <w:szCs w:val="20"/>
          <w:lang w:val="en"/>
          <w:rPrChange w:id="4445" w:author="Donia Jendoubi" w:date="2019-05-21T18:26:00Z">
            <w:rPr>
              <w:rFonts w:asciiTheme="majorBidi" w:hAnsiTheme="majorBidi" w:cstheme="majorBidi"/>
              <w:sz w:val="20"/>
              <w:szCs w:val="20"/>
              <w:lang w:val="en"/>
            </w:rPr>
          </w:rPrChange>
        </w:rPr>
        <w:t>ion of the European Communities, 1995.</w:t>
      </w:r>
      <w:r w:rsidRPr="008E088B">
        <w:rPr>
          <w:rFonts w:ascii="Book Antiqua" w:hAnsi="Book Antiqua" w:cstheme="majorBidi"/>
          <w:sz w:val="20"/>
          <w:szCs w:val="20"/>
          <w:lang w:val="en"/>
          <w:rPrChange w:id="4446" w:author="Donia Jendoubi" w:date="2019-05-21T18:26:00Z">
            <w:rPr>
              <w:rFonts w:asciiTheme="majorBidi" w:hAnsiTheme="majorBidi" w:cstheme="majorBidi"/>
              <w:sz w:val="20"/>
              <w:szCs w:val="20"/>
              <w:lang w:val="en"/>
            </w:rPr>
          </w:rPrChange>
        </w:rPr>
        <w:tab/>
      </w:r>
      <w:r w:rsidRPr="008E088B">
        <w:rPr>
          <w:rFonts w:ascii="Book Antiqua" w:hAnsi="Book Antiqua" w:cstheme="majorBidi"/>
          <w:sz w:val="20"/>
          <w:szCs w:val="20"/>
          <w:lang w:val="en"/>
          <w:rPrChange w:id="4447" w:author="Donia Jendoubi" w:date="2019-05-21T18:26:00Z">
            <w:rPr>
              <w:rFonts w:asciiTheme="majorBidi" w:hAnsiTheme="majorBidi" w:cstheme="majorBidi"/>
              <w:sz w:val="20"/>
              <w:szCs w:val="20"/>
              <w:lang w:val="en"/>
            </w:rPr>
          </w:rPrChange>
        </w:rPr>
        <w:tab/>
      </w:r>
    </w:p>
    <w:p w:rsidR="00AE3B79" w:rsidRPr="008E088B" w:rsidRDefault="00AE3B79">
      <w:pPr>
        <w:spacing w:after="0" w:line="240" w:lineRule="auto"/>
        <w:jc w:val="both"/>
        <w:rPr>
          <w:ins w:id="4448" w:author="Donia Jendoubi" w:date="2019-05-20T18:24:00Z"/>
          <w:rFonts w:ascii="Book Antiqua" w:hAnsi="Book Antiqua" w:cstheme="majorBidi"/>
          <w:sz w:val="20"/>
          <w:szCs w:val="20"/>
          <w:lang w:val="en-GB"/>
          <w:rPrChange w:id="4449" w:author="Donia Jendoubi" w:date="2019-05-21T18:26:00Z">
            <w:rPr>
              <w:ins w:id="4450" w:author="Donia Jendoubi" w:date="2019-05-20T18:24:00Z"/>
              <w:rFonts w:asciiTheme="majorBidi" w:hAnsiTheme="majorBidi" w:cstheme="majorBidi"/>
              <w:sz w:val="20"/>
              <w:szCs w:val="20"/>
              <w:lang w:val="en-GB"/>
            </w:rPr>
          </w:rPrChange>
        </w:rPr>
      </w:pPr>
      <w:ins w:id="4451" w:author="Donia Jendoubi" w:date="2019-05-20T18:24:00Z">
        <w:r w:rsidRPr="008E088B">
          <w:rPr>
            <w:rFonts w:ascii="Book Antiqua" w:hAnsi="Book Antiqua" w:cstheme="majorBidi"/>
            <w:sz w:val="20"/>
            <w:szCs w:val="20"/>
            <w:lang w:val="en-GB"/>
            <w:rPrChange w:id="4452" w:author="Donia Jendoubi" w:date="2019-05-21T18:26:00Z">
              <w:rPr>
                <w:rFonts w:asciiTheme="majorBidi" w:hAnsiTheme="majorBidi" w:cstheme="majorBidi"/>
                <w:sz w:val="20"/>
                <w:szCs w:val="20"/>
                <w:lang w:val="en-GB"/>
              </w:rPr>
            </w:rPrChange>
          </w:rPr>
          <w:t xml:space="preserve">Sullivan, M, &amp; </w:t>
        </w:r>
        <w:proofErr w:type="spellStart"/>
        <w:r w:rsidRPr="008E088B">
          <w:rPr>
            <w:rFonts w:ascii="Book Antiqua" w:hAnsi="Book Antiqua" w:cstheme="majorBidi"/>
            <w:sz w:val="20"/>
            <w:szCs w:val="20"/>
            <w:lang w:val="en-GB"/>
            <w:rPrChange w:id="4453" w:author="Donia Jendoubi" w:date="2019-05-21T18:26:00Z">
              <w:rPr>
                <w:rFonts w:asciiTheme="majorBidi" w:hAnsiTheme="majorBidi" w:cstheme="majorBidi"/>
                <w:sz w:val="20"/>
                <w:szCs w:val="20"/>
                <w:lang w:val="en-GB"/>
              </w:rPr>
            </w:rPrChange>
          </w:rPr>
          <w:t>Verhoosel</w:t>
        </w:r>
        <w:proofErr w:type="spellEnd"/>
        <w:r w:rsidRPr="008E088B">
          <w:rPr>
            <w:rFonts w:ascii="Book Antiqua" w:hAnsi="Book Antiqua" w:cstheme="majorBidi"/>
            <w:sz w:val="20"/>
            <w:szCs w:val="20"/>
            <w:lang w:val="en-GB"/>
            <w:rPrChange w:id="4454" w:author="Donia Jendoubi" w:date="2019-05-21T18:26:00Z">
              <w:rPr>
                <w:rFonts w:asciiTheme="majorBidi" w:hAnsiTheme="majorBidi" w:cstheme="majorBidi"/>
                <w:sz w:val="20"/>
                <w:szCs w:val="20"/>
                <w:lang w:val="en-GB"/>
              </w:rPr>
            </w:rPrChange>
          </w:rPr>
          <w:t xml:space="preserve">, </w:t>
        </w:r>
        <w:proofErr w:type="gramStart"/>
        <w:r w:rsidRPr="008E088B">
          <w:rPr>
            <w:rFonts w:ascii="Book Antiqua" w:hAnsi="Book Antiqua" w:cstheme="majorBidi"/>
            <w:sz w:val="20"/>
            <w:szCs w:val="20"/>
            <w:lang w:val="en-GB"/>
            <w:rPrChange w:id="4455" w:author="Donia Jendoubi" w:date="2019-05-21T18:26:00Z">
              <w:rPr>
                <w:rFonts w:asciiTheme="majorBidi" w:hAnsiTheme="majorBidi" w:cstheme="majorBidi"/>
                <w:sz w:val="20"/>
                <w:szCs w:val="20"/>
                <w:lang w:val="en-GB"/>
              </w:rPr>
            </w:rPrChange>
          </w:rPr>
          <w:t>JC.:</w:t>
        </w:r>
        <w:proofErr w:type="gramEnd"/>
        <w:r w:rsidRPr="008E088B">
          <w:rPr>
            <w:rFonts w:ascii="Book Antiqua" w:hAnsi="Book Antiqua" w:cstheme="majorBidi"/>
            <w:sz w:val="20"/>
            <w:szCs w:val="20"/>
            <w:lang w:val="en-GB"/>
            <w:rPrChange w:id="4456" w:author="Donia Jendoubi" w:date="2019-05-21T18:26:00Z">
              <w:rPr>
                <w:rFonts w:asciiTheme="majorBidi" w:hAnsiTheme="majorBidi" w:cstheme="majorBidi"/>
                <w:sz w:val="20"/>
                <w:szCs w:val="20"/>
                <w:lang w:val="en-GB"/>
              </w:rPr>
            </w:rPrChange>
          </w:rPr>
          <w:t xml:space="preserve"> Statistics: Informed decisions using data. New York: Pearson; 2013.</w:t>
        </w:r>
      </w:ins>
    </w:p>
    <w:p w:rsidR="00AE3B79" w:rsidRPr="008E088B" w:rsidRDefault="00AE3B79">
      <w:pPr>
        <w:spacing w:after="0" w:line="240" w:lineRule="auto"/>
        <w:jc w:val="both"/>
        <w:rPr>
          <w:ins w:id="4457" w:author="Donia Jendoubi" w:date="2019-05-11T16:38:00Z"/>
          <w:rFonts w:ascii="Book Antiqua" w:hAnsi="Book Antiqua" w:cstheme="majorBidi"/>
          <w:sz w:val="20"/>
          <w:szCs w:val="20"/>
          <w:lang w:val="en-GB"/>
          <w:rPrChange w:id="4458" w:author="Donia Jendoubi" w:date="2019-05-21T18:26:00Z">
            <w:rPr>
              <w:ins w:id="4459" w:author="Donia Jendoubi" w:date="2019-05-11T16:38:00Z"/>
              <w:rFonts w:asciiTheme="majorBidi" w:hAnsiTheme="majorBidi" w:cstheme="majorBidi"/>
              <w:sz w:val="20"/>
              <w:szCs w:val="20"/>
              <w:lang w:val="en-GB"/>
            </w:rPr>
          </w:rPrChange>
        </w:rPr>
      </w:pPr>
    </w:p>
    <w:p w:rsidR="00597614" w:rsidRPr="008E088B" w:rsidRDefault="00597614">
      <w:pPr>
        <w:spacing w:after="0" w:line="240" w:lineRule="auto"/>
        <w:jc w:val="both"/>
        <w:rPr>
          <w:ins w:id="4460" w:author="Donia Jendoubi" w:date="2019-05-11T16:38:00Z"/>
          <w:rFonts w:ascii="Book Antiqua" w:hAnsi="Book Antiqua" w:cstheme="majorBidi"/>
          <w:sz w:val="20"/>
          <w:szCs w:val="20"/>
          <w:lang w:val="en-GB"/>
          <w:rPrChange w:id="4461" w:author="Donia Jendoubi" w:date="2019-05-21T18:26:00Z">
            <w:rPr>
              <w:ins w:id="4462" w:author="Donia Jendoubi" w:date="2019-05-11T16:38:00Z"/>
              <w:rFonts w:asciiTheme="majorBidi" w:hAnsiTheme="majorBidi" w:cstheme="majorBidi"/>
              <w:sz w:val="20"/>
              <w:szCs w:val="20"/>
              <w:lang w:val="en-GB"/>
            </w:rPr>
          </w:rPrChange>
        </w:rPr>
      </w:pPr>
      <w:ins w:id="4463" w:author="Donia Jendoubi" w:date="2019-05-11T16:38:00Z">
        <w:r w:rsidRPr="008E088B">
          <w:rPr>
            <w:rFonts w:ascii="Book Antiqua" w:hAnsi="Book Antiqua" w:cstheme="majorBidi"/>
            <w:sz w:val="20"/>
            <w:szCs w:val="20"/>
            <w:lang w:val="en-GB"/>
            <w:rPrChange w:id="4464" w:author="Donia Jendoubi" w:date="2019-05-21T18:26:00Z">
              <w:rPr>
                <w:rFonts w:asciiTheme="majorBidi" w:hAnsiTheme="majorBidi" w:cstheme="majorBidi"/>
                <w:sz w:val="20"/>
                <w:szCs w:val="20"/>
                <w:lang w:val="en-GB"/>
              </w:rPr>
            </w:rPrChange>
          </w:rPr>
          <w:t xml:space="preserve">Van-Camp, L., </w:t>
        </w:r>
        <w:proofErr w:type="spellStart"/>
        <w:r w:rsidRPr="008E088B">
          <w:rPr>
            <w:rFonts w:ascii="Book Antiqua" w:hAnsi="Book Antiqua" w:cstheme="majorBidi"/>
            <w:sz w:val="20"/>
            <w:szCs w:val="20"/>
            <w:lang w:val="en-GB"/>
            <w:rPrChange w:id="4465" w:author="Donia Jendoubi" w:date="2019-05-21T18:26:00Z">
              <w:rPr>
                <w:rFonts w:asciiTheme="majorBidi" w:hAnsiTheme="majorBidi" w:cstheme="majorBidi"/>
                <w:sz w:val="20"/>
                <w:szCs w:val="20"/>
                <w:lang w:val="en-GB"/>
              </w:rPr>
            </w:rPrChange>
          </w:rPr>
          <w:t>Bujarrabal</w:t>
        </w:r>
        <w:proofErr w:type="spellEnd"/>
        <w:r w:rsidRPr="008E088B">
          <w:rPr>
            <w:rFonts w:ascii="Book Antiqua" w:hAnsi="Book Antiqua" w:cstheme="majorBidi"/>
            <w:sz w:val="20"/>
            <w:szCs w:val="20"/>
            <w:lang w:val="en-GB"/>
            <w:rPrChange w:id="4466" w:author="Donia Jendoubi" w:date="2019-05-21T18:26:00Z">
              <w:rPr>
                <w:rFonts w:asciiTheme="majorBidi" w:hAnsiTheme="majorBidi" w:cstheme="majorBidi"/>
                <w:sz w:val="20"/>
                <w:szCs w:val="20"/>
                <w:lang w:val="en-GB"/>
              </w:rPr>
            </w:rPrChange>
          </w:rPr>
          <w:t>, B.</w:t>
        </w:r>
      </w:ins>
      <w:ins w:id="4467" w:author="Donia Jendoubi" w:date="2019-05-11T16:39:00Z">
        <w:r w:rsidRPr="008E088B">
          <w:rPr>
            <w:rFonts w:ascii="Book Antiqua" w:hAnsi="Book Antiqua" w:cstheme="majorBidi"/>
            <w:sz w:val="20"/>
            <w:szCs w:val="20"/>
            <w:lang w:val="en-GB"/>
            <w:rPrChange w:id="4468" w:author="Donia Jendoubi" w:date="2019-05-21T18:26:00Z">
              <w:rPr>
                <w:rFonts w:asciiTheme="majorBidi" w:hAnsiTheme="majorBidi" w:cstheme="majorBidi"/>
                <w:sz w:val="20"/>
                <w:szCs w:val="20"/>
                <w:lang w:val="en-GB"/>
              </w:rPr>
            </w:rPrChange>
          </w:rPr>
          <w:t>,</w:t>
        </w:r>
      </w:ins>
      <w:ins w:id="4469" w:author="Donia Jendoubi" w:date="2019-05-11T16:38:00Z">
        <w:r w:rsidRPr="008E088B">
          <w:rPr>
            <w:rFonts w:ascii="Book Antiqua" w:hAnsi="Book Antiqua" w:cstheme="majorBidi"/>
            <w:sz w:val="20"/>
            <w:szCs w:val="20"/>
            <w:lang w:val="en-GB"/>
            <w:rPrChange w:id="4470" w:author="Donia Jendoubi" w:date="2019-05-21T18:26:00Z">
              <w:rPr>
                <w:rFonts w:asciiTheme="majorBidi" w:hAnsiTheme="majorBidi" w:cstheme="majorBidi"/>
                <w:sz w:val="20"/>
                <w:szCs w:val="20"/>
                <w:lang w:val="en-GB"/>
              </w:rPr>
            </w:rPrChange>
          </w:rPr>
          <w:t xml:space="preserve"> Gentile, </w:t>
        </w:r>
      </w:ins>
      <w:ins w:id="4471" w:author="Donia Jendoubi" w:date="2019-05-11T16:39:00Z">
        <w:r w:rsidRPr="008E088B">
          <w:rPr>
            <w:rFonts w:ascii="Book Antiqua" w:hAnsi="Book Antiqua" w:cstheme="majorBidi"/>
            <w:sz w:val="20"/>
            <w:szCs w:val="20"/>
            <w:lang w:val="en-GB"/>
            <w:rPrChange w:id="4472" w:author="Donia Jendoubi" w:date="2019-05-21T18:26:00Z">
              <w:rPr>
                <w:rFonts w:asciiTheme="majorBidi" w:hAnsiTheme="majorBidi" w:cstheme="majorBidi"/>
                <w:sz w:val="20"/>
                <w:szCs w:val="20"/>
                <w:lang w:val="en-GB"/>
              </w:rPr>
            </w:rPrChange>
          </w:rPr>
          <w:t xml:space="preserve">A.-R., </w:t>
        </w:r>
      </w:ins>
      <w:ins w:id="4473" w:author="Donia Jendoubi" w:date="2019-05-11T16:38:00Z">
        <w:r w:rsidRPr="008E088B">
          <w:rPr>
            <w:rFonts w:ascii="Book Antiqua" w:hAnsi="Book Antiqua" w:cstheme="majorBidi"/>
            <w:sz w:val="20"/>
            <w:szCs w:val="20"/>
            <w:lang w:val="en-GB"/>
            <w:rPrChange w:id="4474" w:author="Donia Jendoubi" w:date="2019-05-21T18:26:00Z">
              <w:rPr>
                <w:rFonts w:asciiTheme="majorBidi" w:hAnsiTheme="majorBidi" w:cstheme="majorBidi"/>
                <w:sz w:val="20"/>
                <w:szCs w:val="20"/>
                <w:lang w:val="en-GB"/>
              </w:rPr>
            </w:rPrChange>
          </w:rPr>
          <w:t xml:space="preserve">Jones, </w:t>
        </w:r>
      </w:ins>
      <w:ins w:id="4475" w:author="Donia Jendoubi" w:date="2019-05-11T16:39:00Z">
        <w:r w:rsidRPr="008E088B">
          <w:rPr>
            <w:rFonts w:ascii="Book Antiqua" w:hAnsi="Book Antiqua" w:cstheme="majorBidi"/>
            <w:sz w:val="20"/>
            <w:szCs w:val="20"/>
            <w:lang w:val="en-GB"/>
            <w:rPrChange w:id="4476" w:author="Donia Jendoubi" w:date="2019-05-21T18:26:00Z">
              <w:rPr>
                <w:rFonts w:asciiTheme="majorBidi" w:hAnsiTheme="majorBidi" w:cstheme="majorBidi"/>
                <w:sz w:val="20"/>
                <w:szCs w:val="20"/>
                <w:lang w:val="en-GB"/>
              </w:rPr>
            </w:rPrChange>
          </w:rPr>
          <w:t xml:space="preserve">R.J.A., </w:t>
        </w:r>
      </w:ins>
      <w:proofErr w:type="spellStart"/>
      <w:ins w:id="4477" w:author="Donia Jendoubi" w:date="2019-05-11T16:38:00Z">
        <w:r w:rsidRPr="008E088B">
          <w:rPr>
            <w:rFonts w:ascii="Book Antiqua" w:hAnsi="Book Antiqua" w:cstheme="majorBidi"/>
            <w:sz w:val="20"/>
            <w:szCs w:val="20"/>
            <w:lang w:val="en-GB"/>
            <w:rPrChange w:id="4478" w:author="Donia Jendoubi" w:date="2019-05-21T18:26:00Z">
              <w:rPr>
                <w:rFonts w:asciiTheme="majorBidi" w:hAnsiTheme="majorBidi" w:cstheme="majorBidi"/>
                <w:sz w:val="20"/>
                <w:szCs w:val="20"/>
                <w:lang w:val="en-GB"/>
              </w:rPr>
            </w:rPrChange>
          </w:rPr>
          <w:t>Montanarella</w:t>
        </w:r>
        <w:proofErr w:type="spellEnd"/>
        <w:r w:rsidRPr="008E088B">
          <w:rPr>
            <w:rFonts w:ascii="Book Antiqua" w:hAnsi="Book Antiqua" w:cstheme="majorBidi"/>
            <w:sz w:val="20"/>
            <w:szCs w:val="20"/>
            <w:lang w:val="en-GB"/>
            <w:rPrChange w:id="4479" w:author="Donia Jendoubi" w:date="2019-05-21T18:26:00Z">
              <w:rPr>
                <w:rFonts w:asciiTheme="majorBidi" w:hAnsiTheme="majorBidi" w:cstheme="majorBidi"/>
                <w:sz w:val="20"/>
                <w:szCs w:val="20"/>
                <w:lang w:val="en-GB"/>
              </w:rPr>
            </w:rPrChange>
          </w:rPr>
          <w:t xml:space="preserve">, </w:t>
        </w:r>
      </w:ins>
      <w:ins w:id="4480" w:author="Donia Jendoubi" w:date="2019-05-11T16:39:00Z">
        <w:r w:rsidRPr="008E088B">
          <w:rPr>
            <w:rFonts w:ascii="Book Antiqua" w:hAnsi="Book Antiqua" w:cstheme="majorBidi"/>
            <w:sz w:val="20"/>
            <w:szCs w:val="20"/>
            <w:lang w:val="en-GB"/>
            <w:rPrChange w:id="4481" w:author="Donia Jendoubi" w:date="2019-05-21T18:26:00Z">
              <w:rPr>
                <w:rFonts w:asciiTheme="majorBidi" w:hAnsiTheme="majorBidi" w:cstheme="majorBidi"/>
                <w:sz w:val="20"/>
                <w:szCs w:val="20"/>
                <w:lang w:val="en-GB"/>
              </w:rPr>
            </w:rPrChange>
          </w:rPr>
          <w:t xml:space="preserve">L., </w:t>
        </w:r>
      </w:ins>
      <w:proofErr w:type="spellStart"/>
      <w:ins w:id="4482" w:author="Donia Jendoubi" w:date="2019-05-11T16:38:00Z">
        <w:r w:rsidRPr="008E088B">
          <w:rPr>
            <w:rFonts w:ascii="Book Antiqua" w:hAnsi="Book Antiqua" w:cstheme="majorBidi"/>
            <w:sz w:val="20"/>
            <w:szCs w:val="20"/>
            <w:lang w:val="en-GB"/>
            <w:rPrChange w:id="4483" w:author="Donia Jendoubi" w:date="2019-05-21T18:26:00Z">
              <w:rPr>
                <w:rFonts w:asciiTheme="majorBidi" w:hAnsiTheme="majorBidi" w:cstheme="majorBidi"/>
                <w:sz w:val="20"/>
                <w:szCs w:val="20"/>
                <w:lang w:val="en-GB"/>
              </w:rPr>
            </w:rPrChange>
          </w:rPr>
          <w:t>Olazabal</w:t>
        </w:r>
        <w:proofErr w:type="spellEnd"/>
        <w:r w:rsidRPr="008E088B">
          <w:rPr>
            <w:rFonts w:ascii="Book Antiqua" w:hAnsi="Book Antiqua" w:cstheme="majorBidi"/>
            <w:sz w:val="20"/>
            <w:szCs w:val="20"/>
            <w:lang w:val="en-GB"/>
            <w:rPrChange w:id="4484" w:author="Donia Jendoubi" w:date="2019-05-21T18:26:00Z">
              <w:rPr>
                <w:rFonts w:asciiTheme="majorBidi" w:hAnsiTheme="majorBidi" w:cstheme="majorBidi"/>
                <w:sz w:val="20"/>
                <w:szCs w:val="20"/>
                <w:lang w:val="en-GB"/>
              </w:rPr>
            </w:rPrChange>
          </w:rPr>
          <w:t xml:space="preserve">, </w:t>
        </w:r>
      </w:ins>
      <w:ins w:id="4485" w:author="Donia Jendoubi" w:date="2019-05-11T16:39:00Z">
        <w:r w:rsidRPr="008E088B">
          <w:rPr>
            <w:rFonts w:ascii="Book Antiqua" w:hAnsi="Book Antiqua" w:cstheme="majorBidi"/>
            <w:sz w:val="20"/>
            <w:szCs w:val="20"/>
            <w:lang w:val="en-GB"/>
            <w:rPrChange w:id="4486" w:author="Donia Jendoubi" w:date="2019-05-21T18:26:00Z">
              <w:rPr>
                <w:rFonts w:asciiTheme="majorBidi" w:hAnsiTheme="majorBidi" w:cstheme="majorBidi"/>
                <w:sz w:val="20"/>
                <w:szCs w:val="20"/>
                <w:lang w:val="en-GB"/>
              </w:rPr>
            </w:rPrChange>
          </w:rPr>
          <w:t xml:space="preserve">C. &amp; </w:t>
        </w:r>
      </w:ins>
      <w:proofErr w:type="spellStart"/>
      <w:ins w:id="4487" w:author="Donia Jendoubi" w:date="2019-05-11T16:38:00Z">
        <w:r w:rsidRPr="008E088B">
          <w:rPr>
            <w:rFonts w:ascii="Book Antiqua" w:hAnsi="Book Antiqua" w:cstheme="majorBidi"/>
            <w:sz w:val="20"/>
            <w:szCs w:val="20"/>
            <w:lang w:val="en-GB"/>
            <w:rPrChange w:id="4488" w:author="Donia Jendoubi" w:date="2019-05-21T18:26:00Z">
              <w:rPr>
                <w:rFonts w:asciiTheme="majorBidi" w:hAnsiTheme="majorBidi" w:cstheme="majorBidi"/>
                <w:sz w:val="20"/>
                <w:szCs w:val="20"/>
                <w:lang w:val="en-GB"/>
              </w:rPr>
            </w:rPrChange>
          </w:rPr>
          <w:t>Selvaradjou</w:t>
        </w:r>
      </w:ins>
      <w:proofErr w:type="spellEnd"/>
      <w:ins w:id="4489" w:author="Donia Jendoubi" w:date="2019-05-11T16:39:00Z">
        <w:r w:rsidRPr="008E088B">
          <w:rPr>
            <w:rFonts w:ascii="Book Antiqua" w:hAnsi="Book Antiqua" w:cstheme="majorBidi"/>
            <w:sz w:val="20"/>
            <w:szCs w:val="20"/>
            <w:lang w:val="en-GB"/>
            <w:rPrChange w:id="4490" w:author="Donia Jendoubi" w:date="2019-05-21T18:26:00Z">
              <w:rPr>
                <w:rFonts w:asciiTheme="majorBidi" w:hAnsiTheme="majorBidi" w:cstheme="majorBidi"/>
                <w:sz w:val="20"/>
                <w:szCs w:val="20"/>
                <w:lang w:val="en-GB"/>
              </w:rPr>
            </w:rPrChange>
          </w:rPr>
          <w:t>, S.-K.</w:t>
        </w:r>
      </w:ins>
      <w:ins w:id="4491" w:author="Donia Jendoubi" w:date="2019-05-11T16:40:00Z">
        <w:r w:rsidRPr="008E088B">
          <w:rPr>
            <w:rFonts w:ascii="Book Antiqua" w:hAnsi="Book Antiqua" w:cstheme="majorBidi"/>
            <w:sz w:val="20"/>
            <w:szCs w:val="20"/>
            <w:lang w:val="en-GB"/>
            <w:rPrChange w:id="4492" w:author="Donia Jendoubi" w:date="2019-05-21T18:26:00Z">
              <w:rPr>
                <w:rFonts w:asciiTheme="majorBidi" w:hAnsiTheme="majorBidi" w:cstheme="majorBidi"/>
                <w:sz w:val="20"/>
                <w:szCs w:val="20"/>
                <w:lang w:val="en-GB"/>
              </w:rPr>
            </w:rPrChange>
          </w:rPr>
          <w:t xml:space="preserve">: </w:t>
        </w:r>
      </w:ins>
      <w:ins w:id="4493" w:author="Donia Jendoubi" w:date="2019-05-11T16:38:00Z">
        <w:r w:rsidRPr="008E088B">
          <w:rPr>
            <w:rFonts w:ascii="Book Antiqua" w:hAnsi="Book Antiqua" w:cstheme="majorBidi"/>
            <w:sz w:val="20"/>
            <w:szCs w:val="20"/>
            <w:lang w:val="en-GB"/>
            <w:rPrChange w:id="4494" w:author="Donia Jendoubi" w:date="2019-05-21T18:26:00Z">
              <w:rPr>
                <w:rFonts w:asciiTheme="majorBidi" w:hAnsiTheme="majorBidi" w:cstheme="majorBidi"/>
                <w:sz w:val="20"/>
                <w:szCs w:val="20"/>
                <w:lang w:val="en-GB"/>
              </w:rPr>
            </w:rPrChange>
          </w:rPr>
          <w:t>Reports of the Technical Working Groups Established under the Thematic Strategy for Soil Protection. EUR 21319 EN/3</w:t>
        </w:r>
      </w:ins>
      <w:ins w:id="4495" w:author="Donia Jendoubi" w:date="2019-05-11T16:40:00Z">
        <w:r w:rsidRPr="008E088B">
          <w:rPr>
            <w:rFonts w:ascii="Book Antiqua" w:hAnsi="Book Antiqua" w:cstheme="majorBidi"/>
            <w:sz w:val="20"/>
            <w:szCs w:val="20"/>
            <w:lang w:val="en-GB"/>
            <w:rPrChange w:id="4496" w:author="Donia Jendoubi" w:date="2019-05-21T18:26:00Z">
              <w:rPr>
                <w:rFonts w:asciiTheme="majorBidi" w:hAnsiTheme="majorBidi" w:cstheme="majorBidi"/>
                <w:sz w:val="20"/>
                <w:szCs w:val="20"/>
                <w:lang w:val="en-GB"/>
              </w:rPr>
            </w:rPrChange>
          </w:rPr>
          <w:t xml:space="preserve">. </w:t>
        </w:r>
      </w:ins>
      <w:ins w:id="4497" w:author="Donia Jendoubi" w:date="2019-05-11T16:38:00Z">
        <w:r w:rsidRPr="008E088B">
          <w:rPr>
            <w:rFonts w:ascii="Book Antiqua" w:hAnsi="Book Antiqua" w:cstheme="majorBidi"/>
            <w:sz w:val="20"/>
            <w:szCs w:val="20"/>
            <w:lang w:val="en-GB"/>
            <w:rPrChange w:id="4498" w:author="Donia Jendoubi" w:date="2019-05-21T18:26:00Z">
              <w:rPr>
                <w:rFonts w:asciiTheme="majorBidi" w:hAnsiTheme="majorBidi" w:cstheme="majorBidi"/>
                <w:sz w:val="20"/>
                <w:szCs w:val="20"/>
                <w:lang w:val="en-GB"/>
              </w:rPr>
            </w:rPrChange>
          </w:rPr>
          <w:t xml:space="preserve">Office for Official Publications of the European Communities, Luxembourg </w:t>
        </w:r>
      </w:ins>
      <w:ins w:id="4499" w:author="Donia Jendoubi" w:date="2019-05-11T16:40:00Z">
        <w:r w:rsidRPr="008E088B">
          <w:rPr>
            <w:rFonts w:ascii="Book Antiqua" w:hAnsi="Book Antiqua" w:cstheme="majorBidi"/>
            <w:sz w:val="20"/>
            <w:szCs w:val="20"/>
            <w:lang w:val="en-GB"/>
            <w:rPrChange w:id="4500" w:author="Donia Jendoubi" w:date="2019-05-21T18:26:00Z">
              <w:rPr>
                <w:rFonts w:asciiTheme="majorBidi" w:hAnsiTheme="majorBidi" w:cstheme="majorBidi"/>
                <w:sz w:val="20"/>
                <w:szCs w:val="20"/>
                <w:lang w:val="en-GB"/>
              </w:rPr>
            </w:rPrChange>
          </w:rPr>
          <w:t xml:space="preserve">872 pp. </w:t>
        </w:r>
      </w:ins>
      <w:ins w:id="4501" w:author="Donia Jendoubi" w:date="2019-05-11T16:38:00Z">
        <w:r w:rsidRPr="008E088B">
          <w:rPr>
            <w:rFonts w:ascii="Book Antiqua" w:hAnsi="Book Antiqua" w:cstheme="majorBidi"/>
            <w:sz w:val="20"/>
            <w:szCs w:val="20"/>
            <w:lang w:val="en-GB"/>
            <w:rPrChange w:id="4502" w:author="Donia Jendoubi" w:date="2019-05-21T18:26:00Z">
              <w:rPr>
                <w:rFonts w:asciiTheme="majorBidi" w:hAnsiTheme="majorBidi" w:cstheme="majorBidi"/>
                <w:sz w:val="20"/>
                <w:szCs w:val="20"/>
                <w:lang w:val="en-GB"/>
              </w:rPr>
            </w:rPrChange>
          </w:rPr>
          <w:t>2004</w:t>
        </w:r>
      </w:ins>
      <w:ins w:id="4503" w:author="Donia Jendoubi" w:date="2019-05-11T16:40:00Z">
        <w:r w:rsidRPr="008E088B">
          <w:rPr>
            <w:rFonts w:ascii="Book Antiqua" w:hAnsi="Book Antiqua" w:cstheme="majorBidi"/>
            <w:sz w:val="20"/>
            <w:szCs w:val="20"/>
            <w:lang w:val="en-GB"/>
            <w:rPrChange w:id="4504" w:author="Donia Jendoubi" w:date="2019-05-21T18:26:00Z">
              <w:rPr>
                <w:rFonts w:asciiTheme="majorBidi" w:hAnsiTheme="majorBidi" w:cstheme="majorBidi"/>
                <w:sz w:val="20"/>
                <w:szCs w:val="20"/>
                <w:lang w:val="en-GB"/>
              </w:rPr>
            </w:rPrChange>
          </w:rPr>
          <w:t>.</w:t>
        </w:r>
      </w:ins>
    </w:p>
    <w:p w:rsidR="00597614" w:rsidRPr="008E088B" w:rsidRDefault="00597614">
      <w:pPr>
        <w:spacing w:after="0" w:line="240" w:lineRule="auto"/>
        <w:jc w:val="both"/>
        <w:rPr>
          <w:ins w:id="4505" w:author="Donia Jendoubi" w:date="2019-05-11T16:38:00Z"/>
          <w:rFonts w:ascii="Book Antiqua" w:hAnsi="Book Antiqua" w:cstheme="majorBidi"/>
          <w:sz w:val="20"/>
          <w:szCs w:val="20"/>
          <w:lang w:val="en-GB"/>
          <w:rPrChange w:id="4506" w:author="Donia Jendoubi" w:date="2019-05-21T18:26:00Z">
            <w:rPr>
              <w:ins w:id="4507" w:author="Donia Jendoubi" w:date="2019-05-11T16:38:00Z"/>
              <w:rFonts w:asciiTheme="majorBidi" w:hAnsiTheme="majorBidi" w:cstheme="majorBidi"/>
              <w:sz w:val="20"/>
              <w:szCs w:val="20"/>
              <w:lang w:val="en-GB"/>
            </w:rPr>
          </w:rPrChange>
        </w:rPr>
      </w:pPr>
    </w:p>
    <w:p w:rsidR="00EA6011" w:rsidRPr="008E088B" w:rsidRDefault="00EA6011">
      <w:pPr>
        <w:spacing w:after="0" w:line="240" w:lineRule="auto"/>
        <w:jc w:val="both"/>
        <w:rPr>
          <w:rFonts w:ascii="Book Antiqua" w:hAnsi="Book Antiqua" w:cstheme="majorBidi"/>
          <w:sz w:val="20"/>
          <w:szCs w:val="20"/>
          <w:lang w:val="en"/>
          <w:rPrChange w:id="4508"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GB"/>
          <w:rPrChange w:id="4509" w:author="Donia Jendoubi" w:date="2019-05-21T18:26:00Z">
            <w:rPr>
              <w:rFonts w:asciiTheme="majorBidi" w:hAnsiTheme="majorBidi" w:cstheme="majorBidi"/>
              <w:sz w:val="20"/>
              <w:szCs w:val="20"/>
              <w:lang w:val="en-GB"/>
            </w:rPr>
          </w:rPrChange>
        </w:rPr>
        <w:t>Ver</w:t>
      </w:r>
      <w:r w:rsidR="007320D2" w:rsidRPr="008E088B">
        <w:rPr>
          <w:rFonts w:ascii="Book Antiqua" w:hAnsi="Book Antiqua" w:cstheme="majorBidi"/>
          <w:sz w:val="20"/>
          <w:szCs w:val="20"/>
          <w:lang w:val="en-GB"/>
          <w:rPrChange w:id="4510" w:author="Donia Jendoubi" w:date="2019-05-21T18:26:00Z">
            <w:rPr>
              <w:rFonts w:asciiTheme="majorBidi" w:hAnsiTheme="majorBidi" w:cstheme="majorBidi"/>
              <w:sz w:val="20"/>
              <w:szCs w:val="20"/>
              <w:lang w:val="en-GB"/>
            </w:rPr>
          </w:rPrChange>
        </w:rPr>
        <w:t>heye</w:t>
      </w:r>
      <w:proofErr w:type="spellEnd"/>
      <w:r w:rsidR="007320D2" w:rsidRPr="008E088B">
        <w:rPr>
          <w:rFonts w:ascii="Book Antiqua" w:hAnsi="Book Antiqua" w:cstheme="majorBidi"/>
          <w:sz w:val="20"/>
          <w:szCs w:val="20"/>
          <w:lang w:val="en-GB"/>
          <w:rPrChange w:id="4511" w:author="Donia Jendoubi" w:date="2019-05-21T18:26:00Z">
            <w:rPr>
              <w:rFonts w:asciiTheme="majorBidi" w:hAnsiTheme="majorBidi" w:cstheme="majorBidi"/>
              <w:sz w:val="20"/>
              <w:szCs w:val="20"/>
              <w:lang w:val="en-GB"/>
            </w:rPr>
          </w:rPrChange>
        </w:rPr>
        <w:t>, W. &amp; De la Rosa, D.:</w:t>
      </w:r>
      <w:r w:rsidRPr="008E088B">
        <w:rPr>
          <w:rFonts w:ascii="Book Antiqua" w:hAnsi="Book Antiqua" w:cstheme="majorBidi"/>
          <w:sz w:val="20"/>
          <w:szCs w:val="20"/>
          <w:lang w:val="en-GB"/>
          <w:rPrChange w:id="4512" w:author="Donia Jendoubi" w:date="2019-05-21T18:26:00Z">
            <w:rPr>
              <w:rFonts w:asciiTheme="majorBidi" w:hAnsiTheme="majorBidi" w:cstheme="majorBidi"/>
              <w:sz w:val="20"/>
              <w:szCs w:val="20"/>
              <w:lang w:val="en-GB"/>
            </w:rPr>
          </w:rPrChange>
        </w:rPr>
        <w:t xml:space="preserve"> </w:t>
      </w:r>
      <w:r w:rsidRPr="008E088B">
        <w:rPr>
          <w:rFonts w:ascii="Book Antiqua" w:hAnsi="Book Antiqua" w:cstheme="majorBidi"/>
          <w:sz w:val="20"/>
          <w:szCs w:val="20"/>
          <w:lang w:val="en"/>
          <w:rPrChange w:id="4513" w:author="Donia Jendoubi" w:date="2019-05-21T18:26:00Z">
            <w:rPr>
              <w:rFonts w:asciiTheme="majorBidi" w:hAnsiTheme="majorBidi" w:cstheme="majorBidi"/>
              <w:sz w:val="20"/>
              <w:szCs w:val="20"/>
              <w:lang w:val="en"/>
            </w:rPr>
          </w:rPrChange>
        </w:rPr>
        <w:t>Mediterranean soils, in Land Use and Land Cover, from Encyclopedia of Life Support Systems (EOLSS), Developed under the Auspices of the UNESC</w:t>
      </w:r>
      <w:r w:rsidR="007320D2" w:rsidRPr="008E088B">
        <w:rPr>
          <w:rFonts w:ascii="Book Antiqua" w:hAnsi="Book Antiqua" w:cstheme="majorBidi"/>
          <w:sz w:val="20"/>
          <w:szCs w:val="20"/>
          <w:lang w:val="en"/>
          <w:rPrChange w:id="4514" w:author="Donia Jendoubi" w:date="2019-05-21T18:26:00Z">
            <w:rPr>
              <w:rFonts w:asciiTheme="majorBidi" w:hAnsiTheme="majorBidi" w:cstheme="majorBidi"/>
              <w:sz w:val="20"/>
              <w:szCs w:val="20"/>
              <w:lang w:val="en"/>
            </w:rPr>
          </w:rPrChange>
        </w:rPr>
        <w:t>O, EOLSS Publishers, Oxford, UK, 2005.</w:t>
      </w:r>
      <w:r w:rsidRPr="008E088B">
        <w:rPr>
          <w:rFonts w:ascii="Book Antiqua" w:hAnsi="Book Antiqua" w:cstheme="majorBidi"/>
          <w:sz w:val="20"/>
          <w:szCs w:val="20"/>
          <w:lang w:val="en"/>
          <w:rPrChange w:id="4515" w:author="Donia Jendoubi" w:date="2019-05-21T18:26:00Z">
            <w:rPr>
              <w:rFonts w:asciiTheme="majorBidi" w:hAnsiTheme="majorBidi" w:cstheme="majorBidi"/>
              <w:sz w:val="20"/>
              <w:szCs w:val="20"/>
              <w:lang w:val="en"/>
            </w:rPr>
          </w:rPrChange>
        </w:rPr>
        <w:t xml:space="preserve"> </w:t>
      </w:r>
      <w:r w:rsidRPr="008E088B">
        <w:rPr>
          <w:rFonts w:ascii="Book Antiqua" w:hAnsi="Book Antiqua" w:cstheme="majorBidi"/>
          <w:sz w:val="20"/>
          <w:szCs w:val="20"/>
          <w:lang w:val="en"/>
          <w:rPrChange w:id="4516" w:author="Donia Jendoubi" w:date="2019-05-21T18:26:00Z">
            <w:rPr>
              <w:rFonts w:asciiTheme="majorBidi" w:hAnsiTheme="majorBidi" w:cstheme="majorBidi"/>
              <w:sz w:val="20"/>
              <w:szCs w:val="20"/>
              <w:lang w:val="en"/>
            </w:rPr>
          </w:rPrChange>
        </w:rPr>
        <w:tab/>
      </w:r>
    </w:p>
    <w:p w:rsidR="00D210B5" w:rsidRPr="008E088B" w:rsidRDefault="00D210B5">
      <w:pPr>
        <w:spacing w:after="0" w:line="240" w:lineRule="auto"/>
        <w:jc w:val="both"/>
        <w:rPr>
          <w:ins w:id="4517" w:author="Donia Jendoubi" w:date="2019-05-17T15:37:00Z"/>
          <w:rFonts w:ascii="Book Antiqua" w:hAnsi="Book Antiqua" w:cstheme="majorBidi"/>
          <w:sz w:val="20"/>
          <w:szCs w:val="20"/>
          <w:lang w:val="en"/>
          <w:rPrChange w:id="4518" w:author="Donia Jendoubi" w:date="2019-05-21T18:26:00Z">
            <w:rPr>
              <w:ins w:id="4519" w:author="Donia Jendoubi" w:date="2019-05-17T15:37:00Z"/>
              <w:rFonts w:asciiTheme="majorBidi" w:hAnsiTheme="majorBidi" w:cstheme="majorBidi"/>
              <w:sz w:val="20"/>
              <w:szCs w:val="20"/>
              <w:lang w:val="en"/>
            </w:rPr>
          </w:rPrChange>
        </w:rPr>
      </w:pPr>
    </w:p>
    <w:p w:rsidR="00EA6011" w:rsidRPr="008E088B" w:rsidRDefault="00EA6011">
      <w:pPr>
        <w:spacing w:after="0" w:line="240" w:lineRule="auto"/>
        <w:jc w:val="both"/>
        <w:rPr>
          <w:rFonts w:ascii="Book Antiqua" w:hAnsi="Book Antiqua" w:cstheme="majorBidi"/>
          <w:sz w:val="20"/>
          <w:szCs w:val="20"/>
          <w:lang w:val="en"/>
          <w:rPrChange w:id="4520"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521" w:author="Donia Jendoubi" w:date="2019-05-21T18:26:00Z">
            <w:rPr>
              <w:rFonts w:asciiTheme="majorBidi" w:hAnsiTheme="majorBidi" w:cstheme="majorBidi"/>
              <w:sz w:val="20"/>
              <w:szCs w:val="20"/>
              <w:lang w:val="en"/>
            </w:rPr>
          </w:rPrChange>
        </w:rPr>
        <w:t>Viscarra</w:t>
      </w:r>
      <w:proofErr w:type="spellEnd"/>
      <w:r w:rsidRPr="008E088B">
        <w:rPr>
          <w:rFonts w:ascii="Book Antiqua" w:hAnsi="Book Antiqua" w:cstheme="majorBidi"/>
          <w:sz w:val="20"/>
          <w:szCs w:val="20"/>
          <w:lang w:val="en"/>
          <w:rPrChange w:id="4522" w:author="Donia Jendoubi" w:date="2019-05-21T18:26:00Z">
            <w:rPr>
              <w:rFonts w:asciiTheme="majorBidi" w:hAnsiTheme="majorBidi" w:cstheme="majorBidi"/>
              <w:sz w:val="20"/>
              <w:szCs w:val="20"/>
              <w:lang w:val="en"/>
            </w:rPr>
          </w:rPrChange>
        </w:rPr>
        <w:t xml:space="preserve"> </w:t>
      </w:r>
      <w:proofErr w:type="spellStart"/>
      <w:r w:rsidRPr="008E088B">
        <w:rPr>
          <w:rFonts w:ascii="Book Antiqua" w:hAnsi="Book Antiqua" w:cstheme="majorBidi"/>
          <w:sz w:val="20"/>
          <w:szCs w:val="20"/>
          <w:lang w:val="en"/>
          <w:rPrChange w:id="4523" w:author="Donia Jendoubi" w:date="2019-05-21T18:26:00Z">
            <w:rPr>
              <w:rFonts w:asciiTheme="majorBidi" w:hAnsiTheme="majorBidi" w:cstheme="majorBidi"/>
              <w:sz w:val="20"/>
              <w:szCs w:val="20"/>
              <w:lang w:val="en"/>
            </w:rPr>
          </w:rPrChange>
        </w:rPr>
        <w:t>Rossel</w:t>
      </w:r>
      <w:proofErr w:type="spellEnd"/>
      <w:r w:rsidRPr="008E088B">
        <w:rPr>
          <w:rFonts w:ascii="Book Antiqua" w:hAnsi="Book Antiqua" w:cstheme="majorBidi"/>
          <w:sz w:val="20"/>
          <w:szCs w:val="20"/>
          <w:lang w:val="en"/>
          <w:rPrChange w:id="4524" w:author="Donia Jendoubi" w:date="2019-05-21T18:26:00Z">
            <w:rPr>
              <w:rFonts w:asciiTheme="majorBidi" w:hAnsiTheme="majorBidi" w:cstheme="majorBidi"/>
              <w:sz w:val="20"/>
              <w:szCs w:val="20"/>
              <w:lang w:val="en"/>
            </w:rPr>
          </w:rPrChange>
        </w:rPr>
        <w:t xml:space="preserve">, R. A., </w:t>
      </w:r>
      <w:proofErr w:type="spellStart"/>
      <w:r w:rsidRPr="008E088B">
        <w:rPr>
          <w:rFonts w:ascii="Book Antiqua" w:hAnsi="Book Antiqua" w:cstheme="majorBidi"/>
          <w:sz w:val="20"/>
          <w:szCs w:val="20"/>
          <w:lang w:val="en"/>
          <w:rPrChange w:id="4525" w:author="Donia Jendoubi" w:date="2019-05-21T18:26:00Z">
            <w:rPr>
              <w:rFonts w:asciiTheme="majorBidi" w:hAnsiTheme="majorBidi" w:cstheme="majorBidi"/>
              <w:sz w:val="20"/>
              <w:szCs w:val="20"/>
              <w:lang w:val="en"/>
            </w:rPr>
          </w:rPrChange>
        </w:rPr>
        <w:t>Walvoort</w:t>
      </w:r>
      <w:proofErr w:type="spellEnd"/>
      <w:r w:rsidRPr="008E088B">
        <w:rPr>
          <w:rFonts w:ascii="Book Antiqua" w:hAnsi="Book Antiqua" w:cstheme="majorBidi"/>
          <w:sz w:val="20"/>
          <w:szCs w:val="20"/>
          <w:lang w:val="en"/>
          <w:rPrChange w:id="4526" w:author="Donia Jendoubi" w:date="2019-05-21T18:26:00Z">
            <w:rPr>
              <w:rFonts w:asciiTheme="majorBidi" w:hAnsiTheme="majorBidi" w:cstheme="majorBidi"/>
              <w:sz w:val="20"/>
              <w:szCs w:val="20"/>
              <w:lang w:val="en"/>
            </w:rPr>
          </w:rPrChange>
        </w:rPr>
        <w:t xml:space="preserve">, D. J. J., </w:t>
      </w:r>
      <w:proofErr w:type="spellStart"/>
      <w:r w:rsidRPr="008E088B">
        <w:rPr>
          <w:rFonts w:ascii="Book Antiqua" w:hAnsi="Book Antiqua" w:cstheme="majorBidi"/>
          <w:sz w:val="20"/>
          <w:szCs w:val="20"/>
          <w:lang w:val="en"/>
          <w:rPrChange w:id="4527" w:author="Donia Jendoubi" w:date="2019-05-21T18:26:00Z">
            <w:rPr>
              <w:rFonts w:asciiTheme="majorBidi" w:hAnsiTheme="majorBidi" w:cstheme="majorBidi"/>
              <w:sz w:val="20"/>
              <w:szCs w:val="20"/>
              <w:lang w:val="en"/>
            </w:rPr>
          </w:rPrChange>
        </w:rPr>
        <w:t>McBratney</w:t>
      </w:r>
      <w:proofErr w:type="spellEnd"/>
      <w:r w:rsidRPr="008E088B">
        <w:rPr>
          <w:rFonts w:ascii="Book Antiqua" w:hAnsi="Book Antiqua" w:cstheme="majorBidi"/>
          <w:sz w:val="20"/>
          <w:szCs w:val="20"/>
          <w:lang w:val="en"/>
          <w:rPrChange w:id="4528" w:author="Donia Jendoubi" w:date="2019-05-21T18:26:00Z">
            <w:rPr>
              <w:rFonts w:asciiTheme="majorBidi" w:hAnsiTheme="majorBidi" w:cstheme="majorBidi"/>
              <w:sz w:val="20"/>
              <w:szCs w:val="20"/>
              <w:lang w:val="en"/>
            </w:rPr>
          </w:rPrChange>
        </w:rPr>
        <w:t xml:space="preserve">, A.B., </w:t>
      </w:r>
      <w:proofErr w:type="spellStart"/>
      <w:r w:rsidR="007320D2" w:rsidRPr="008E088B">
        <w:rPr>
          <w:rFonts w:ascii="Book Antiqua" w:hAnsi="Book Antiqua" w:cstheme="majorBidi"/>
          <w:sz w:val="20"/>
          <w:szCs w:val="20"/>
          <w:lang w:val="en"/>
          <w:rPrChange w:id="4529" w:author="Donia Jendoubi" w:date="2019-05-21T18:26:00Z">
            <w:rPr>
              <w:rFonts w:asciiTheme="majorBidi" w:hAnsiTheme="majorBidi" w:cstheme="majorBidi"/>
              <w:sz w:val="20"/>
              <w:szCs w:val="20"/>
              <w:lang w:val="en"/>
            </w:rPr>
          </w:rPrChange>
        </w:rPr>
        <w:t>Janik</w:t>
      </w:r>
      <w:proofErr w:type="spellEnd"/>
      <w:r w:rsidR="007320D2" w:rsidRPr="008E088B">
        <w:rPr>
          <w:rFonts w:ascii="Book Antiqua" w:hAnsi="Book Antiqua" w:cstheme="majorBidi"/>
          <w:sz w:val="20"/>
          <w:szCs w:val="20"/>
          <w:lang w:val="en"/>
          <w:rPrChange w:id="4530" w:author="Donia Jendoubi" w:date="2019-05-21T18:26:00Z">
            <w:rPr>
              <w:rFonts w:asciiTheme="majorBidi" w:hAnsiTheme="majorBidi" w:cstheme="majorBidi"/>
              <w:sz w:val="20"/>
              <w:szCs w:val="20"/>
              <w:lang w:val="en"/>
            </w:rPr>
          </w:rPrChange>
        </w:rPr>
        <w:t xml:space="preserve">, L. J. &amp; </w:t>
      </w:r>
      <w:proofErr w:type="spellStart"/>
      <w:r w:rsidR="007320D2" w:rsidRPr="008E088B">
        <w:rPr>
          <w:rFonts w:ascii="Book Antiqua" w:hAnsi="Book Antiqua" w:cstheme="majorBidi"/>
          <w:sz w:val="20"/>
          <w:szCs w:val="20"/>
          <w:lang w:val="en"/>
          <w:rPrChange w:id="4531" w:author="Donia Jendoubi" w:date="2019-05-21T18:26:00Z">
            <w:rPr>
              <w:rFonts w:asciiTheme="majorBidi" w:hAnsiTheme="majorBidi" w:cstheme="majorBidi"/>
              <w:sz w:val="20"/>
              <w:szCs w:val="20"/>
              <w:lang w:val="en"/>
            </w:rPr>
          </w:rPrChange>
        </w:rPr>
        <w:t>Skjemstad</w:t>
      </w:r>
      <w:proofErr w:type="spellEnd"/>
      <w:r w:rsidR="007320D2" w:rsidRPr="008E088B">
        <w:rPr>
          <w:rFonts w:ascii="Book Antiqua" w:hAnsi="Book Antiqua" w:cstheme="majorBidi"/>
          <w:sz w:val="20"/>
          <w:szCs w:val="20"/>
          <w:lang w:val="en"/>
          <w:rPrChange w:id="4532" w:author="Donia Jendoubi" w:date="2019-05-21T18:26:00Z">
            <w:rPr>
              <w:rFonts w:asciiTheme="majorBidi" w:hAnsiTheme="majorBidi" w:cstheme="majorBidi"/>
              <w:sz w:val="20"/>
              <w:szCs w:val="20"/>
              <w:lang w:val="en"/>
            </w:rPr>
          </w:rPrChange>
        </w:rPr>
        <w:t xml:space="preserve">, J. O.: </w:t>
      </w:r>
      <w:r w:rsidRPr="008E088B">
        <w:rPr>
          <w:rFonts w:ascii="Book Antiqua" w:hAnsi="Book Antiqua" w:cstheme="majorBidi"/>
          <w:sz w:val="20"/>
          <w:szCs w:val="20"/>
          <w:lang w:val="en"/>
          <w:rPrChange w:id="4533" w:author="Donia Jendoubi" w:date="2019-05-21T18:26:00Z">
            <w:rPr>
              <w:rFonts w:asciiTheme="majorBidi" w:hAnsiTheme="majorBidi" w:cstheme="majorBidi"/>
              <w:sz w:val="20"/>
              <w:szCs w:val="20"/>
              <w:lang w:val="en"/>
            </w:rPr>
          </w:rPrChange>
        </w:rPr>
        <w:t xml:space="preserve">“Visible, Near Infrared, Mid Infrared or Combined Diffuse Reflectance Spectroscopy for Simultaneous Assessment of Various Soil Properties.” </w:t>
      </w:r>
      <w:proofErr w:type="spellStart"/>
      <w:r w:rsidRPr="008E088B">
        <w:rPr>
          <w:rFonts w:ascii="Book Antiqua" w:hAnsi="Book Antiqua" w:cstheme="majorBidi"/>
          <w:sz w:val="20"/>
          <w:szCs w:val="20"/>
          <w:lang w:val="en"/>
          <w:rPrChange w:id="4534" w:author="Donia Jendoubi" w:date="2019-05-21T18:26:00Z">
            <w:rPr>
              <w:rFonts w:asciiTheme="majorBidi" w:hAnsiTheme="majorBidi" w:cstheme="majorBidi"/>
              <w:sz w:val="20"/>
              <w:szCs w:val="20"/>
              <w:lang w:val="en"/>
            </w:rPr>
          </w:rPrChange>
        </w:rPr>
        <w:t>Geoderma</w:t>
      </w:r>
      <w:proofErr w:type="spellEnd"/>
      <w:r w:rsidRPr="008E088B">
        <w:rPr>
          <w:rFonts w:ascii="Book Antiqua" w:hAnsi="Book Antiqua" w:cstheme="majorBidi"/>
          <w:sz w:val="20"/>
          <w:szCs w:val="20"/>
          <w:lang w:val="en"/>
          <w:rPrChange w:id="4535" w:author="Donia Jendoubi" w:date="2019-05-21T18:26:00Z">
            <w:rPr>
              <w:rFonts w:asciiTheme="majorBidi" w:hAnsiTheme="majorBidi" w:cstheme="majorBidi"/>
              <w:sz w:val="20"/>
              <w:szCs w:val="20"/>
              <w:lang w:val="en"/>
            </w:rPr>
          </w:rPrChange>
        </w:rPr>
        <w:t xml:space="preserve"> 131 (1–2): 59–75. </w:t>
      </w:r>
      <w:proofErr w:type="gramStart"/>
      <w:r w:rsidRPr="008E088B">
        <w:rPr>
          <w:rFonts w:ascii="Book Antiqua" w:hAnsi="Book Antiqua" w:cstheme="majorBidi"/>
          <w:sz w:val="20"/>
          <w:szCs w:val="20"/>
          <w:lang w:val="en"/>
          <w:rPrChange w:id="4536" w:author="Donia Jendoubi" w:date="2019-05-21T18:26:00Z">
            <w:rPr>
              <w:rFonts w:asciiTheme="majorBidi" w:hAnsiTheme="majorBidi" w:cstheme="majorBidi"/>
              <w:sz w:val="20"/>
              <w:szCs w:val="20"/>
              <w:lang w:val="en"/>
            </w:rPr>
          </w:rPrChange>
        </w:rPr>
        <w:t>doi:</w:t>
      </w:r>
      <w:proofErr w:type="gramEnd"/>
      <w:r w:rsidRPr="008E088B">
        <w:rPr>
          <w:rFonts w:ascii="Book Antiqua" w:hAnsi="Book Antiqua" w:cstheme="majorBidi"/>
          <w:sz w:val="20"/>
          <w:szCs w:val="20"/>
          <w:lang w:val="en"/>
          <w:rPrChange w:id="4537" w:author="Donia Jendoubi" w:date="2019-05-21T18:26:00Z">
            <w:rPr>
              <w:rFonts w:asciiTheme="majorBidi" w:hAnsiTheme="majorBidi" w:cstheme="majorBidi"/>
              <w:sz w:val="20"/>
              <w:szCs w:val="20"/>
              <w:lang w:val="en"/>
            </w:rPr>
          </w:rPrChange>
        </w:rPr>
        <w:t>1</w:t>
      </w:r>
      <w:r w:rsidR="007320D2" w:rsidRPr="008E088B">
        <w:rPr>
          <w:rFonts w:ascii="Book Antiqua" w:hAnsi="Book Antiqua" w:cstheme="majorBidi"/>
          <w:sz w:val="20"/>
          <w:szCs w:val="20"/>
          <w:lang w:val="en"/>
          <w:rPrChange w:id="4538" w:author="Donia Jendoubi" w:date="2019-05-21T18:26:00Z">
            <w:rPr>
              <w:rFonts w:asciiTheme="majorBidi" w:hAnsiTheme="majorBidi" w:cstheme="majorBidi"/>
              <w:sz w:val="20"/>
              <w:szCs w:val="20"/>
              <w:lang w:val="en"/>
            </w:rPr>
          </w:rPrChange>
        </w:rPr>
        <w:t>0.1016/ j.geoderma.2005.03.007, 2006.</w:t>
      </w:r>
      <w:r w:rsidRPr="008E088B">
        <w:rPr>
          <w:rFonts w:ascii="Book Antiqua" w:hAnsi="Book Antiqua" w:cstheme="majorBidi"/>
          <w:sz w:val="20"/>
          <w:szCs w:val="20"/>
          <w:lang w:val="en"/>
          <w:rPrChange w:id="4539" w:author="Donia Jendoubi" w:date="2019-05-21T18:26:00Z">
            <w:rPr>
              <w:rFonts w:asciiTheme="majorBidi" w:hAnsiTheme="majorBidi" w:cstheme="majorBidi"/>
              <w:sz w:val="20"/>
              <w:szCs w:val="20"/>
              <w:lang w:val="en"/>
            </w:rPr>
          </w:rPrChange>
        </w:rPr>
        <w:tab/>
      </w:r>
    </w:p>
    <w:p w:rsidR="00EA6011" w:rsidRPr="008E088B" w:rsidRDefault="007320D2">
      <w:pPr>
        <w:spacing w:after="0" w:line="240" w:lineRule="auto"/>
        <w:jc w:val="both"/>
        <w:rPr>
          <w:rFonts w:ascii="Book Antiqua" w:hAnsi="Book Antiqua" w:cstheme="majorBidi"/>
          <w:sz w:val="20"/>
          <w:szCs w:val="20"/>
          <w:lang w:val="en"/>
          <w:rPrChange w:id="4540"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541" w:author="Donia Jendoubi" w:date="2019-05-21T18:26:00Z">
            <w:rPr>
              <w:rFonts w:asciiTheme="majorBidi" w:hAnsiTheme="majorBidi" w:cstheme="majorBidi"/>
              <w:sz w:val="20"/>
              <w:szCs w:val="20"/>
              <w:lang w:val="en"/>
            </w:rPr>
          </w:rPrChange>
        </w:rPr>
        <w:t>Wakene</w:t>
      </w:r>
      <w:proofErr w:type="spellEnd"/>
      <w:r w:rsidRPr="008E088B">
        <w:rPr>
          <w:rFonts w:ascii="Book Antiqua" w:hAnsi="Book Antiqua" w:cstheme="majorBidi"/>
          <w:sz w:val="20"/>
          <w:szCs w:val="20"/>
          <w:lang w:val="en"/>
          <w:rPrChange w:id="4542" w:author="Donia Jendoubi" w:date="2019-05-21T18:26:00Z">
            <w:rPr>
              <w:rFonts w:asciiTheme="majorBidi" w:hAnsiTheme="majorBidi" w:cstheme="majorBidi"/>
              <w:sz w:val="20"/>
              <w:szCs w:val="20"/>
              <w:lang w:val="en"/>
            </w:rPr>
          </w:rPrChange>
        </w:rPr>
        <w:t xml:space="preserve">, N. &amp; </w:t>
      </w:r>
      <w:proofErr w:type="spellStart"/>
      <w:r w:rsidRPr="008E088B">
        <w:rPr>
          <w:rFonts w:ascii="Book Antiqua" w:hAnsi="Book Antiqua" w:cstheme="majorBidi"/>
          <w:sz w:val="20"/>
          <w:szCs w:val="20"/>
          <w:lang w:val="en"/>
          <w:rPrChange w:id="4543" w:author="Donia Jendoubi" w:date="2019-05-21T18:26:00Z">
            <w:rPr>
              <w:rFonts w:asciiTheme="majorBidi" w:hAnsiTheme="majorBidi" w:cstheme="majorBidi"/>
              <w:sz w:val="20"/>
              <w:szCs w:val="20"/>
              <w:lang w:val="en"/>
            </w:rPr>
          </w:rPrChange>
        </w:rPr>
        <w:t>Heluf</w:t>
      </w:r>
      <w:proofErr w:type="spellEnd"/>
      <w:r w:rsidRPr="008E088B">
        <w:rPr>
          <w:rFonts w:ascii="Book Antiqua" w:hAnsi="Book Antiqua" w:cstheme="majorBidi"/>
          <w:sz w:val="20"/>
          <w:szCs w:val="20"/>
          <w:lang w:val="en"/>
          <w:rPrChange w:id="4544" w:author="Donia Jendoubi" w:date="2019-05-21T18:26:00Z">
            <w:rPr>
              <w:rFonts w:asciiTheme="majorBidi" w:hAnsiTheme="majorBidi" w:cstheme="majorBidi"/>
              <w:sz w:val="20"/>
              <w:szCs w:val="20"/>
              <w:lang w:val="en"/>
            </w:rPr>
          </w:rPrChange>
        </w:rPr>
        <w:t xml:space="preserve">, </w:t>
      </w:r>
      <w:proofErr w:type="gramStart"/>
      <w:r w:rsidRPr="008E088B">
        <w:rPr>
          <w:rFonts w:ascii="Book Antiqua" w:hAnsi="Book Antiqua" w:cstheme="majorBidi"/>
          <w:sz w:val="20"/>
          <w:szCs w:val="20"/>
          <w:lang w:val="en"/>
          <w:rPrChange w:id="4545" w:author="Donia Jendoubi" w:date="2019-05-21T18:26:00Z">
            <w:rPr>
              <w:rFonts w:asciiTheme="majorBidi" w:hAnsiTheme="majorBidi" w:cstheme="majorBidi"/>
              <w:sz w:val="20"/>
              <w:szCs w:val="20"/>
              <w:lang w:val="en"/>
            </w:rPr>
          </w:rPrChange>
        </w:rPr>
        <w:t>G</w:t>
      </w:r>
      <w:proofErr w:type="gramEnd"/>
      <w:r w:rsidRPr="008E088B">
        <w:rPr>
          <w:rFonts w:ascii="Book Antiqua" w:hAnsi="Book Antiqua" w:cstheme="majorBidi"/>
          <w:sz w:val="20"/>
          <w:szCs w:val="20"/>
          <w:lang w:val="en"/>
          <w:rPrChange w:id="4546" w:author="Donia Jendoubi" w:date="2019-05-21T18:26:00Z">
            <w:rPr>
              <w:rFonts w:asciiTheme="majorBidi" w:hAnsiTheme="majorBidi" w:cstheme="majorBidi"/>
              <w:sz w:val="20"/>
              <w:szCs w:val="20"/>
              <w:lang w:val="en"/>
            </w:rPr>
          </w:rPrChange>
        </w:rPr>
        <w:t>.:</w:t>
      </w:r>
      <w:r w:rsidR="00EA6011" w:rsidRPr="008E088B">
        <w:rPr>
          <w:rFonts w:ascii="Book Antiqua" w:hAnsi="Book Antiqua" w:cstheme="majorBidi"/>
          <w:sz w:val="20"/>
          <w:szCs w:val="20"/>
          <w:lang w:val="en"/>
          <w:rPrChange w:id="4547" w:author="Donia Jendoubi" w:date="2019-05-21T18:26:00Z">
            <w:rPr>
              <w:rFonts w:asciiTheme="majorBidi" w:hAnsiTheme="majorBidi" w:cstheme="majorBidi"/>
              <w:sz w:val="20"/>
              <w:szCs w:val="20"/>
              <w:lang w:val="en"/>
            </w:rPr>
          </w:rPrChange>
        </w:rPr>
        <w:t xml:space="preserve"> The impact of different land use systems on soil quality of western Ethiopia </w:t>
      </w:r>
      <w:proofErr w:type="spellStart"/>
      <w:r w:rsidR="00EA6011" w:rsidRPr="008E088B">
        <w:rPr>
          <w:rFonts w:ascii="Book Antiqua" w:hAnsi="Book Antiqua" w:cstheme="majorBidi"/>
          <w:sz w:val="20"/>
          <w:szCs w:val="20"/>
          <w:lang w:val="en"/>
          <w:rPrChange w:id="4548" w:author="Donia Jendoubi" w:date="2019-05-21T18:26:00Z">
            <w:rPr>
              <w:rFonts w:asciiTheme="majorBidi" w:hAnsiTheme="majorBidi" w:cstheme="majorBidi"/>
              <w:sz w:val="20"/>
              <w:szCs w:val="20"/>
              <w:lang w:val="en"/>
            </w:rPr>
          </w:rPrChange>
        </w:rPr>
        <w:t>Alfisols</w:t>
      </w:r>
      <w:proofErr w:type="spellEnd"/>
      <w:r w:rsidR="00EA6011" w:rsidRPr="008E088B">
        <w:rPr>
          <w:rFonts w:ascii="Book Antiqua" w:hAnsi="Book Antiqua" w:cstheme="majorBidi"/>
          <w:sz w:val="20"/>
          <w:szCs w:val="20"/>
          <w:lang w:val="en"/>
          <w:rPrChange w:id="4549" w:author="Donia Jendoubi" w:date="2019-05-21T18:26:00Z">
            <w:rPr>
              <w:rFonts w:asciiTheme="majorBidi" w:hAnsiTheme="majorBidi" w:cstheme="majorBidi"/>
              <w:sz w:val="20"/>
              <w:szCs w:val="20"/>
              <w:lang w:val="en"/>
            </w:rPr>
          </w:rPrChange>
        </w:rPr>
        <w:t xml:space="preserve">. International Research on Food Security: Natural Resource Management and Rural Poverty </w:t>
      </w:r>
      <w:r w:rsidR="00EA6011" w:rsidRPr="008E088B">
        <w:rPr>
          <w:rFonts w:ascii="Book Antiqua" w:hAnsi="Book Antiqua" w:cstheme="majorBidi"/>
          <w:sz w:val="20"/>
          <w:szCs w:val="20"/>
          <w:lang w:val="en"/>
          <w:rPrChange w:id="4550" w:author="Donia Jendoubi" w:date="2019-05-21T18:26:00Z">
            <w:rPr>
              <w:rFonts w:asciiTheme="majorBidi" w:hAnsiTheme="majorBidi" w:cstheme="majorBidi"/>
              <w:sz w:val="20"/>
              <w:szCs w:val="20"/>
              <w:lang w:val="en"/>
            </w:rPr>
          </w:rPrChange>
        </w:rPr>
        <w:lastRenderedPageBreak/>
        <w:t xml:space="preserve">Reduction through Research for Development and Transformation. </w:t>
      </w:r>
      <w:proofErr w:type="spellStart"/>
      <w:r w:rsidR="00EA6011" w:rsidRPr="008E088B">
        <w:rPr>
          <w:rFonts w:ascii="Book Antiqua" w:hAnsi="Book Antiqua" w:cstheme="majorBidi"/>
          <w:sz w:val="20"/>
          <w:szCs w:val="20"/>
          <w:lang w:val="en"/>
          <w:rPrChange w:id="4551" w:author="Donia Jendoubi" w:date="2019-05-21T18:26:00Z">
            <w:rPr>
              <w:rFonts w:asciiTheme="majorBidi" w:hAnsiTheme="majorBidi" w:cstheme="majorBidi"/>
              <w:sz w:val="20"/>
              <w:szCs w:val="20"/>
              <w:lang w:val="en"/>
            </w:rPr>
          </w:rPrChange>
        </w:rPr>
        <w:t>Deutcher</w:t>
      </w:r>
      <w:proofErr w:type="spellEnd"/>
      <w:r w:rsidR="00EA6011" w:rsidRPr="008E088B">
        <w:rPr>
          <w:rFonts w:ascii="Book Antiqua" w:hAnsi="Book Antiqua" w:cstheme="majorBidi"/>
          <w:sz w:val="20"/>
          <w:szCs w:val="20"/>
          <w:lang w:val="en"/>
          <w:rPrChange w:id="4552" w:author="Donia Jendoubi" w:date="2019-05-21T18:26:00Z">
            <w:rPr>
              <w:rFonts w:asciiTheme="majorBidi" w:hAnsiTheme="majorBidi" w:cstheme="majorBidi"/>
              <w:sz w:val="20"/>
              <w:szCs w:val="20"/>
              <w:lang w:val="en"/>
            </w:rPr>
          </w:rPrChange>
        </w:rPr>
        <w:t xml:space="preserve"> </w:t>
      </w:r>
      <w:proofErr w:type="spellStart"/>
      <w:r w:rsidR="00EA6011" w:rsidRPr="008E088B">
        <w:rPr>
          <w:rFonts w:ascii="Book Antiqua" w:hAnsi="Book Antiqua" w:cstheme="majorBidi"/>
          <w:sz w:val="20"/>
          <w:szCs w:val="20"/>
          <w:lang w:val="en"/>
          <w:rPrChange w:id="4553" w:author="Donia Jendoubi" w:date="2019-05-21T18:26:00Z">
            <w:rPr>
              <w:rFonts w:asciiTheme="majorBidi" w:hAnsiTheme="majorBidi" w:cstheme="majorBidi"/>
              <w:sz w:val="20"/>
              <w:szCs w:val="20"/>
              <w:lang w:val="en"/>
            </w:rPr>
          </w:rPrChange>
        </w:rPr>
        <w:t>Tropentage</w:t>
      </w:r>
      <w:proofErr w:type="spellEnd"/>
      <w:r w:rsidR="00EA6011" w:rsidRPr="008E088B">
        <w:rPr>
          <w:rFonts w:ascii="Book Antiqua" w:hAnsi="Book Antiqua" w:cstheme="majorBidi"/>
          <w:sz w:val="20"/>
          <w:szCs w:val="20"/>
          <w:lang w:val="en"/>
          <w:rPrChange w:id="4554" w:author="Donia Jendoubi" w:date="2019-05-21T18:26:00Z">
            <w:rPr>
              <w:rFonts w:asciiTheme="majorBidi" w:hAnsiTheme="majorBidi" w:cstheme="majorBidi"/>
              <w:sz w:val="20"/>
              <w:szCs w:val="20"/>
              <w:lang w:val="en"/>
            </w:rPr>
          </w:rPrChange>
        </w:rPr>
        <w:t>-Berlin 5-7 October 2004. pp. 1-7. http://www. Tropentage.de/2004/abstracts/full/265.pdf</w:t>
      </w:r>
      <w:r w:rsidRPr="008E088B">
        <w:rPr>
          <w:rFonts w:ascii="Book Antiqua" w:hAnsi="Book Antiqua" w:cstheme="majorBidi"/>
          <w:sz w:val="20"/>
          <w:szCs w:val="20"/>
          <w:lang w:val="en"/>
          <w:rPrChange w:id="4555" w:author="Donia Jendoubi" w:date="2019-05-21T18:26:00Z">
            <w:rPr>
              <w:rFonts w:asciiTheme="majorBidi" w:hAnsiTheme="majorBidi" w:cstheme="majorBidi"/>
              <w:sz w:val="20"/>
              <w:szCs w:val="20"/>
              <w:lang w:val="en"/>
            </w:rPr>
          </w:rPrChange>
        </w:rPr>
        <w:t>, 2004.</w:t>
      </w:r>
      <w:r w:rsidR="00EA6011" w:rsidRPr="008E088B">
        <w:rPr>
          <w:rFonts w:ascii="Book Antiqua" w:hAnsi="Book Antiqua" w:cstheme="majorBidi"/>
          <w:sz w:val="20"/>
          <w:szCs w:val="20"/>
          <w:lang w:val="en"/>
          <w:rPrChange w:id="4556"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557"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GB"/>
          <w:rPrChange w:id="4558" w:author="Donia Jendoubi" w:date="2019-05-21T18:26:00Z">
            <w:rPr>
              <w:rFonts w:asciiTheme="majorBidi" w:hAnsiTheme="majorBidi" w:cstheme="majorBidi"/>
              <w:sz w:val="20"/>
              <w:szCs w:val="20"/>
              <w:lang w:val="en-GB"/>
            </w:rPr>
          </w:rPrChange>
        </w:rPr>
        <w:t>Wolfgramm</w:t>
      </w:r>
      <w:proofErr w:type="spellEnd"/>
      <w:r w:rsidRPr="008E088B">
        <w:rPr>
          <w:rFonts w:ascii="Book Antiqua" w:hAnsi="Book Antiqua" w:cstheme="majorBidi"/>
          <w:sz w:val="20"/>
          <w:szCs w:val="20"/>
          <w:lang w:val="en-GB"/>
          <w:rPrChange w:id="4559" w:author="Donia Jendoubi" w:date="2019-05-21T18:26:00Z">
            <w:rPr>
              <w:rFonts w:asciiTheme="majorBidi" w:hAnsiTheme="majorBidi" w:cstheme="majorBidi"/>
              <w:sz w:val="20"/>
              <w:szCs w:val="20"/>
              <w:lang w:val="en-GB"/>
            </w:rPr>
          </w:rPrChange>
        </w:rPr>
        <w:t xml:space="preserve">, B., Seiler, B., </w:t>
      </w:r>
      <w:proofErr w:type="spellStart"/>
      <w:r w:rsidRPr="008E088B">
        <w:rPr>
          <w:rFonts w:ascii="Book Antiqua" w:hAnsi="Book Antiqua" w:cstheme="majorBidi"/>
          <w:sz w:val="20"/>
          <w:szCs w:val="20"/>
          <w:lang w:val="en-GB"/>
          <w:rPrChange w:id="4560" w:author="Donia Jendoubi" w:date="2019-05-21T18:26:00Z">
            <w:rPr>
              <w:rFonts w:asciiTheme="majorBidi" w:hAnsiTheme="majorBidi" w:cstheme="majorBidi"/>
              <w:sz w:val="20"/>
              <w:szCs w:val="20"/>
              <w:lang w:val="en-GB"/>
            </w:rPr>
          </w:rPrChange>
        </w:rPr>
        <w:t>Kneu</w:t>
      </w:r>
      <w:r w:rsidR="007320D2" w:rsidRPr="008E088B">
        <w:rPr>
          <w:rFonts w:ascii="Book Antiqua" w:hAnsi="Book Antiqua" w:cstheme="majorBidi"/>
          <w:sz w:val="20"/>
          <w:szCs w:val="20"/>
          <w:lang w:val="en-GB"/>
          <w:rPrChange w:id="4561" w:author="Donia Jendoubi" w:date="2019-05-21T18:26:00Z">
            <w:rPr>
              <w:rFonts w:asciiTheme="majorBidi" w:hAnsiTheme="majorBidi" w:cstheme="majorBidi"/>
              <w:sz w:val="20"/>
              <w:szCs w:val="20"/>
              <w:lang w:val="en-GB"/>
            </w:rPr>
          </w:rPrChange>
        </w:rPr>
        <w:t>bühler</w:t>
      </w:r>
      <w:proofErr w:type="spellEnd"/>
      <w:r w:rsidR="007320D2" w:rsidRPr="008E088B">
        <w:rPr>
          <w:rFonts w:ascii="Book Antiqua" w:hAnsi="Book Antiqua" w:cstheme="majorBidi"/>
          <w:sz w:val="20"/>
          <w:szCs w:val="20"/>
          <w:lang w:val="en-GB"/>
          <w:rPrChange w:id="4562" w:author="Donia Jendoubi" w:date="2019-05-21T18:26:00Z">
            <w:rPr>
              <w:rFonts w:asciiTheme="majorBidi" w:hAnsiTheme="majorBidi" w:cstheme="majorBidi"/>
              <w:sz w:val="20"/>
              <w:szCs w:val="20"/>
              <w:lang w:val="en-GB"/>
            </w:rPr>
          </w:rPrChange>
        </w:rPr>
        <w:t xml:space="preserve">, M., &amp; </w:t>
      </w:r>
      <w:proofErr w:type="spellStart"/>
      <w:r w:rsidR="007320D2" w:rsidRPr="008E088B">
        <w:rPr>
          <w:rFonts w:ascii="Book Antiqua" w:hAnsi="Book Antiqua" w:cstheme="majorBidi"/>
          <w:sz w:val="20"/>
          <w:szCs w:val="20"/>
          <w:lang w:val="en-GB"/>
          <w:rPrChange w:id="4563" w:author="Donia Jendoubi" w:date="2019-05-21T18:26:00Z">
            <w:rPr>
              <w:rFonts w:asciiTheme="majorBidi" w:hAnsiTheme="majorBidi" w:cstheme="majorBidi"/>
              <w:sz w:val="20"/>
              <w:szCs w:val="20"/>
              <w:lang w:val="en-GB"/>
            </w:rPr>
          </w:rPrChange>
        </w:rPr>
        <w:t>Liniger</w:t>
      </w:r>
      <w:proofErr w:type="spellEnd"/>
      <w:r w:rsidR="007320D2" w:rsidRPr="008E088B">
        <w:rPr>
          <w:rFonts w:ascii="Book Antiqua" w:hAnsi="Book Antiqua" w:cstheme="majorBidi"/>
          <w:sz w:val="20"/>
          <w:szCs w:val="20"/>
          <w:lang w:val="en-GB"/>
          <w:rPrChange w:id="4564" w:author="Donia Jendoubi" w:date="2019-05-21T18:26:00Z">
            <w:rPr>
              <w:rFonts w:asciiTheme="majorBidi" w:hAnsiTheme="majorBidi" w:cstheme="majorBidi"/>
              <w:sz w:val="20"/>
              <w:szCs w:val="20"/>
              <w:lang w:val="en-GB"/>
            </w:rPr>
          </w:rPrChange>
        </w:rPr>
        <w:t>, H.:</w:t>
      </w:r>
      <w:r w:rsidRPr="008E088B">
        <w:rPr>
          <w:rFonts w:ascii="Book Antiqua" w:hAnsi="Book Antiqua" w:cstheme="majorBidi"/>
          <w:sz w:val="20"/>
          <w:szCs w:val="20"/>
          <w:lang w:val="en-GB"/>
          <w:rPrChange w:id="4565" w:author="Donia Jendoubi" w:date="2019-05-21T18:26:00Z">
            <w:rPr>
              <w:rFonts w:asciiTheme="majorBidi" w:hAnsiTheme="majorBidi" w:cstheme="majorBidi"/>
              <w:sz w:val="20"/>
              <w:szCs w:val="20"/>
              <w:lang w:val="en-GB"/>
            </w:rPr>
          </w:rPrChange>
        </w:rPr>
        <w:t xml:space="preserve"> </w:t>
      </w:r>
      <w:r w:rsidRPr="008E088B">
        <w:rPr>
          <w:rFonts w:ascii="Book Antiqua" w:hAnsi="Book Antiqua" w:cstheme="majorBidi"/>
          <w:sz w:val="20"/>
          <w:szCs w:val="20"/>
          <w:lang w:val="en"/>
          <w:rPrChange w:id="4566" w:author="Donia Jendoubi" w:date="2019-05-21T18:26:00Z">
            <w:rPr>
              <w:rFonts w:asciiTheme="majorBidi" w:hAnsiTheme="majorBidi" w:cstheme="majorBidi"/>
              <w:sz w:val="20"/>
              <w:szCs w:val="20"/>
              <w:lang w:val="en"/>
            </w:rPr>
          </w:rPrChange>
        </w:rPr>
        <w:t xml:space="preserve">Spatial assessment of erosion and its impact on soil fertility in the Tajik foothills. </w:t>
      </w:r>
      <w:proofErr w:type="spellStart"/>
      <w:r w:rsidRPr="008E088B">
        <w:rPr>
          <w:rFonts w:ascii="Book Antiqua" w:hAnsi="Book Antiqua" w:cstheme="majorBidi"/>
          <w:sz w:val="20"/>
          <w:szCs w:val="20"/>
          <w:lang w:val="en"/>
          <w:rPrChange w:id="4567" w:author="Donia Jendoubi" w:date="2019-05-21T18:26:00Z">
            <w:rPr>
              <w:rFonts w:asciiTheme="majorBidi" w:hAnsiTheme="majorBidi" w:cstheme="majorBidi"/>
              <w:sz w:val="20"/>
              <w:szCs w:val="20"/>
              <w:lang w:val="en"/>
            </w:rPr>
          </w:rPrChange>
        </w:rPr>
        <w:t>EA</w:t>
      </w:r>
      <w:r w:rsidR="007320D2" w:rsidRPr="008E088B">
        <w:rPr>
          <w:rFonts w:ascii="Book Antiqua" w:hAnsi="Book Antiqua" w:cstheme="majorBidi"/>
          <w:sz w:val="20"/>
          <w:szCs w:val="20"/>
          <w:lang w:val="en"/>
          <w:rPrChange w:id="4568" w:author="Donia Jendoubi" w:date="2019-05-21T18:26:00Z">
            <w:rPr>
              <w:rFonts w:asciiTheme="majorBidi" w:hAnsiTheme="majorBidi" w:cstheme="majorBidi"/>
              <w:sz w:val="20"/>
              <w:szCs w:val="20"/>
              <w:lang w:val="en"/>
            </w:rPr>
          </w:rPrChange>
        </w:rPr>
        <w:t>RSeL</w:t>
      </w:r>
      <w:proofErr w:type="spellEnd"/>
      <w:r w:rsidR="007320D2" w:rsidRPr="008E088B">
        <w:rPr>
          <w:rFonts w:ascii="Book Antiqua" w:hAnsi="Book Antiqua" w:cstheme="majorBidi"/>
          <w:sz w:val="20"/>
          <w:szCs w:val="20"/>
          <w:lang w:val="en"/>
          <w:rPrChange w:id="4569" w:author="Donia Jendoubi" w:date="2019-05-21T18:26:00Z">
            <w:rPr>
              <w:rFonts w:asciiTheme="majorBidi" w:hAnsiTheme="majorBidi" w:cstheme="majorBidi"/>
              <w:sz w:val="20"/>
              <w:szCs w:val="20"/>
              <w:lang w:val="en"/>
            </w:rPr>
          </w:rPrChange>
        </w:rPr>
        <w:t xml:space="preserve"> </w:t>
      </w:r>
      <w:proofErr w:type="spellStart"/>
      <w:r w:rsidR="007320D2" w:rsidRPr="008E088B">
        <w:rPr>
          <w:rFonts w:ascii="Book Antiqua" w:hAnsi="Book Antiqua" w:cstheme="majorBidi"/>
          <w:sz w:val="20"/>
          <w:szCs w:val="20"/>
          <w:lang w:val="en"/>
          <w:rPrChange w:id="4570" w:author="Donia Jendoubi" w:date="2019-05-21T18:26:00Z">
            <w:rPr>
              <w:rFonts w:asciiTheme="majorBidi" w:hAnsiTheme="majorBidi" w:cstheme="majorBidi"/>
              <w:sz w:val="20"/>
              <w:szCs w:val="20"/>
              <w:lang w:val="en"/>
            </w:rPr>
          </w:rPrChange>
        </w:rPr>
        <w:t>eProceedings</w:t>
      </w:r>
      <w:proofErr w:type="spellEnd"/>
      <w:r w:rsidR="007320D2" w:rsidRPr="008E088B">
        <w:rPr>
          <w:rFonts w:ascii="Book Antiqua" w:hAnsi="Book Antiqua" w:cstheme="majorBidi"/>
          <w:sz w:val="20"/>
          <w:szCs w:val="20"/>
          <w:lang w:val="en"/>
          <w:rPrChange w:id="4571" w:author="Donia Jendoubi" w:date="2019-05-21T18:26:00Z">
            <w:rPr>
              <w:rFonts w:asciiTheme="majorBidi" w:hAnsiTheme="majorBidi" w:cstheme="majorBidi"/>
              <w:sz w:val="20"/>
              <w:szCs w:val="20"/>
              <w:lang w:val="en"/>
            </w:rPr>
          </w:rPrChange>
        </w:rPr>
        <w:t>, 6(1), 12-25, 2007.</w:t>
      </w:r>
      <w:r w:rsidRPr="008E088B">
        <w:rPr>
          <w:rFonts w:ascii="Book Antiqua" w:hAnsi="Book Antiqua" w:cstheme="majorBidi"/>
          <w:sz w:val="20"/>
          <w:szCs w:val="20"/>
          <w:lang w:val="en"/>
          <w:rPrChange w:id="4572" w:author="Donia Jendoubi" w:date="2019-05-21T18:26:00Z">
            <w:rPr>
              <w:rFonts w:asciiTheme="majorBidi" w:hAnsiTheme="majorBidi" w:cstheme="majorBidi"/>
              <w:sz w:val="20"/>
              <w:szCs w:val="20"/>
              <w:lang w:val="en"/>
            </w:rPr>
          </w:rPrChange>
        </w:rPr>
        <w:tab/>
      </w:r>
    </w:p>
    <w:p w:rsidR="00EA6011" w:rsidRPr="008E088B" w:rsidRDefault="007320D2">
      <w:pPr>
        <w:spacing w:after="0" w:line="240" w:lineRule="auto"/>
        <w:jc w:val="both"/>
        <w:rPr>
          <w:rFonts w:ascii="Book Antiqua" w:hAnsi="Book Antiqua" w:cstheme="majorBidi"/>
          <w:sz w:val="20"/>
          <w:szCs w:val="20"/>
          <w:lang w:val="en"/>
          <w:rPrChange w:id="4573" w:author="Donia Jendoubi" w:date="2019-05-21T18:26:00Z">
            <w:rPr>
              <w:rFonts w:asciiTheme="majorBidi" w:hAnsiTheme="majorBidi" w:cstheme="majorBidi"/>
              <w:sz w:val="20"/>
              <w:szCs w:val="20"/>
              <w:lang w:val="en"/>
            </w:rPr>
          </w:rPrChange>
        </w:rPr>
      </w:pPr>
      <w:r w:rsidRPr="008E088B">
        <w:rPr>
          <w:rFonts w:ascii="Book Antiqua" w:hAnsi="Book Antiqua" w:cstheme="majorBidi"/>
          <w:sz w:val="20"/>
          <w:szCs w:val="20"/>
          <w:lang w:val="en"/>
          <w:rPrChange w:id="4574" w:author="Donia Jendoubi" w:date="2019-05-21T18:26:00Z">
            <w:rPr>
              <w:rFonts w:asciiTheme="majorBidi" w:hAnsiTheme="majorBidi" w:cstheme="majorBidi"/>
              <w:sz w:val="20"/>
              <w:szCs w:val="20"/>
              <w:lang w:val="en"/>
            </w:rPr>
          </w:rPrChange>
        </w:rPr>
        <w:t xml:space="preserve">Wu H., </w:t>
      </w:r>
      <w:proofErr w:type="spellStart"/>
      <w:r w:rsidRPr="008E088B">
        <w:rPr>
          <w:rFonts w:ascii="Book Antiqua" w:hAnsi="Book Antiqua" w:cstheme="majorBidi"/>
          <w:sz w:val="20"/>
          <w:szCs w:val="20"/>
          <w:lang w:val="en"/>
          <w:rPrChange w:id="4575" w:author="Donia Jendoubi" w:date="2019-05-21T18:26:00Z">
            <w:rPr>
              <w:rFonts w:asciiTheme="majorBidi" w:hAnsiTheme="majorBidi" w:cstheme="majorBidi"/>
              <w:sz w:val="20"/>
              <w:szCs w:val="20"/>
              <w:lang w:val="en"/>
            </w:rPr>
          </w:rPrChange>
        </w:rPr>
        <w:t>Guo</w:t>
      </w:r>
      <w:proofErr w:type="spellEnd"/>
      <w:r w:rsidRPr="008E088B">
        <w:rPr>
          <w:rFonts w:ascii="Book Antiqua" w:hAnsi="Book Antiqua" w:cstheme="majorBidi"/>
          <w:sz w:val="20"/>
          <w:szCs w:val="20"/>
          <w:lang w:val="en"/>
          <w:rPrChange w:id="4576" w:author="Donia Jendoubi" w:date="2019-05-21T18:26:00Z">
            <w:rPr>
              <w:rFonts w:asciiTheme="majorBidi" w:hAnsiTheme="majorBidi" w:cstheme="majorBidi"/>
              <w:sz w:val="20"/>
              <w:szCs w:val="20"/>
              <w:lang w:val="en"/>
            </w:rPr>
          </w:rPrChange>
        </w:rPr>
        <w:t xml:space="preserve"> A. &amp; Peng C</w:t>
      </w:r>
      <w:proofErr w:type="gramStart"/>
      <w:r w:rsidRPr="008E088B">
        <w:rPr>
          <w:rFonts w:ascii="Book Antiqua" w:hAnsi="Book Antiqua" w:cstheme="majorBidi"/>
          <w:sz w:val="20"/>
          <w:szCs w:val="20"/>
          <w:lang w:val="en"/>
          <w:rPrChange w:id="4577" w:author="Donia Jendoubi" w:date="2019-05-21T18:26:00Z">
            <w:rPr>
              <w:rFonts w:asciiTheme="majorBidi" w:hAnsiTheme="majorBidi" w:cstheme="majorBidi"/>
              <w:sz w:val="20"/>
              <w:szCs w:val="20"/>
              <w:lang w:val="en"/>
            </w:rPr>
          </w:rPrChange>
        </w:rPr>
        <w:t>. :</w:t>
      </w:r>
      <w:proofErr w:type="gramEnd"/>
      <w:r w:rsidR="00EA6011" w:rsidRPr="008E088B">
        <w:rPr>
          <w:rFonts w:ascii="Book Antiqua" w:hAnsi="Book Antiqua" w:cstheme="majorBidi"/>
          <w:sz w:val="20"/>
          <w:szCs w:val="20"/>
          <w:lang w:val="en"/>
          <w:rPrChange w:id="4578" w:author="Donia Jendoubi" w:date="2019-05-21T18:26:00Z">
            <w:rPr>
              <w:rFonts w:asciiTheme="majorBidi" w:hAnsiTheme="majorBidi" w:cstheme="majorBidi"/>
              <w:sz w:val="20"/>
              <w:szCs w:val="20"/>
              <w:lang w:val="en"/>
            </w:rPr>
          </w:rPrChange>
        </w:rPr>
        <w:t xml:space="preserve"> Land use induced changes in organic carbon storage in soils of China.</w:t>
      </w:r>
      <w:r w:rsidRPr="008E088B">
        <w:rPr>
          <w:rFonts w:ascii="Book Antiqua" w:hAnsi="Book Antiqua" w:cstheme="majorBidi"/>
          <w:sz w:val="20"/>
          <w:szCs w:val="20"/>
          <w:lang w:val="en"/>
          <w:rPrChange w:id="4579" w:author="Donia Jendoubi" w:date="2019-05-21T18:26:00Z">
            <w:rPr>
              <w:rFonts w:asciiTheme="majorBidi" w:hAnsiTheme="majorBidi" w:cstheme="majorBidi"/>
              <w:sz w:val="20"/>
              <w:szCs w:val="20"/>
              <w:lang w:val="en"/>
            </w:rPr>
          </w:rPrChange>
        </w:rPr>
        <w:t xml:space="preserve"> Glob. Change Biol. 9: 305–315, 2003.</w:t>
      </w:r>
      <w:r w:rsidR="00EA6011" w:rsidRPr="008E088B">
        <w:rPr>
          <w:rFonts w:ascii="Book Antiqua" w:hAnsi="Book Antiqua" w:cstheme="majorBidi"/>
          <w:sz w:val="20"/>
          <w:szCs w:val="20"/>
          <w:lang w:val="en"/>
          <w:rPrChange w:id="4580"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581"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582" w:author="Donia Jendoubi" w:date="2019-05-21T18:26:00Z">
            <w:rPr>
              <w:rFonts w:asciiTheme="majorBidi" w:hAnsiTheme="majorBidi" w:cstheme="majorBidi"/>
              <w:sz w:val="20"/>
              <w:szCs w:val="20"/>
              <w:lang w:val="en"/>
            </w:rPr>
          </w:rPrChange>
        </w:rPr>
        <w:t>Yimer</w:t>
      </w:r>
      <w:proofErr w:type="spellEnd"/>
      <w:r w:rsidRPr="008E088B">
        <w:rPr>
          <w:rFonts w:ascii="Book Antiqua" w:hAnsi="Book Antiqua" w:cstheme="majorBidi"/>
          <w:sz w:val="20"/>
          <w:szCs w:val="20"/>
          <w:lang w:val="en"/>
          <w:rPrChange w:id="4583" w:author="Donia Jendoubi" w:date="2019-05-21T18:26:00Z">
            <w:rPr>
              <w:rFonts w:asciiTheme="majorBidi" w:hAnsiTheme="majorBidi" w:cstheme="majorBidi"/>
              <w:sz w:val="20"/>
              <w:szCs w:val="20"/>
              <w:lang w:val="en"/>
            </w:rPr>
          </w:rPrChange>
        </w:rPr>
        <w:t>,</w:t>
      </w:r>
      <w:r w:rsidR="00413268" w:rsidRPr="008E088B">
        <w:rPr>
          <w:rFonts w:ascii="Book Antiqua" w:hAnsi="Book Antiqua" w:cstheme="majorBidi"/>
          <w:sz w:val="20"/>
          <w:szCs w:val="20"/>
          <w:lang w:val="en"/>
          <w:rPrChange w:id="4584" w:author="Donia Jendoubi" w:date="2019-05-21T18:26:00Z">
            <w:rPr>
              <w:rFonts w:asciiTheme="majorBidi" w:hAnsiTheme="majorBidi" w:cstheme="majorBidi"/>
              <w:sz w:val="20"/>
              <w:szCs w:val="20"/>
              <w:lang w:val="en"/>
            </w:rPr>
          </w:rPrChange>
        </w:rPr>
        <w:t xml:space="preserve"> F., </w:t>
      </w:r>
      <w:proofErr w:type="spellStart"/>
      <w:r w:rsidR="00413268" w:rsidRPr="008E088B">
        <w:rPr>
          <w:rFonts w:ascii="Book Antiqua" w:hAnsi="Book Antiqua" w:cstheme="majorBidi"/>
          <w:sz w:val="20"/>
          <w:szCs w:val="20"/>
          <w:lang w:val="en"/>
          <w:rPrChange w:id="4585" w:author="Donia Jendoubi" w:date="2019-05-21T18:26:00Z">
            <w:rPr>
              <w:rFonts w:asciiTheme="majorBidi" w:hAnsiTheme="majorBidi" w:cstheme="majorBidi"/>
              <w:sz w:val="20"/>
              <w:szCs w:val="20"/>
              <w:lang w:val="en"/>
            </w:rPr>
          </w:rPrChange>
        </w:rPr>
        <w:t>Ledin</w:t>
      </w:r>
      <w:proofErr w:type="spellEnd"/>
      <w:r w:rsidR="00413268" w:rsidRPr="008E088B">
        <w:rPr>
          <w:rFonts w:ascii="Book Antiqua" w:hAnsi="Book Antiqua" w:cstheme="majorBidi"/>
          <w:sz w:val="20"/>
          <w:szCs w:val="20"/>
          <w:lang w:val="en"/>
          <w:rPrChange w:id="4586" w:author="Donia Jendoubi" w:date="2019-05-21T18:26:00Z">
            <w:rPr>
              <w:rFonts w:asciiTheme="majorBidi" w:hAnsiTheme="majorBidi" w:cstheme="majorBidi"/>
              <w:sz w:val="20"/>
              <w:szCs w:val="20"/>
              <w:lang w:val="en"/>
            </w:rPr>
          </w:rPrChange>
        </w:rPr>
        <w:t xml:space="preserve">, S. &amp; </w:t>
      </w:r>
      <w:proofErr w:type="spellStart"/>
      <w:r w:rsidR="00413268" w:rsidRPr="008E088B">
        <w:rPr>
          <w:rFonts w:ascii="Book Antiqua" w:hAnsi="Book Antiqua" w:cstheme="majorBidi"/>
          <w:sz w:val="20"/>
          <w:szCs w:val="20"/>
          <w:lang w:val="en"/>
          <w:rPrChange w:id="4587" w:author="Donia Jendoubi" w:date="2019-05-21T18:26:00Z">
            <w:rPr>
              <w:rFonts w:asciiTheme="majorBidi" w:hAnsiTheme="majorBidi" w:cstheme="majorBidi"/>
              <w:sz w:val="20"/>
              <w:szCs w:val="20"/>
              <w:lang w:val="en"/>
            </w:rPr>
          </w:rPrChange>
        </w:rPr>
        <w:t>Abdelkadir</w:t>
      </w:r>
      <w:proofErr w:type="spellEnd"/>
      <w:r w:rsidR="00413268" w:rsidRPr="008E088B">
        <w:rPr>
          <w:rFonts w:ascii="Book Antiqua" w:hAnsi="Book Antiqua" w:cstheme="majorBidi"/>
          <w:sz w:val="20"/>
          <w:szCs w:val="20"/>
          <w:lang w:val="en"/>
          <w:rPrChange w:id="4588" w:author="Donia Jendoubi" w:date="2019-05-21T18:26:00Z">
            <w:rPr>
              <w:rFonts w:asciiTheme="majorBidi" w:hAnsiTheme="majorBidi" w:cstheme="majorBidi"/>
              <w:sz w:val="20"/>
              <w:szCs w:val="20"/>
              <w:lang w:val="en"/>
            </w:rPr>
          </w:rPrChange>
        </w:rPr>
        <w:t>, A</w:t>
      </w:r>
      <w:r w:rsidRPr="008E088B">
        <w:rPr>
          <w:rFonts w:ascii="Book Antiqua" w:hAnsi="Book Antiqua" w:cstheme="majorBidi"/>
          <w:sz w:val="20"/>
          <w:szCs w:val="20"/>
          <w:lang w:val="en"/>
          <w:rPrChange w:id="4589" w:author="Donia Jendoubi" w:date="2019-05-21T18:26:00Z">
            <w:rPr>
              <w:rFonts w:asciiTheme="majorBidi" w:hAnsiTheme="majorBidi" w:cstheme="majorBidi"/>
              <w:sz w:val="20"/>
              <w:szCs w:val="20"/>
              <w:lang w:val="en"/>
            </w:rPr>
          </w:rPrChange>
        </w:rPr>
        <w:t>.</w:t>
      </w:r>
      <w:r w:rsidR="007320D2" w:rsidRPr="008E088B">
        <w:rPr>
          <w:rFonts w:ascii="Book Antiqua" w:hAnsi="Book Antiqua" w:cstheme="majorBidi"/>
          <w:sz w:val="20"/>
          <w:szCs w:val="20"/>
          <w:lang w:val="en"/>
          <w:rPrChange w:id="4590" w:author="Donia Jendoubi" w:date="2019-05-21T18:26:00Z">
            <w:rPr>
              <w:rFonts w:asciiTheme="majorBidi" w:hAnsiTheme="majorBidi" w:cstheme="majorBidi"/>
              <w:sz w:val="20"/>
              <w:szCs w:val="20"/>
              <w:lang w:val="en"/>
            </w:rPr>
          </w:rPrChange>
        </w:rPr>
        <w:t>:</w:t>
      </w:r>
      <w:r w:rsidRPr="008E088B">
        <w:rPr>
          <w:rFonts w:ascii="Book Antiqua" w:hAnsi="Book Antiqua" w:cstheme="majorBidi"/>
          <w:sz w:val="20"/>
          <w:szCs w:val="20"/>
          <w:lang w:val="en"/>
          <w:rPrChange w:id="4591" w:author="Donia Jendoubi" w:date="2019-05-21T18:26:00Z">
            <w:rPr>
              <w:rFonts w:asciiTheme="majorBidi" w:hAnsiTheme="majorBidi" w:cstheme="majorBidi"/>
              <w:sz w:val="20"/>
              <w:szCs w:val="20"/>
              <w:lang w:val="en"/>
            </w:rPr>
          </w:rPrChange>
        </w:rPr>
        <w:t xml:space="preserve"> Soil organic carbon and total nitrogen stocks as affected by topographic aspect and vegetation in the Bale Mountain</w:t>
      </w:r>
      <w:r w:rsidR="007320D2" w:rsidRPr="008E088B">
        <w:rPr>
          <w:rFonts w:ascii="Book Antiqua" w:hAnsi="Book Antiqua" w:cstheme="majorBidi"/>
          <w:sz w:val="20"/>
          <w:szCs w:val="20"/>
          <w:lang w:val="en"/>
          <w:rPrChange w:id="4592" w:author="Donia Jendoubi" w:date="2019-05-21T18:26:00Z">
            <w:rPr>
              <w:rFonts w:asciiTheme="majorBidi" w:hAnsiTheme="majorBidi" w:cstheme="majorBidi"/>
              <w:sz w:val="20"/>
              <w:szCs w:val="20"/>
              <w:lang w:val="en"/>
            </w:rPr>
          </w:rPrChange>
        </w:rPr>
        <w:t xml:space="preserve">s, Ethiopia. </w:t>
      </w:r>
      <w:proofErr w:type="spellStart"/>
      <w:r w:rsidR="007320D2" w:rsidRPr="008E088B">
        <w:rPr>
          <w:rFonts w:ascii="Book Antiqua" w:hAnsi="Book Antiqua" w:cstheme="majorBidi"/>
          <w:sz w:val="20"/>
          <w:szCs w:val="20"/>
          <w:lang w:val="en"/>
          <w:rPrChange w:id="4593" w:author="Donia Jendoubi" w:date="2019-05-21T18:26:00Z">
            <w:rPr>
              <w:rFonts w:asciiTheme="majorBidi" w:hAnsiTheme="majorBidi" w:cstheme="majorBidi"/>
              <w:sz w:val="20"/>
              <w:szCs w:val="20"/>
              <w:lang w:val="en"/>
            </w:rPr>
          </w:rPrChange>
        </w:rPr>
        <w:t>Geoderma</w:t>
      </w:r>
      <w:proofErr w:type="spellEnd"/>
      <w:r w:rsidR="007320D2" w:rsidRPr="008E088B">
        <w:rPr>
          <w:rFonts w:ascii="Book Antiqua" w:hAnsi="Book Antiqua" w:cstheme="majorBidi"/>
          <w:sz w:val="20"/>
          <w:szCs w:val="20"/>
          <w:lang w:val="en"/>
          <w:rPrChange w:id="4594" w:author="Donia Jendoubi" w:date="2019-05-21T18:26:00Z">
            <w:rPr>
              <w:rFonts w:asciiTheme="majorBidi" w:hAnsiTheme="majorBidi" w:cstheme="majorBidi"/>
              <w:sz w:val="20"/>
              <w:szCs w:val="20"/>
              <w:lang w:val="en"/>
            </w:rPr>
          </w:rPrChange>
        </w:rPr>
        <w:t>, 135</w:t>
      </w:r>
      <w:r w:rsidRPr="008E088B">
        <w:rPr>
          <w:rFonts w:ascii="Book Antiqua" w:hAnsi="Book Antiqua" w:cstheme="majorBidi"/>
          <w:sz w:val="20"/>
          <w:szCs w:val="20"/>
          <w:lang w:val="en"/>
          <w:rPrChange w:id="4595" w:author="Donia Jendoubi" w:date="2019-05-21T18:26:00Z">
            <w:rPr>
              <w:rFonts w:asciiTheme="majorBidi" w:hAnsiTheme="majorBidi" w:cstheme="majorBidi"/>
              <w:sz w:val="20"/>
              <w:szCs w:val="20"/>
              <w:lang w:val="en"/>
            </w:rPr>
          </w:rPrChange>
        </w:rPr>
        <w:t>, pp. 335-344</w:t>
      </w:r>
      <w:r w:rsidR="007320D2" w:rsidRPr="008E088B">
        <w:rPr>
          <w:rFonts w:ascii="Book Antiqua" w:hAnsi="Book Antiqua" w:cstheme="majorBidi"/>
          <w:sz w:val="20"/>
          <w:szCs w:val="20"/>
          <w:lang w:val="en"/>
          <w:rPrChange w:id="4596" w:author="Donia Jendoubi" w:date="2019-05-21T18:26:00Z">
            <w:rPr>
              <w:rFonts w:asciiTheme="majorBidi" w:hAnsiTheme="majorBidi" w:cstheme="majorBidi"/>
              <w:sz w:val="20"/>
              <w:szCs w:val="20"/>
              <w:lang w:val="en"/>
            </w:rPr>
          </w:rPrChange>
        </w:rPr>
        <w:t>, 2006.</w:t>
      </w:r>
      <w:r w:rsidRPr="008E088B">
        <w:rPr>
          <w:rFonts w:ascii="Book Antiqua" w:hAnsi="Book Antiqua" w:cstheme="majorBidi"/>
          <w:sz w:val="20"/>
          <w:szCs w:val="20"/>
          <w:lang w:val="en"/>
          <w:rPrChange w:id="4597"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598"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599" w:author="Donia Jendoubi" w:date="2019-05-21T18:26:00Z">
            <w:rPr>
              <w:rFonts w:asciiTheme="majorBidi" w:hAnsiTheme="majorBidi" w:cstheme="majorBidi"/>
              <w:sz w:val="20"/>
              <w:szCs w:val="20"/>
              <w:lang w:val="en"/>
            </w:rPr>
          </w:rPrChange>
        </w:rPr>
        <w:t>Yimer</w:t>
      </w:r>
      <w:proofErr w:type="spellEnd"/>
      <w:r w:rsidRPr="008E088B">
        <w:rPr>
          <w:rFonts w:ascii="Book Antiqua" w:hAnsi="Book Antiqua" w:cstheme="majorBidi"/>
          <w:sz w:val="20"/>
          <w:szCs w:val="20"/>
          <w:lang w:val="en"/>
          <w:rPrChange w:id="4600" w:author="Donia Jendoubi" w:date="2019-05-21T18:26:00Z">
            <w:rPr>
              <w:rFonts w:asciiTheme="majorBidi" w:hAnsiTheme="majorBidi" w:cstheme="majorBidi"/>
              <w:sz w:val="20"/>
              <w:szCs w:val="20"/>
              <w:lang w:val="en"/>
            </w:rPr>
          </w:rPrChange>
        </w:rPr>
        <w:t xml:space="preserve">, F., </w:t>
      </w:r>
      <w:proofErr w:type="spellStart"/>
      <w:r w:rsidRPr="008E088B">
        <w:rPr>
          <w:rFonts w:ascii="Book Antiqua" w:hAnsi="Book Antiqua" w:cstheme="majorBidi"/>
          <w:sz w:val="20"/>
          <w:szCs w:val="20"/>
          <w:lang w:val="en"/>
          <w:rPrChange w:id="4601" w:author="Donia Jendoubi" w:date="2019-05-21T18:26:00Z">
            <w:rPr>
              <w:rFonts w:asciiTheme="majorBidi" w:hAnsiTheme="majorBidi" w:cstheme="majorBidi"/>
              <w:sz w:val="20"/>
              <w:szCs w:val="20"/>
              <w:lang w:val="en"/>
            </w:rPr>
          </w:rPrChange>
        </w:rPr>
        <w:t>L</w:t>
      </w:r>
      <w:r w:rsidR="007320D2" w:rsidRPr="008E088B">
        <w:rPr>
          <w:rFonts w:ascii="Book Antiqua" w:hAnsi="Book Antiqua" w:cstheme="majorBidi"/>
          <w:sz w:val="20"/>
          <w:szCs w:val="20"/>
          <w:lang w:val="en"/>
          <w:rPrChange w:id="4602" w:author="Donia Jendoubi" w:date="2019-05-21T18:26:00Z">
            <w:rPr>
              <w:rFonts w:asciiTheme="majorBidi" w:hAnsiTheme="majorBidi" w:cstheme="majorBidi"/>
              <w:sz w:val="20"/>
              <w:szCs w:val="20"/>
              <w:lang w:val="en"/>
            </w:rPr>
          </w:rPrChange>
        </w:rPr>
        <w:t>edin</w:t>
      </w:r>
      <w:proofErr w:type="spellEnd"/>
      <w:r w:rsidR="007320D2" w:rsidRPr="008E088B">
        <w:rPr>
          <w:rFonts w:ascii="Book Antiqua" w:hAnsi="Book Antiqua" w:cstheme="majorBidi"/>
          <w:sz w:val="20"/>
          <w:szCs w:val="20"/>
          <w:lang w:val="en"/>
          <w:rPrChange w:id="4603" w:author="Donia Jendoubi" w:date="2019-05-21T18:26:00Z">
            <w:rPr>
              <w:rFonts w:asciiTheme="majorBidi" w:hAnsiTheme="majorBidi" w:cstheme="majorBidi"/>
              <w:sz w:val="20"/>
              <w:szCs w:val="20"/>
              <w:lang w:val="en"/>
            </w:rPr>
          </w:rPrChange>
        </w:rPr>
        <w:t xml:space="preserve">, S. &amp; </w:t>
      </w:r>
      <w:proofErr w:type="spellStart"/>
      <w:r w:rsidR="007320D2" w:rsidRPr="008E088B">
        <w:rPr>
          <w:rFonts w:ascii="Book Antiqua" w:hAnsi="Book Antiqua" w:cstheme="majorBidi"/>
          <w:sz w:val="20"/>
          <w:szCs w:val="20"/>
          <w:lang w:val="en"/>
          <w:rPrChange w:id="4604" w:author="Donia Jendoubi" w:date="2019-05-21T18:26:00Z">
            <w:rPr>
              <w:rFonts w:asciiTheme="majorBidi" w:hAnsiTheme="majorBidi" w:cstheme="majorBidi"/>
              <w:sz w:val="20"/>
              <w:szCs w:val="20"/>
              <w:lang w:val="en"/>
            </w:rPr>
          </w:rPrChange>
        </w:rPr>
        <w:t>Abdelkadir</w:t>
      </w:r>
      <w:proofErr w:type="spellEnd"/>
      <w:r w:rsidR="007320D2" w:rsidRPr="008E088B">
        <w:rPr>
          <w:rFonts w:ascii="Book Antiqua" w:hAnsi="Book Antiqua" w:cstheme="majorBidi"/>
          <w:sz w:val="20"/>
          <w:szCs w:val="20"/>
          <w:lang w:val="en"/>
          <w:rPrChange w:id="4605" w:author="Donia Jendoubi" w:date="2019-05-21T18:26:00Z">
            <w:rPr>
              <w:rFonts w:asciiTheme="majorBidi" w:hAnsiTheme="majorBidi" w:cstheme="majorBidi"/>
              <w:sz w:val="20"/>
              <w:szCs w:val="20"/>
              <w:lang w:val="en"/>
            </w:rPr>
          </w:rPrChange>
        </w:rPr>
        <w:t>, V.:</w:t>
      </w:r>
      <w:r w:rsidRPr="008E088B">
        <w:rPr>
          <w:rFonts w:ascii="Book Antiqua" w:hAnsi="Book Antiqua" w:cstheme="majorBidi"/>
          <w:sz w:val="20"/>
          <w:szCs w:val="20"/>
          <w:lang w:val="en"/>
          <w:rPrChange w:id="4606" w:author="Donia Jendoubi" w:date="2019-05-21T18:26:00Z">
            <w:rPr>
              <w:rFonts w:asciiTheme="majorBidi" w:hAnsiTheme="majorBidi" w:cstheme="majorBidi"/>
              <w:sz w:val="20"/>
              <w:szCs w:val="20"/>
              <w:lang w:val="en"/>
            </w:rPr>
          </w:rPrChange>
        </w:rPr>
        <w:t xml:space="preserve"> Changes in soil organic carbon and total nitrogen contents in three adjacent land use types in the Bale Mountains, south-eastern highlands of Ethiopia. </w:t>
      </w:r>
      <w:proofErr w:type="spellStart"/>
      <w:r w:rsidRPr="008E088B">
        <w:rPr>
          <w:rFonts w:ascii="Book Antiqua" w:hAnsi="Book Antiqua" w:cstheme="majorBidi"/>
          <w:sz w:val="20"/>
          <w:szCs w:val="20"/>
          <w:lang w:val="en"/>
          <w:rPrChange w:id="4607" w:author="Donia Jendoubi" w:date="2019-05-21T18:26:00Z">
            <w:rPr>
              <w:rFonts w:asciiTheme="majorBidi" w:hAnsiTheme="majorBidi" w:cstheme="majorBidi"/>
              <w:sz w:val="20"/>
              <w:szCs w:val="20"/>
              <w:lang w:val="en"/>
            </w:rPr>
          </w:rPrChange>
        </w:rPr>
        <w:t>Fores</w:t>
      </w:r>
      <w:proofErr w:type="spellEnd"/>
      <w:r w:rsidRPr="008E088B">
        <w:rPr>
          <w:rFonts w:ascii="Book Antiqua" w:hAnsi="Book Antiqua" w:cstheme="majorBidi"/>
          <w:sz w:val="20"/>
          <w:szCs w:val="20"/>
          <w:lang w:val="en"/>
          <w:rPrChange w:id="4608" w:author="Donia Jendoubi" w:date="2019-05-21T18:26:00Z">
            <w:rPr>
              <w:rFonts w:asciiTheme="majorBidi" w:hAnsiTheme="majorBidi" w:cstheme="majorBidi"/>
              <w:sz w:val="20"/>
              <w:szCs w:val="20"/>
              <w:lang w:val="en"/>
            </w:rPr>
          </w:rPrChange>
        </w:rPr>
        <w:t>. Ecol. Manage., 242, pp. 337-342</w:t>
      </w:r>
      <w:r w:rsidR="007320D2" w:rsidRPr="008E088B">
        <w:rPr>
          <w:rFonts w:ascii="Book Antiqua" w:hAnsi="Book Antiqua" w:cstheme="majorBidi"/>
          <w:sz w:val="20"/>
          <w:szCs w:val="20"/>
          <w:lang w:val="en"/>
          <w:rPrChange w:id="4609" w:author="Donia Jendoubi" w:date="2019-05-21T18:26:00Z">
            <w:rPr>
              <w:rFonts w:asciiTheme="majorBidi" w:hAnsiTheme="majorBidi" w:cstheme="majorBidi"/>
              <w:sz w:val="20"/>
              <w:szCs w:val="20"/>
              <w:lang w:val="en"/>
            </w:rPr>
          </w:rPrChange>
        </w:rPr>
        <w:t>, 2007.</w:t>
      </w:r>
      <w:r w:rsidRPr="008E088B">
        <w:rPr>
          <w:rFonts w:ascii="Book Antiqua" w:hAnsi="Book Antiqua" w:cstheme="majorBidi"/>
          <w:sz w:val="20"/>
          <w:szCs w:val="20"/>
          <w:lang w:val="en"/>
          <w:rPrChange w:id="4610" w:author="Donia Jendoubi" w:date="2019-05-21T18:26:00Z">
            <w:rPr>
              <w:rFonts w:asciiTheme="majorBidi" w:hAnsiTheme="majorBidi" w:cstheme="majorBidi"/>
              <w:sz w:val="20"/>
              <w:szCs w:val="20"/>
              <w:lang w:val="en"/>
            </w:rPr>
          </w:rPrChange>
        </w:rPr>
        <w:tab/>
      </w:r>
    </w:p>
    <w:p w:rsidR="00EA6011" w:rsidRPr="008E088B" w:rsidRDefault="00EA6011">
      <w:pPr>
        <w:spacing w:after="0" w:line="240" w:lineRule="auto"/>
        <w:jc w:val="both"/>
        <w:rPr>
          <w:rFonts w:ascii="Book Antiqua" w:hAnsi="Book Antiqua" w:cstheme="majorBidi"/>
          <w:sz w:val="20"/>
          <w:szCs w:val="20"/>
          <w:lang w:val="en"/>
          <w:rPrChange w:id="4611" w:author="Donia Jendoubi" w:date="2019-05-21T18:26:00Z">
            <w:rPr>
              <w:rFonts w:asciiTheme="majorBidi" w:hAnsiTheme="majorBidi" w:cstheme="majorBidi"/>
              <w:sz w:val="20"/>
              <w:szCs w:val="20"/>
              <w:lang w:val="en"/>
            </w:rPr>
          </w:rPrChange>
        </w:rPr>
      </w:pPr>
      <w:proofErr w:type="spellStart"/>
      <w:r w:rsidRPr="008E088B">
        <w:rPr>
          <w:rFonts w:ascii="Book Antiqua" w:hAnsi="Book Antiqua" w:cstheme="majorBidi"/>
          <w:sz w:val="20"/>
          <w:szCs w:val="20"/>
          <w:lang w:val="en"/>
          <w:rPrChange w:id="4612" w:author="Donia Jendoubi" w:date="2019-05-21T18:26:00Z">
            <w:rPr>
              <w:rFonts w:asciiTheme="majorBidi" w:hAnsiTheme="majorBidi" w:cstheme="majorBidi"/>
              <w:sz w:val="20"/>
              <w:szCs w:val="20"/>
              <w:lang w:val="en"/>
            </w:rPr>
          </w:rPrChange>
        </w:rPr>
        <w:t>Yoo</w:t>
      </w:r>
      <w:proofErr w:type="spellEnd"/>
      <w:r w:rsidRPr="008E088B">
        <w:rPr>
          <w:rFonts w:ascii="Book Antiqua" w:hAnsi="Book Antiqua" w:cstheme="majorBidi"/>
          <w:sz w:val="20"/>
          <w:szCs w:val="20"/>
          <w:lang w:val="en"/>
          <w:rPrChange w:id="4613" w:author="Donia Jendoubi" w:date="2019-05-21T18:26:00Z">
            <w:rPr>
              <w:rFonts w:asciiTheme="majorBidi" w:hAnsiTheme="majorBidi" w:cstheme="majorBidi"/>
              <w:sz w:val="20"/>
              <w:szCs w:val="20"/>
              <w:lang w:val="en"/>
            </w:rPr>
          </w:rPrChange>
        </w:rPr>
        <w:t xml:space="preserve">, K., Amundson, R., </w:t>
      </w:r>
      <w:proofErr w:type="spellStart"/>
      <w:r w:rsidRPr="008E088B">
        <w:rPr>
          <w:rFonts w:ascii="Book Antiqua" w:hAnsi="Book Antiqua" w:cstheme="majorBidi"/>
          <w:sz w:val="20"/>
          <w:szCs w:val="20"/>
          <w:lang w:val="en"/>
          <w:rPrChange w:id="4614" w:author="Donia Jendoubi" w:date="2019-05-21T18:26:00Z">
            <w:rPr>
              <w:rFonts w:asciiTheme="majorBidi" w:hAnsiTheme="majorBidi" w:cstheme="majorBidi"/>
              <w:sz w:val="20"/>
              <w:szCs w:val="20"/>
              <w:lang w:val="en"/>
            </w:rPr>
          </w:rPrChange>
        </w:rPr>
        <w:t>Heimsa</w:t>
      </w:r>
      <w:r w:rsidR="007320D2" w:rsidRPr="008E088B">
        <w:rPr>
          <w:rFonts w:ascii="Book Antiqua" w:hAnsi="Book Antiqua" w:cstheme="majorBidi"/>
          <w:sz w:val="20"/>
          <w:szCs w:val="20"/>
          <w:lang w:val="en"/>
          <w:rPrChange w:id="4615" w:author="Donia Jendoubi" w:date="2019-05-21T18:26:00Z">
            <w:rPr>
              <w:rFonts w:asciiTheme="majorBidi" w:hAnsiTheme="majorBidi" w:cstheme="majorBidi"/>
              <w:sz w:val="20"/>
              <w:szCs w:val="20"/>
              <w:lang w:val="en"/>
            </w:rPr>
          </w:rPrChange>
        </w:rPr>
        <w:t>th</w:t>
      </w:r>
      <w:proofErr w:type="spellEnd"/>
      <w:r w:rsidR="007320D2" w:rsidRPr="008E088B">
        <w:rPr>
          <w:rFonts w:ascii="Book Antiqua" w:hAnsi="Book Antiqua" w:cstheme="majorBidi"/>
          <w:sz w:val="20"/>
          <w:szCs w:val="20"/>
          <w:lang w:val="en"/>
          <w:rPrChange w:id="4616" w:author="Donia Jendoubi" w:date="2019-05-21T18:26:00Z">
            <w:rPr>
              <w:rFonts w:asciiTheme="majorBidi" w:hAnsiTheme="majorBidi" w:cstheme="majorBidi"/>
              <w:sz w:val="20"/>
              <w:szCs w:val="20"/>
              <w:lang w:val="en"/>
            </w:rPr>
          </w:rPrChange>
        </w:rPr>
        <w:t xml:space="preserve">, </w:t>
      </w:r>
      <w:proofErr w:type="gramStart"/>
      <w:r w:rsidR="007320D2" w:rsidRPr="008E088B">
        <w:rPr>
          <w:rFonts w:ascii="Book Antiqua" w:hAnsi="Book Antiqua" w:cstheme="majorBidi"/>
          <w:sz w:val="20"/>
          <w:szCs w:val="20"/>
          <w:lang w:val="en"/>
          <w:rPrChange w:id="4617" w:author="Donia Jendoubi" w:date="2019-05-21T18:26:00Z">
            <w:rPr>
              <w:rFonts w:asciiTheme="majorBidi" w:hAnsiTheme="majorBidi" w:cstheme="majorBidi"/>
              <w:sz w:val="20"/>
              <w:szCs w:val="20"/>
              <w:lang w:val="en"/>
            </w:rPr>
          </w:rPrChange>
        </w:rPr>
        <w:t>A.M</w:t>
      </w:r>
      <w:proofErr w:type="gramEnd"/>
      <w:r w:rsidR="007320D2" w:rsidRPr="008E088B">
        <w:rPr>
          <w:rFonts w:ascii="Book Antiqua" w:hAnsi="Book Antiqua" w:cstheme="majorBidi"/>
          <w:sz w:val="20"/>
          <w:szCs w:val="20"/>
          <w:lang w:val="en"/>
          <w:rPrChange w:id="4618" w:author="Donia Jendoubi" w:date="2019-05-21T18:26:00Z">
            <w:rPr>
              <w:rFonts w:asciiTheme="majorBidi" w:hAnsiTheme="majorBidi" w:cstheme="majorBidi"/>
              <w:sz w:val="20"/>
              <w:szCs w:val="20"/>
              <w:lang w:val="en"/>
            </w:rPr>
          </w:rPrChange>
        </w:rPr>
        <w:t>. &amp; Dietrich, W.E.:</w:t>
      </w:r>
      <w:r w:rsidRPr="008E088B">
        <w:rPr>
          <w:rFonts w:ascii="Book Antiqua" w:hAnsi="Book Antiqua" w:cstheme="majorBidi"/>
          <w:sz w:val="20"/>
          <w:szCs w:val="20"/>
          <w:lang w:val="en"/>
          <w:rPrChange w:id="4619" w:author="Donia Jendoubi" w:date="2019-05-21T18:26:00Z">
            <w:rPr>
              <w:rFonts w:asciiTheme="majorBidi" w:hAnsiTheme="majorBidi" w:cstheme="majorBidi"/>
              <w:sz w:val="20"/>
              <w:szCs w:val="20"/>
              <w:lang w:val="en"/>
            </w:rPr>
          </w:rPrChange>
        </w:rPr>
        <w:t xml:space="preserve"> Spatial patterns of soil organic carbon on hillslopes: integrating geomorphic processes and the biological C cycle. </w:t>
      </w:r>
      <w:proofErr w:type="spellStart"/>
      <w:r w:rsidRPr="008E088B">
        <w:rPr>
          <w:rFonts w:ascii="Book Antiqua" w:hAnsi="Book Antiqua" w:cstheme="majorBidi"/>
          <w:sz w:val="20"/>
          <w:szCs w:val="20"/>
          <w:lang w:val="en"/>
          <w:rPrChange w:id="4620" w:author="Donia Jendoubi" w:date="2019-05-21T18:26:00Z">
            <w:rPr>
              <w:rFonts w:asciiTheme="majorBidi" w:hAnsiTheme="majorBidi" w:cstheme="majorBidi"/>
              <w:sz w:val="20"/>
              <w:szCs w:val="20"/>
              <w:lang w:val="en"/>
            </w:rPr>
          </w:rPrChange>
        </w:rPr>
        <w:t>Geoderma</w:t>
      </w:r>
      <w:proofErr w:type="spellEnd"/>
      <w:r w:rsidRPr="008E088B">
        <w:rPr>
          <w:rFonts w:ascii="Book Antiqua" w:hAnsi="Book Antiqua" w:cstheme="majorBidi"/>
          <w:sz w:val="20"/>
          <w:szCs w:val="20"/>
          <w:lang w:val="en"/>
          <w:rPrChange w:id="4621" w:author="Donia Jendoubi" w:date="2019-05-21T18:26:00Z">
            <w:rPr>
              <w:rFonts w:asciiTheme="majorBidi" w:hAnsiTheme="majorBidi" w:cstheme="majorBidi"/>
              <w:sz w:val="20"/>
              <w:szCs w:val="20"/>
              <w:lang w:val="en"/>
            </w:rPr>
          </w:rPrChange>
        </w:rPr>
        <w:t>, 130, pp. 47-65</w:t>
      </w:r>
      <w:r w:rsidR="007320D2" w:rsidRPr="008E088B">
        <w:rPr>
          <w:rFonts w:ascii="Book Antiqua" w:hAnsi="Book Antiqua" w:cstheme="majorBidi"/>
          <w:sz w:val="20"/>
          <w:szCs w:val="20"/>
          <w:lang w:val="en"/>
          <w:rPrChange w:id="4622" w:author="Donia Jendoubi" w:date="2019-05-21T18:26:00Z">
            <w:rPr>
              <w:rFonts w:asciiTheme="majorBidi" w:hAnsiTheme="majorBidi" w:cstheme="majorBidi"/>
              <w:sz w:val="20"/>
              <w:szCs w:val="20"/>
              <w:lang w:val="en"/>
            </w:rPr>
          </w:rPrChange>
        </w:rPr>
        <w:t xml:space="preserve">, 2006. </w:t>
      </w:r>
      <w:r w:rsidRPr="008E088B">
        <w:rPr>
          <w:rFonts w:ascii="Book Antiqua" w:hAnsi="Book Antiqua" w:cstheme="majorBidi"/>
          <w:sz w:val="20"/>
          <w:szCs w:val="20"/>
          <w:lang w:val="en"/>
          <w:rPrChange w:id="4623" w:author="Donia Jendoubi" w:date="2019-05-21T18:26:00Z">
            <w:rPr>
              <w:rFonts w:asciiTheme="majorBidi" w:hAnsiTheme="majorBidi" w:cstheme="majorBidi"/>
              <w:sz w:val="20"/>
              <w:szCs w:val="20"/>
              <w:lang w:val="en"/>
            </w:rPr>
          </w:rPrChange>
        </w:rPr>
        <w:tab/>
      </w:r>
    </w:p>
    <w:sectPr w:rsidR="00EA6011" w:rsidRPr="008E088B" w:rsidSect="007B2162">
      <w:footerReference w:type="default" r:id="rId16"/>
      <w:pgSz w:w="11907" w:h="13608" w:code="1"/>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69DE" w:rsidRDefault="008C69DE" w:rsidP="0083134F">
      <w:pPr>
        <w:spacing w:after="0" w:line="240" w:lineRule="auto"/>
      </w:pPr>
      <w:r>
        <w:separator/>
      </w:r>
    </w:p>
  </w:endnote>
  <w:endnote w:type="continuationSeparator" w:id="0">
    <w:p w:rsidR="008C69DE" w:rsidRDefault="008C69DE" w:rsidP="008313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AdvTT50a2f13e.I">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033562"/>
      <w:docPartObj>
        <w:docPartGallery w:val="Page Numbers (Bottom of Page)"/>
        <w:docPartUnique/>
      </w:docPartObj>
    </w:sdtPr>
    <w:sdtEndPr>
      <w:rPr>
        <w:noProof/>
      </w:rPr>
    </w:sdtEndPr>
    <w:sdtContent>
      <w:p w:rsidR="008C69DE" w:rsidRDefault="008C69DE">
        <w:pPr>
          <w:pStyle w:val="Footer"/>
          <w:jc w:val="center"/>
        </w:pPr>
        <w:r>
          <w:fldChar w:fldCharType="begin"/>
        </w:r>
        <w:r>
          <w:instrText xml:space="preserve"> PAGE   \* MERGEFORMAT </w:instrText>
        </w:r>
        <w:r>
          <w:fldChar w:fldCharType="separate"/>
        </w:r>
        <w:r w:rsidR="002E2605">
          <w:rPr>
            <w:noProof/>
          </w:rPr>
          <w:t>22</w:t>
        </w:r>
        <w:r>
          <w:rPr>
            <w:noProof/>
          </w:rPr>
          <w:fldChar w:fldCharType="end"/>
        </w:r>
      </w:p>
    </w:sdtContent>
  </w:sdt>
  <w:p w:rsidR="008C69DE" w:rsidRDefault="008C69D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69DE" w:rsidRDefault="008C69DE" w:rsidP="0083134F">
      <w:pPr>
        <w:spacing w:after="0" w:line="240" w:lineRule="auto"/>
      </w:pPr>
      <w:r>
        <w:separator/>
      </w:r>
    </w:p>
  </w:footnote>
  <w:footnote w:type="continuationSeparator" w:id="0">
    <w:p w:rsidR="008C69DE" w:rsidRDefault="008C69DE" w:rsidP="008313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B17FF0"/>
    <w:multiLevelType w:val="hybridMultilevel"/>
    <w:tmpl w:val="88A6B0A6"/>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onia Jendoubi">
    <w15:presenceInfo w15:providerId="AD" w15:userId="S-1-5-21-220523388-884357618-839522115-1262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7390"/>
    <w:rsid w:val="0001459C"/>
    <w:rsid w:val="000246DE"/>
    <w:rsid w:val="00054BB7"/>
    <w:rsid w:val="000728A3"/>
    <w:rsid w:val="000941BF"/>
    <w:rsid w:val="000D22D9"/>
    <w:rsid w:val="000F4C9A"/>
    <w:rsid w:val="00103B03"/>
    <w:rsid w:val="00121994"/>
    <w:rsid w:val="00123DF7"/>
    <w:rsid w:val="00135F2E"/>
    <w:rsid w:val="0014234D"/>
    <w:rsid w:val="0017709C"/>
    <w:rsid w:val="001A1B5E"/>
    <w:rsid w:val="001A202E"/>
    <w:rsid w:val="001B6B63"/>
    <w:rsid w:val="001C729B"/>
    <w:rsid w:val="001C7F9E"/>
    <w:rsid w:val="001E2594"/>
    <w:rsid w:val="001F510F"/>
    <w:rsid w:val="002124A9"/>
    <w:rsid w:val="002347F2"/>
    <w:rsid w:val="0023491F"/>
    <w:rsid w:val="00246F3F"/>
    <w:rsid w:val="00250B63"/>
    <w:rsid w:val="002557F5"/>
    <w:rsid w:val="00296D6B"/>
    <w:rsid w:val="002A2475"/>
    <w:rsid w:val="002C0FAC"/>
    <w:rsid w:val="002C2816"/>
    <w:rsid w:val="002D2DD6"/>
    <w:rsid w:val="002D776B"/>
    <w:rsid w:val="002E2605"/>
    <w:rsid w:val="003115C3"/>
    <w:rsid w:val="003165A1"/>
    <w:rsid w:val="00373DBB"/>
    <w:rsid w:val="00385CCE"/>
    <w:rsid w:val="00386938"/>
    <w:rsid w:val="00396D38"/>
    <w:rsid w:val="003C5AED"/>
    <w:rsid w:val="003C634C"/>
    <w:rsid w:val="003D2C63"/>
    <w:rsid w:val="00401E25"/>
    <w:rsid w:val="00413268"/>
    <w:rsid w:val="00441DA0"/>
    <w:rsid w:val="0045450A"/>
    <w:rsid w:val="0045608A"/>
    <w:rsid w:val="00461FA6"/>
    <w:rsid w:val="0048769A"/>
    <w:rsid w:val="00490330"/>
    <w:rsid w:val="004A70A8"/>
    <w:rsid w:val="004A75DF"/>
    <w:rsid w:val="004B0841"/>
    <w:rsid w:val="004C682F"/>
    <w:rsid w:val="004E2122"/>
    <w:rsid w:val="004F4DDD"/>
    <w:rsid w:val="0050106B"/>
    <w:rsid w:val="00582F78"/>
    <w:rsid w:val="00587681"/>
    <w:rsid w:val="00597246"/>
    <w:rsid w:val="00597614"/>
    <w:rsid w:val="005A3C53"/>
    <w:rsid w:val="005B159A"/>
    <w:rsid w:val="005C14B1"/>
    <w:rsid w:val="005C63F5"/>
    <w:rsid w:val="005D0C15"/>
    <w:rsid w:val="005D2E49"/>
    <w:rsid w:val="005E2111"/>
    <w:rsid w:val="005F21FF"/>
    <w:rsid w:val="00607390"/>
    <w:rsid w:val="0061082D"/>
    <w:rsid w:val="00617BA4"/>
    <w:rsid w:val="006372CC"/>
    <w:rsid w:val="00663B1C"/>
    <w:rsid w:val="00666650"/>
    <w:rsid w:val="00667B20"/>
    <w:rsid w:val="00673163"/>
    <w:rsid w:val="00675694"/>
    <w:rsid w:val="006A2AED"/>
    <w:rsid w:val="006C113E"/>
    <w:rsid w:val="006C342A"/>
    <w:rsid w:val="006D42E7"/>
    <w:rsid w:val="006D4365"/>
    <w:rsid w:val="006D73B0"/>
    <w:rsid w:val="006F5A3F"/>
    <w:rsid w:val="00715BC7"/>
    <w:rsid w:val="007320D2"/>
    <w:rsid w:val="00750008"/>
    <w:rsid w:val="00784129"/>
    <w:rsid w:val="007922E7"/>
    <w:rsid w:val="007B2162"/>
    <w:rsid w:val="007C6057"/>
    <w:rsid w:val="007C6FDE"/>
    <w:rsid w:val="007D7108"/>
    <w:rsid w:val="007F00FA"/>
    <w:rsid w:val="007F316B"/>
    <w:rsid w:val="00804056"/>
    <w:rsid w:val="00805C9A"/>
    <w:rsid w:val="008212BD"/>
    <w:rsid w:val="00824090"/>
    <w:rsid w:val="0083134F"/>
    <w:rsid w:val="00840F50"/>
    <w:rsid w:val="00856ACB"/>
    <w:rsid w:val="0086556D"/>
    <w:rsid w:val="008775D2"/>
    <w:rsid w:val="008935D8"/>
    <w:rsid w:val="008A184E"/>
    <w:rsid w:val="008A46FE"/>
    <w:rsid w:val="008C69DE"/>
    <w:rsid w:val="008E087C"/>
    <w:rsid w:val="008E088B"/>
    <w:rsid w:val="008E4947"/>
    <w:rsid w:val="008F2A30"/>
    <w:rsid w:val="009225E6"/>
    <w:rsid w:val="00933279"/>
    <w:rsid w:val="00934DC0"/>
    <w:rsid w:val="00950ED1"/>
    <w:rsid w:val="00956AE4"/>
    <w:rsid w:val="00957A81"/>
    <w:rsid w:val="00966B17"/>
    <w:rsid w:val="009A14C0"/>
    <w:rsid w:val="009D6BB0"/>
    <w:rsid w:val="009F22BD"/>
    <w:rsid w:val="00A04DBA"/>
    <w:rsid w:val="00A23285"/>
    <w:rsid w:val="00A6293C"/>
    <w:rsid w:val="00A657AB"/>
    <w:rsid w:val="00A706ED"/>
    <w:rsid w:val="00A8189B"/>
    <w:rsid w:val="00A84DEF"/>
    <w:rsid w:val="00A904F9"/>
    <w:rsid w:val="00A91BF5"/>
    <w:rsid w:val="00A9500C"/>
    <w:rsid w:val="00AC0B53"/>
    <w:rsid w:val="00AC42D6"/>
    <w:rsid w:val="00AC5CAF"/>
    <w:rsid w:val="00AC6045"/>
    <w:rsid w:val="00AD2DE2"/>
    <w:rsid w:val="00AD3217"/>
    <w:rsid w:val="00AE3B79"/>
    <w:rsid w:val="00B0185D"/>
    <w:rsid w:val="00B104EA"/>
    <w:rsid w:val="00B31E51"/>
    <w:rsid w:val="00B853D6"/>
    <w:rsid w:val="00BB6CA7"/>
    <w:rsid w:val="00BC161A"/>
    <w:rsid w:val="00BC31B1"/>
    <w:rsid w:val="00BD124F"/>
    <w:rsid w:val="00BD6674"/>
    <w:rsid w:val="00BD73BF"/>
    <w:rsid w:val="00BE0FD9"/>
    <w:rsid w:val="00BF4C36"/>
    <w:rsid w:val="00C011C8"/>
    <w:rsid w:val="00C0625D"/>
    <w:rsid w:val="00C1421F"/>
    <w:rsid w:val="00C275BC"/>
    <w:rsid w:val="00C450BE"/>
    <w:rsid w:val="00C55155"/>
    <w:rsid w:val="00C559F0"/>
    <w:rsid w:val="00C92012"/>
    <w:rsid w:val="00C96562"/>
    <w:rsid w:val="00CA2243"/>
    <w:rsid w:val="00CC760F"/>
    <w:rsid w:val="00CE3FDC"/>
    <w:rsid w:val="00CF64EE"/>
    <w:rsid w:val="00D210B5"/>
    <w:rsid w:val="00D320E0"/>
    <w:rsid w:val="00D44F78"/>
    <w:rsid w:val="00D473D6"/>
    <w:rsid w:val="00D9159B"/>
    <w:rsid w:val="00D91A30"/>
    <w:rsid w:val="00DB773C"/>
    <w:rsid w:val="00DD0769"/>
    <w:rsid w:val="00E01301"/>
    <w:rsid w:val="00E01D97"/>
    <w:rsid w:val="00E2796B"/>
    <w:rsid w:val="00E341D9"/>
    <w:rsid w:val="00E41A8D"/>
    <w:rsid w:val="00E74E74"/>
    <w:rsid w:val="00E82777"/>
    <w:rsid w:val="00EA6011"/>
    <w:rsid w:val="00EB1968"/>
    <w:rsid w:val="00EC4A68"/>
    <w:rsid w:val="00EC7135"/>
    <w:rsid w:val="00ED1A85"/>
    <w:rsid w:val="00EE48D7"/>
    <w:rsid w:val="00EF1FDE"/>
    <w:rsid w:val="00F35EB9"/>
    <w:rsid w:val="00F5212C"/>
    <w:rsid w:val="00F6062F"/>
    <w:rsid w:val="00FA03C7"/>
    <w:rsid w:val="00FC08C6"/>
    <w:rsid w:val="00FD798A"/>
    <w:rsid w:val="00FF31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44BC63"/>
  <w15:chartTrackingRefBased/>
  <w15:docId w15:val="{028F362C-07F3-47E0-A1A3-495E5DD3CC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fr-CH"/>
    </w:rPr>
  </w:style>
  <w:style w:type="paragraph" w:styleId="Heading1">
    <w:name w:val="heading 1"/>
    <w:basedOn w:val="Normal"/>
    <w:link w:val="Heading1Char"/>
    <w:uiPriority w:val="9"/>
    <w:qFormat/>
    <w:rsid w:val="000728A3"/>
    <w:pPr>
      <w:spacing w:before="100" w:beforeAutospacing="1" w:after="100" w:afterAutospacing="1" w:line="240" w:lineRule="auto"/>
      <w:outlineLvl w:val="0"/>
    </w:pPr>
    <w:rPr>
      <w:rFonts w:ascii="Times New Roman" w:eastAsia="Times New Roman" w:hAnsi="Times New Roman" w:cs="Times New Roman"/>
      <w:b/>
      <w:bCs/>
      <w:kern w:val="36"/>
      <w:sz w:val="20"/>
      <w:szCs w:val="48"/>
      <w:lang w:val="en-GB" w:eastAsia="en-GB"/>
    </w:rPr>
  </w:style>
  <w:style w:type="paragraph" w:styleId="Heading2">
    <w:name w:val="heading 2"/>
    <w:basedOn w:val="Normal"/>
    <w:next w:val="Normal"/>
    <w:link w:val="Heading2Char"/>
    <w:uiPriority w:val="9"/>
    <w:unhideWhenUsed/>
    <w:qFormat/>
    <w:rsid w:val="000728A3"/>
    <w:pPr>
      <w:keepNext/>
      <w:keepLines/>
      <w:spacing w:before="40" w:after="0"/>
      <w:outlineLvl w:val="1"/>
    </w:pPr>
    <w:rPr>
      <w:rFonts w:asciiTheme="majorBidi" w:eastAsiaTheme="majorEastAsia" w:hAnsiTheme="majorBidi" w:cstheme="majorBidi"/>
      <w:b/>
      <w:sz w:val="20"/>
      <w:szCs w:val="26"/>
    </w:rPr>
  </w:style>
  <w:style w:type="paragraph" w:styleId="Heading3">
    <w:name w:val="heading 3"/>
    <w:basedOn w:val="Normal"/>
    <w:next w:val="Normal"/>
    <w:link w:val="Heading3Char"/>
    <w:uiPriority w:val="9"/>
    <w:unhideWhenUsed/>
    <w:qFormat/>
    <w:rsid w:val="000728A3"/>
    <w:pPr>
      <w:keepNext/>
      <w:keepLines/>
      <w:spacing w:before="40" w:after="0"/>
      <w:outlineLvl w:val="2"/>
    </w:pPr>
    <w:rPr>
      <w:rFonts w:asciiTheme="majorBidi" w:eastAsiaTheme="majorEastAsia" w:hAnsiTheme="majorBidi" w:cstheme="majorBidi"/>
      <w:b/>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A60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lt-edited">
    <w:name w:val="alt-edited"/>
    <w:basedOn w:val="DefaultParagraphFont"/>
    <w:rsid w:val="00EA6011"/>
  </w:style>
  <w:style w:type="character" w:customStyle="1" w:styleId="Heading1Char">
    <w:name w:val="Heading 1 Char"/>
    <w:basedOn w:val="DefaultParagraphFont"/>
    <w:link w:val="Heading1"/>
    <w:uiPriority w:val="9"/>
    <w:rsid w:val="000728A3"/>
    <w:rPr>
      <w:rFonts w:ascii="Times New Roman" w:eastAsia="Times New Roman" w:hAnsi="Times New Roman" w:cs="Times New Roman"/>
      <w:b/>
      <w:bCs/>
      <w:kern w:val="36"/>
      <w:sz w:val="20"/>
      <w:szCs w:val="48"/>
      <w:lang w:val="en-GB" w:eastAsia="en-GB"/>
    </w:rPr>
  </w:style>
  <w:style w:type="character" w:customStyle="1" w:styleId="Heading2Char">
    <w:name w:val="Heading 2 Char"/>
    <w:basedOn w:val="DefaultParagraphFont"/>
    <w:link w:val="Heading2"/>
    <w:uiPriority w:val="9"/>
    <w:rsid w:val="000728A3"/>
    <w:rPr>
      <w:rFonts w:asciiTheme="majorBidi" w:eastAsiaTheme="majorEastAsia" w:hAnsiTheme="majorBidi" w:cstheme="majorBidi"/>
      <w:b/>
      <w:sz w:val="20"/>
      <w:szCs w:val="26"/>
      <w:lang w:val="fr-CH"/>
    </w:rPr>
  </w:style>
  <w:style w:type="paragraph" w:customStyle="1" w:styleId="EndNoteBibliographyTitle">
    <w:name w:val="EndNote Bibliography Title"/>
    <w:basedOn w:val="Normal"/>
    <w:link w:val="EndNoteBibliographyTitleChar"/>
    <w:rsid w:val="008E4947"/>
    <w:pPr>
      <w:spacing w:after="0"/>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8E4947"/>
    <w:rPr>
      <w:rFonts w:ascii="Calibri" w:hAnsi="Calibri" w:cs="Calibri"/>
      <w:noProof/>
    </w:rPr>
  </w:style>
  <w:style w:type="paragraph" w:customStyle="1" w:styleId="EndNoteBibliography">
    <w:name w:val="EndNote Bibliography"/>
    <w:basedOn w:val="Normal"/>
    <w:link w:val="EndNoteBibliographyChar"/>
    <w:rsid w:val="008E4947"/>
    <w:pPr>
      <w:spacing w:line="240" w:lineRule="auto"/>
    </w:pPr>
    <w:rPr>
      <w:rFonts w:ascii="Calibri" w:hAnsi="Calibri" w:cs="Calibri"/>
      <w:noProof/>
      <w:lang w:val="en-US"/>
    </w:rPr>
  </w:style>
  <w:style w:type="character" w:customStyle="1" w:styleId="EndNoteBibliographyChar">
    <w:name w:val="EndNote Bibliography Char"/>
    <w:basedOn w:val="DefaultParagraphFont"/>
    <w:link w:val="EndNoteBibliography"/>
    <w:rsid w:val="008E4947"/>
    <w:rPr>
      <w:rFonts w:ascii="Calibri" w:hAnsi="Calibri" w:cs="Calibri"/>
      <w:noProof/>
    </w:rPr>
  </w:style>
  <w:style w:type="character" w:styleId="Hyperlink">
    <w:name w:val="Hyperlink"/>
    <w:basedOn w:val="DefaultParagraphFont"/>
    <w:uiPriority w:val="99"/>
    <w:unhideWhenUsed/>
    <w:rsid w:val="008E4947"/>
    <w:rPr>
      <w:color w:val="0000FF" w:themeColor="hyperlink"/>
      <w:u w:val="single"/>
    </w:rPr>
  </w:style>
  <w:style w:type="character" w:styleId="FollowedHyperlink">
    <w:name w:val="FollowedHyperlink"/>
    <w:basedOn w:val="DefaultParagraphFont"/>
    <w:uiPriority w:val="99"/>
    <w:semiHidden/>
    <w:unhideWhenUsed/>
    <w:rsid w:val="008E4947"/>
    <w:rPr>
      <w:color w:val="800080" w:themeColor="followedHyperlink"/>
      <w:u w:val="single"/>
    </w:rPr>
  </w:style>
  <w:style w:type="character" w:styleId="Emphasis">
    <w:name w:val="Emphasis"/>
    <w:basedOn w:val="DefaultParagraphFont"/>
    <w:uiPriority w:val="20"/>
    <w:qFormat/>
    <w:rsid w:val="008E4947"/>
    <w:rPr>
      <w:i/>
      <w:iCs/>
    </w:rPr>
  </w:style>
  <w:style w:type="character" w:styleId="CommentReference">
    <w:name w:val="annotation reference"/>
    <w:basedOn w:val="DefaultParagraphFont"/>
    <w:uiPriority w:val="99"/>
    <w:semiHidden/>
    <w:unhideWhenUsed/>
    <w:rsid w:val="008E4947"/>
    <w:rPr>
      <w:sz w:val="16"/>
      <w:szCs w:val="16"/>
    </w:rPr>
  </w:style>
  <w:style w:type="paragraph" w:styleId="CommentText">
    <w:name w:val="annotation text"/>
    <w:basedOn w:val="Normal"/>
    <w:link w:val="CommentTextChar"/>
    <w:uiPriority w:val="99"/>
    <w:unhideWhenUsed/>
    <w:rsid w:val="008E4947"/>
    <w:pPr>
      <w:spacing w:line="240" w:lineRule="auto"/>
    </w:pPr>
    <w:rPr>
      <w:sz w:val="20"/>
      <w:szCs w:val="20"/>
    </w:rPr>
  </w:style>
  <w:style w:type="character" w:customStyle="1" w:styleId="CommentTextChar">
    <w:name w:val="Comment Text Char"/>
    <w:basedOn w:val="DefaultParagraphFont"/>
    <w:link w:val="CommentText"/>
    <w:uiPriority w:val="99"/>
    <w:rsid w:val="008E4947"/>
    <w:rPr>
      <w:sz w:val="20"/>
      <w:szCs w:val="20"/>
      <w:lang w:val="fr-CH"/>
    </w:rPr>
  </w:style>
  <w:style w:type="paragraph" w:styleId="CommentSubject">
    <w:name w:val="annotation subject"/>
    <w:basedOn w:val="CommentText"/>
    <w:next w:val="CommentText"/>
    <w:link w:val="CommentSubjectChar"/>
    <w:uiPriority w:val="99"/>
    <w:semiHidden/>
    <w:unhideWhenUsed/>
    <w:rsid w:val="008E4947"/>
    <w:rPr>
      <w:b/>
      <w:bCs/>
    </w:rPr>
  </w:style>
  <w:style w:type="character" w:customStyle="1" w:styleId="CommentSubjectChar">
    <w:name w:val="Comment Subject Char"/>
    <w:basedOn w:val="CommentTextChar"/>
    <w:link w:val="CommentSubject"/>
    <w:uiPriority w:val="99"/>
    <w:semiHidden/>
    <w:rsid w:val="008E4947"/>
    <w:rPr>
      <w:b/>
      <w:bCs/>
      <w:sz w:val="20"/>
      <w:szCs w:val="20"/>
      <w:lang w:val="fr-CH"/>
    </w:rPr>
  </w:style>
  <w:style w:type="paragraph" w:styleId="BalloonText">
    <w:name w:val="Balloon Text"/>
    <w:basedOn w:val="Normal"/>
    <w:link w:val="BalloonTextChar"/>
    <w:uiPriority w:val="99"/>
    <w:semiHidden/>
    <w:unhideWhenUsed/>
    <w:rsid w:val="008E494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E4947"/>
    <w:rPr>
      <w:rFonts w:ascii="Segoe UI" w:hAnsi="Segoe UI" w:cs="Segoe UI"/>
      <w:sz w:val="18"/>
      <w:szCs w:val="18"/>
      <w:lang w:val="fr-CH"/>
    </w:rPr>
  </w:style>
  <w:style w:type="character" w:styleId="Strong">
    <w:name w:val="Strong"/>
    <w:basedOn w:val="DefaultParagraphFont"/>
    <w:uiPriority w:val="22"/>
    <w:qFormat/>
    <w:rsid w:val="008E4947"/>
    <w:rPr>
      <w:b/>
      <w:bCs/>
    </w:rPr>
  </w:style>
  <w:style w:type="character" w:customStyle="1" w:styleId="apple-converted-space">
    <w:name w:val="apple-converted-space"/>
    <w:basedOn w:val="DefaultParagraphFont"/>
    <w:rsid w:val="008E4947"/>
  </w:style>
  <w:style w:type="paragraph" w:styleId="Revision">
    <w:name w:val="Revision"/>
    <w:hidden/>
    <w:uiPriority w:val="99"/>
    <w:semiHidden/>
    <w:rsid w:val="008E4947"/>
    <w:pPr>
      <w:spacing w:after="0" w:line="240" w:lineRule="auto"/>
    </w:pPr>
    <w:rPr>
      <w:lang w:val="fr-CH"/>
    </w:rPr>
  </w:style>
  <w:style w:type="paragraph" w:styleId="Header">
    <w:name w:val="header"/>
    <w:basedOn w:val="Normal"/>
    <w:link w:val="HeaderChar"/>
    <w:uiPriority w:val="99"/>
    <w:unhideWhenUsed/>
    <w:rsid w:val="008E4947"/>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4947"/>
    <w:rPr>
      <w:lang w:val="fr-CH"/>
    </w:rPr>
  </w:style>
  <w:style w:type="paragraph" w:styleId="Footer">
    <w:name w:val="footer"/>
    <w:basedOn w:val="Normal"/>
    <w:link w:val="FooterChar"/>
    <w:uiPriority w:val="99"/>
    <w:unhideWhenUsed/>
    <w:rsid w:val="008E4947"/>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4947"/>
    <w:rPr>
      <w:lang w:val="fr-CH"/>
    </w:rPr>
  </w:style>
  <w:style w:type="paragraph" w:styleId="NormalWeb">
    <w:name w:val="Normal (Web)"/>
    <w:basedOn w:val="Normal"/>
    <w:uiPriority w:val="99"/>
    <w:unhideWhenUsed/>
    <w:rsid w:val="008E494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HTMLCite">
    <w:name w:val="HTML Cite"/>
    <w:basedOn w:val="DefaultParagraphFont"/>
    <w:uiPriority w:val="99"/>
    <w:semiHidden/>
    <w:unhideWhenUsed/>
    <w:rsid w:val="008E4947"/>
    <w:rPr>
      <w:i/>
      <w:iCs/>
    </w:rPr>
  </w:style>
  <w:style w:type="character" w:customStyle="1" w:styleId="slug-vol">
    <w:name w:val="slug-vol"/>
    <w:basedOn w:val="DefaultParagraphFont"/>
    <w:rsid w:val="008E4947"/>
  </w:style>
  <w:style w:type="character" w:customStyle="1" w:styleId="slug-issue">
    <w:name w:val="slug-issue"/>
    <w:basedOn w:val="DefaultParagraphFont"/>
    <w:rsid w:val="008E4947"/>
  </w:style>
  <w:style w:type="character" w:customStyle="1" w:styleId="author">
    <w:name w:val="author"/>
    <w:basedOn w:val="DefaultParagraphFont"/>
    <w:rsid w:val="008E4947"/>
  </w:style>
  <w:style w:type="character" w:customStyle="1" w:styleId="pubyear">
    <w:name w:val="pubyear"/>
    <w:basedOn w:val="DefaultParagraphFont"/>
    <w:rsid w:val="008E4947"/>
  </w:style>
  <w:style w:type="character" w:customStyle="1" w:styleId="articletitle">
    <w:name w:val="articletitle"/>
    <w:basedOn w:val="DefaultParagraphFont"/>
    <w:rsid w:val="008E4947"/>
  </w:style>
  <w:style w:type="character" w:customStyle="1" w:styleId="journaltitle">
    <w:name w:val="journaltitle"/>
    <w:basedOn w:val="DefaultParagraphFont"/>
    <w:rsid w:val="008E4947"/>
  </w:style>
  <w:style w:type="character" w:customStyle="1" w:styleId="vol">
    <w:name w:val="vol"/>
    <w:basedOn w:val="DefaultParagraphFont"/>
    <w:rsid w:val="008E4947"/>
  </w:style>
  <w:style w:type="character" w:customStyle="1" w:styleId="pagefirst">
    <w:name w:val="pagefirst"/>
    <w:basedOn w:val="DefaultParagraphFont"/>
    <w:rsid w:val="008E4947"/>
  </w:style>
  <w:style w:type="character" w:customStyle="1" w:styleId="pagelast">
    <w:name w:val="pagelast"/>
    <w:basedOn w:val="DefaultParagraphFont"/>
    <w:rsid w:val="008E4947"/>
  </w:style>
  <w:style w:type="paragraph" w:customStyle="1" w:styleId="Default">
    <w:name w:val="Default"/>
    <w:rsid w:val="008E4947"/>
    <w:pPr>
      <w:autoSpaceDE w:val="0"/>
      <w:autoSpaceDN w:val="0"/>
      <w:adjustRightInd w:val="0"/>
      <w:spacing w:after="0" w:line="240" w:lineRule="auto"/>
    </w:pPr>
    <w:rPr>
      <w:rFonts w:ascii="Garamond" w:hAnsi="Garamond" w:cs="Garamond"/>
      <w:color w:val="000000"/>
      <w:sz w:val="24"/>
      <w:szCs w:val="24"/>
      <w:lang w:val="en-GB"/>
    </w:rPr>
  </w:style>
  <w:style w:type="paragraph" w:customStyle="1" w:styleId="Authors">
    <w:name w:val="Authors"/>
    <w:basedOn w:val="Normal"/>
    <w:link w:val="AuthorsChar"/>
    <w:qFormat/>
    <w:rsid w:val="00490330"/>
    <w:pPr>
      <w:spacing w:before="180" w:after="0" w:line="240" w:lineRule="auto"/>
      <w:contextualSpacing/>
      <w:jc w:val="both"/>
    </w:pPr>
    <w:rPr>
      <w:rFonts w:ascii="Times New Roman" w:eastAsia="Times New Roman" w:hAnsi="Times New Roman" w:cs="Times New Roman"/>
      <w:sz w:val="24"/>
      <w:szCs w:val="24"/>
      <w:lang w:val="en-GB" w:eastAsia="de-DE"/>
    </w:rPr>
  </w:style>
  <w:style w:type="character" w:customStyle="1" w:styleId="AuthorsChar">
    <w:name w:val="Authors Char"/>
    <w:basedOn w:val="DefaultParagraphFont"/>
    <w:link w:val="Authors"/>
    <w:qFormat/>
    <w:rsid w:val="00490330"/>
    <w:rPr>
      <w:rFonts w:ascii="Times New Roman" w:eastAsia="Times New Roman" w:hAnsi="Times New Roman" w:cs="Times New Roman"/>
      <w:sz w:val="24"/>
      <w:szCs w:val="24"/>
      <w:lang w:val="en-GB" w:eastAsia="de-DE"/>
    </w:rPr>
  </w:style>
  <w:style w:type="paragraph" w:customStyle="1" w:styleId="Affiliation">
    <w:name w:val="Affiliation"/>
    <w:basedOn w:val="Normal"/>
    <w:link w:val="AffiliationChar"/>
    <w:qFormat/>
    <w:rsid w:val="00490330"/>
    <w:pPr>
      <w:spacing w:before="120" w:after="0" w:line="240" w:lineRule="auto"/>
      <w:contextualSpacing/>
      <w:jc w:val="both"/>
    </w:pPr>
    <w:rPr>
      <w:rFonts w:ascii="Times New Roman" w:eastAsia="Times New Roman" w:hAnsi="Times New Roman" w:cs="Times New Roman"/>
      <w:sz w:val="20"/>
      <w:szCs w:val="24"/>
      <w:lang w:val="en-GB" w:eastAsia="de-DE"/>
    </w:rPr>
  </w:style>
  <w:style w:type="character" w:customStyle="1" w:styleId="AffiliationChar">
    <w:name w:val="Affiliation Char"/>
    <w:basedOn w:val="DefaultParagraphFont"/>
    <w:link w:val="Affiliation"/>
    <w:qFormat/>
    <w:rsid w:val="00490330"/>
    <w:rPr>
      <w:rFonts w:ascii="Times New Roman" w:eastAsia="Times New Roman" w:hAnsi="Times New Roman" w:cs="Times New Roman"/>
      <w:sz w:val="20"/>
      <w:szCs w:val="24"/>
      <w:lang w:val="en-GB" w:eastAsia="de-DE"/>
    </w:rPr>
  </w:style>
  <w:style w:type="character" w:customStyle="1" w:styleId="Heading3Char">
    <w:name w:val="Heading 3 Char"/>
    <w:basedOn w:val="DefaultParagraphFont"/>
    <w:link w:val="Heading3"/>
    <w:uiPriority w:val="9"/>
    <w:rsid w:val="000728A3"/>
    <w:rPr>
      <w:rFonts w:asciiTheme="majorBidi" w:eastAsiaTheme="majorEastAsia" w:hAnsiTheme="majorBidi" w:cstheme="majorBidi"/>
      <w:b/>
      <w:sz w:val="20"/>
      <w:szCs w:val="24"/>
      <w:lang w:val="fr-CH"/>
    </w:rPr>
  </w:style>
  <w:style w:type="character" w:styleId="LineNumber">
    <w:name w:val="line number"/>
    <w:basedOn w:val="DefaultParagraphFont"/>
    <w:uiPriority w:val="99"/>
    <w:semiHidden/>
    <w:unhideWhenUsed/>
    <w:rsid w:val="0083134F"/>
  </w:style>
  <w:style w:type="paragraph" w:customStyle="1" w:styleId="Pa1">
    <w:name w:val="Pa1"/>
    <w:basedOn w:val="Normal"/>
    <w:next w:val="Normal"/>
    <w:uiPriority w:val="99"/>
    <w:rsid w:val="006A2AED"/>
    <w:pPr>
      <w:autoSpaceDE w:val="0"/>
      <w:autoSpaceDN w:val="0"/>
      <w:adjustRightInd w:val="0"/>
      <w:spacing w:after="0" w:line="221" w:lineRule="atLeast"/>
    </w:pPr>
    <w:rPr>
      <w:rFonts w:ascii="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chart" Target="charts/chart3.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chart" Target="charts/chart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hart" Target="charts/chart1.xml"/><Relationship Id="rId5" Type="http://schemas.openxmlformats.org/officeDocument/2006/relationships/footnotes" Target="footnotes.xml"/><Relationship Id="rId15" Type="http://schemas.openxmlformats.org/officeDocument/2006/relationships/chart" Target="charts/chart5.xml"/><Relationship Id="rId10" Type="http://schemas.openxmlformats.org/officeDocument/2006/relationships/image" Target="media/image4.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3" Type="http://schemas.openxmlformats.org/officeDocument/2006/relationships/themeOverride" Target="../theme/themeOverride1.xml"/><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oleObject" Target="../embeddings/oleObject1.bin"/></Relationships>
</file>

<file path=word/charts/_rels/chart2.xml.rels><?xml version="1.0" encoding="UTF-8" standalone="yes"?>
<Relationships xmlns="http://schemas.openxmlformats.org/package/2006/relationships"><Relationship Id="rId3" Type="http://schemas.openxmlformats.org/officeDocument/2006/relationships/themeOverride" Target="../theme/themeOverride2.xml"/><Relationship Id="rId2" Type="http://schemas.microsoft.com/office/2011/relationships/chartColorStyle" Target="colors2.xml"/><Relationship Id="rId1" Type="http://schemas.microsoft.com/office/2011/relationships/chartStyle" Target="style2.xml"/><Relationship Id="rId4" Type="http://schemas.openxmlformats.org/officeDocument/2006/relationships/oleObject" Target="../embeddings/oleObject2.bin"/></Relationships>
</file>

<file path=word/charts/_rels/chart3.xml.rels><?xml version="1.0" encoding="UTF-8" standalone="yes"?>
<Relationships xmlns="http://schemas.openxmlformats.org/package/2006/relationships"><Relationship Id="rId3" Type="http://schemas.openxmlformats.org/officeDocument/2006/relationships/themeOverride" Target="../theme/themeOverride3.xml"/><Relationship Id="rId2" Type="http://schemas.microsoft.com/office/2011/relationships/chartColorStyle" Target="colors3.xml"/><Relationship Id="rId1" Type="http://schemas.microsoft.com/office/2011/relationships/chartStyle" Target="style3.xml"/><Relationship Id="rId4" Type="http://schemas.openxmlformats.org/officeDocument/2006/relationships/oleObject" Target="../embeddings/oleObject3.bin"/></Relationships>
</file>

<file path=word/charts/_rels/chart4.xml.rels><?xml version="1.0" encoding="UTF-8" standalone="yes"?>
<Relationships xmlns="http://schemas.openxmlformats.org/package/2006/relationships"><Relationship Id="rId3" Type="http://schemas.openxmlformats.org/officeDocument/2006/relationships/themeOverride" Target="../theme/themeOverride4.xml"/><Relationship Id="rId2" Type="http://schemas.microsoft.com/office/2011/relationships/chartColorStyle" Target="colors4.xml"/><Relationship Id="rId1" Type="http://schemas.microsoft.com/office/2011/relationships/chartStyle" Target="style4.xml"/><Relationship Id="rId4" Type="http://schemas.openxmlformats.org/officeDocument/2006/relationships/package" Target="../embeddings/Microsoft_Excel_Worksheet.xlsx"/></Relationships>
</file>

<file path=word/charts/_rels/chart5.xml.rels><?xml version="1.0" encoding="UTF-8" standalone="yes"?>
<Relationships xmlns="http://schemas.openxmlformats.org/package/2006/relationships"><Relationship Id="rId3" Type="http://schemas.openxmlformats.org/officeDocument/2006/relationships/themeOverride" Target="../theme/themeOverride5.xml"/><Relationship Id="rId2" Type="http://schemas.microsoft.com/office/2011/relationships/chartColorStyle" Target="colors5.xml"/><Relationship Id="rId1" Type="http://schemas.microsoft.com/office/2011/relationships/chartStyle" Target="style5.xml"/><Relationship Id="rId4" Type="http://schemas.openxmlformats.org/officeDocument/2006/relationships/oleObject" Target="../embeddings/oleObject4.bin"/></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GB"/>
              <a:t>SOC according to LUS (%)</a:t>
            </a:r>
          </a:p>
        </c:rich>
      </c:tx>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'[Chart in Microsoft PowerPoint]SOC according to LUS'!$L$51</c:f>
              <c:strCache>
                <c:ptCount val="1"/>
                <c:pt idx="0">
                  <c:v>Average</c:v>
                </c:pt>
              </c:strCache>
            </c:strRef>
          </c:tx>
          <c:spPr>
            <a:noFill/>
            <a:ln>
              <a:solidFill>
                <a:schemeClr val="tx1"/>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'[Chart in Microsoft PowerPoint]SOC according to LUS'!$M$52:$P$52</c:f>
                <c:numCache>
                  <c:formatCode>General</c:formatCode>
                  <c:ptCount val="4"/>
                  <c:pt idx="0">
                    <c:v>8.1724105267909408E-2</c:v>
                  </c:pt>
                  <c:pt idx="1">
                    <c:v>0.10129557937241179</c:v>
                  </c:pt>
                  <c:pt idx="2">
                    <c:v>9.7294964590332753E-2</c:v>
                  </c:pt>
                  <c:pt idx="3">
                    <c:v>0.11067876932946717</c:v>
                  </c:pt>
                </c:numCache>
              </c:numRef>
            </c:plus>
            <c:minus>
              <c:numRef>
                <c:f>'[Chart in Microsoft PowerPoint]SOC according to LUS'!$M$52:$P$52</c:f>
                <c:numCache>
                  <c:formatCode>General</c:formatCode>
                  <c:ptCount val="4"/>
                  <c:pt idx="0">
                    <c:v>8.1724105267909408E-2</c:v>
                  </c:pt>
                  <c:pt idx="1">
                    <c:v>0.10129557937241179</c:v>
                  </c:pt>
                  <c:pt idx="2">
                    <c:v>9.7294964590332753E-2</c:v>
                  </c:pt>
                  <c:pt idx="3">
                    <c:v>0.11067876932946717</c:v>
                  </c:pt>
                </c:numCache>
              </c:numRef>
            </c:minus>
            <c:spPr>
              <a:noFill/>
              <a:ln w="9525" cap="flat" cmpd="sng" algn="ctr">
                <a:solidFill>
                  <a:schemeClr val="tx1">
                    <a:lumMod val="65000"/>
                    <a:lumOff val="35000"/>
                  </a:schemeClr>
                </a:solidFill>
                <a:round/>
              </a:ln>
              <a:effectLst/>
            </c:spPr>
          </c:errBars>
          <c:cat>
            <c:strRef>
              <c:f>'[Chart in Microsoft PowerPoint]SOC according to LUS'!$M$50:$P$50</c:f>
              <c:strCache>
                <c:ptCount val="4"/>
                <c:pt idx="0">
                  <c:v>Forests</c:v>
                </c:pt>
                <c:pt idx="1">
                  <c:v>Field crops</c:v>
                </c:pt>
                <c:pt idx="2">
                  <c:v>Permanent crops</c:v>
                </c:pt>
                <c:pt idx="3">
                  <c:v>Grazing lands</c:v>
                </c:pt>
              </c:strCache>
            </c:strRef>
          </c:cat>
          <c:val>
            <c:numRef>
              <c:f>'[Chart in Microsoft PowerPoint]SOC according to LUS'!$M$51:$P$51</c:f>
              <c:numCache>
                <c:formatCode>0.00</c:formatCode>
                <c:ptCount val="4"/>
                <c:pt idx="0">
                  <c:v>1.0922587081749522</c:v>
                </c:pt>
                <c:pt idx="1">
                  <c:v>0.70427042546824881</c:v>
                </c:pt>
                <c:pt idx="2">
                  <c:v>0.86619520237004077</c:v>
                </c:pt>
                <c:pt idx="3">
                  <c:v>0.73781772981574012</c:v>
                </c:pt>
              </c:numCache>
            </c:numRef>
          </c:val>
          <c:extLst>
            <c:ext xmlns:c16="http://schemas.microsoft.com/office/drawing/2014/chart" uri="{C3380CC4-5D6E-409C-BE32-E72D297353CC}">
              <c16:uniqueId val="{00000000-23B9-4EDA-B8F9-CF0007913B7F}"/>
            </c:ext>
          </c:extLst>
        </c:ser>
        <c:dLbls>
          <c:showLegendKey val="0"/>
          <c:showVal val="0"/>
          <c:showCatName val="0"/>
          <c:showSerName val="0"/>
          <c:showPercent val="0"/>
          <c:showBubbleSize val="0"/>
        </c:dLbls>
        <c:gapWidth val="219"/>
        <c:overlap val="-29"/>
        <c:axId val="226489423"/>
        <c:axId val="226484847"/>
      </c:barChart>
      <c:catAx>
        <c:axId val="2264894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484847"/>
        <c:crosses val="autoZero"/>
        <c:auto val="1"/>
        <c:lblAlgn val="ctr"/>
        <c:lblOffset val="100"/>
        <c:noMultiLvlLbl val="0"/>
      </c:catAx>
      <c:valAx>
        <c:axId val="226484847"/>
        <c:scaling>
          <c:orientation val="minMax"/>
          <c:max val="1.2"/>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489423"/>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GB" sz="1100"/>
              <a:t>SOC accross slopes and aspects (%)</a:t>
            </a:r>
          </a:p>
        </c:rich>
      </c:tx>
      <c:layout/>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'[Chart in Microsoft Word]Sheet1'!$L$1</c:f>
              <c:strCache>
                <c:ptCount val="1"/>
                <c:pt idx="0">
                  <c:v>North</c:v>
                </c:pt>
              </c:strCache>
            </c:strRef>
          </c:tx>
          <c:spPr>
            <a:pattFill prst="wdDnDiag">
              <a:fgClr>
                <a:sysClr val="windowText" lastClr="000000"/>
              </a:fgClr>
              <a:bgClr>
                <a:sysClr val="window" lastClr="FFFFFF"/>
              </a:bgClr>
            </a:patt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'[Chart in Microsoft Word]Sheet1'!$L$9:$L$11</c:f>
                <c:numCache>
                  <c:formatCode>General</c:formatCode>
                  <c:ptCount val="3"/>
                  <c:pt idx="0">
                    <c:v>0.15896865735246574</c:v>
                  </c:pt>
                  <c:pt idx="1">
                    <c:v>0.13656363232123692</c:v>
                  </c:pt>
                  <c:pt idx="2">
                    <c:v>0.20663178659354145</c:v>
                  </c:pt>
                </c:numCache>
              </c:numRef>
            </c:plus>
            <c:minus>
              <c:numRef>
                <c:f>'[Chart in Microsoft Word]Sheet1'!$L$9:$L$11</c:f>
                <c:numCache>
                  <c:formatCode>General</c:formatCode>
                  <c:ptCount val="3"/>
                  <c:pt idx="0">
                    <c:v>0.15896865735246574</c:v>
                  </c:pt>
                  <c:pt idx="1">
                    <c:v>0.13656363232123692</c:v>
                  </c:pt>
                  <c:pt idx="2">
                    <c:v>0.20663178659354145</c:v>
                  </c:pt>
                </c:numCache>
              </c:numRef>
            </c:minus>
            <c:spPr>
              <a:noFill/>
              <a:ln w="9525" cap="flat" cmpd="sng" algn="ctr">
                <a:solidFill>
                  <a:schemeClr val="tx1">
                    <a:lumMod val="65000"/>
                    <a:lumOff val="35000"/>
                  </a:schemeClr>
                </a:solidFill>
                <a:round/>
              </a:ln>
              <a:effectLst/>
            </c:spPr>
          </c:errBars>
          <c:cat>
            <c:strRef>
              <c:f>'[Chart in Microsoft Word]Sheet1'!$K$2:$K$4</c:f>
              <c:strCache>
                <c:ptCount val="3"/>
                <c:pt idx="0">
                  <c:v>flat</c:v>
                </c:pt>
                <c:pt idx="1">
                  <c:v>moderate</c:v>
                </c:pt>
                <c:pt idx="2">
                  <c:v>steep</c:v>
                </c:pt>
              </c:strCache>
            </c:strRef>
          </c:cat>
          <c:val>
            <c:numRef>
              <c:f>'[Chart in Microsoft Word]Sheet1'!$L$2:$L$4</c:f>
              <c:numCache>
                <c:formatCode>0.00</c:formatCode>
                <c:ptCount val="3"/>
                <c:pt idx="0">
                  <c:v>0.83442175685869524</c:v>
                </c:pt>
                <c:pt idx="1">
                  <c:v>0.79172217773611109</c:v>
                </c:pt>
                <c:pt idx="2">
                  <c:v>0.69</c:v>
                </c:pt>
              </c:numCache>
            </c:numRef>
          </c:val>
          <c:extLst>
            <c:ext xmlns:c16="http://schemas.microsoft.com/office/drawing/2014/chart" uri="{C3380CC4-5D6E-409C-BE32-E72D297353CC}">
              <c16:uniqueId val="{00000000-6713-424D-B901-6A2C0CCFBC7D}"/>
            </c:ext>
          </c:extLst>
        </c:ser>
        <c:ser>
          <c:idx val="1"/>
          <c:order val="1"/>
          <c:tx>
            <c:strRef>
              <c:f>'[Chart in Microsoft Word]Sheet1'!$M$1</c:f>
              <c:strCache>
                <c:ptCount val="1"/>
                <c:pt idx="0">
                  <c:v>South</c:v>
                </c:pt>
              </c:strCache>
            </c:strRef>
          </c:tx>
          <c:spPr>
            <a:noFill/>
            <a:ln w="6350">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'[Chart in Microsoft Word]Sheet1'!$M$9:$M$11</c:f>
                <c:numCache>
                  <c:formatCode>General</c:formatCode>
                  <c:ptCount val="3"/>
                  <c:pt idx="0">
                    <c:v>0.13635389844686194</c:v>
                  </c:pt>
                  <c:pt idx="1">
                    <c:v>0.13773169289635345</c:v>
                  </c:pt>
                  <c:pt idx="2">
                    <c:v>0.21671684441610836</c:v>
                  </c:pt>
                </c:numCache>
              </c:numRef>
            </c:plus>
            <c:minus>
              <c:numRef>
                <c:f>'[Chart in Microsoft Word]Sheet1'!$M$9:$M$11</c:f>
                <c:numCache>
                  <c:formatCode>General</c:formatCode>
                  <c:ptCount val="3"/>
                  <c:pt idx="0">
                    <c:v>0.13635389844686194</c:v>
                  </c:pt>
                  <c:pt idx="1">
                    <c:v>0.13773169289635345</c:v>
                  </c:pt>
                  <c:pt idx="2">
                    <c:v>0.21671684441610836</c:v>
                  </c:pt>
                </c:numCache>
              </c:numRef>
            </c:minus>
            <c:spPr>
              <a:noFill/>
              <a:ln w="9525" cap="flat" cmpd="sng" algn="ctr">
                <a:solidFill>
                  <a:schemeClr val="tx1">
                    <a:lumMod val="65000"/>
                    <a:lumOff val="35000"/>
                  </a:schemeClr>
                </a:solidFill>
                <a:round/>
              </a:ln>
              <a:effectLst/>
            </c:spPr>
          </c:errBars>
          <c:cat>
            <c:strRef>
              <c:f>'[Chart in Microsoft Word]Sheet1'!$K$2:$K$4</c:f>
              <c:strCache>
                <c:ptCount val="3"/>
                <c:pt idx="0">
                  <c:v>flat</c:v>
                </c:pt>
                <c:pt idx="1">
                  <c:v>moderate</c:v>
                </c:pt>
                <c:pt idx="2">
                  <c:v>steep</c:v>
                </c:pt>
              </c:strCache>
            </c:strRef>
          </c:cat>
          <c:val>
            <c:numRef>
              <c:f>'[Chart in Microsoft Word]Sheet1'!$M$2:$M$4</c:f>
              <c:numCache>
                <c:formatCode>0.00</c:formatCode>
                <c:ptCount val="3"/>
                <c:pt idx="0">
                  <c:v>0.81383574363207511</c:v>
                </c:pt>
                <c:pt idx="1">
                  <c:v>0.78367875071999993</c:v>
                </c:pt>
                <c:pt idx="2">
                  <c:v>0.6314586927200001</c:v>
                </c:pt>
              </c:numCache>
            </c:numRef>
          </c:val>
          <c:extLst>
            <c:ext xmlns:c16="http://schemas.microsoft.com/office/drawing/2014/chart" uri="{C3380CC4-5D6E-409C-BE32-E72D297353CC}">
              <c16:uniqueId val="{00000001-6713-424D-B901-6A2C0CCFBC7D}"/>
            </c:ext>
          </c:extLst>
        </c:ser>
        <c:dLbls>
          <c:showLegendKey val="0"/>
          <c:showVal val="0"/>
          <c:showCatName val="0"/>
          <c:showSerName val="0"/>
          <c:showPercent val="0"/>
          <c:showBubbleSize val="0"/>
        </c:dLbls>
        <c:gapWidth val="392"/>
        <c:overlap val="-26"/>
        <c:axId val="257218639"/>
        <c:axId val="257220303"/>
      </c:barChart>
      <c:catAx>
        <c:axId val="2572186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7220303"/>
        <c:crosses val="autoZero"/>
        <c:auto val="1"/>
        <c:lblAlgn val="ctr"/>
        <c:lblOffset val="100"/>
        <c:noMultiLvlLbl val="0"/>
      </c:catAx>
      <c:valAx>
        <c:axId val="257220303"/>
        <c:scaling>
          <c:orientation val="minMax"/>
          <c:max val="1.2"/>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57218639"/>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50" b="0" i="0" u="none" strike="noStrike" kern="1200" spc="0" baseline="0">
                <a:solidFill>
                  <a:sysClr val="windowText" lastClr="000000">
                    <a:lumMod val="65000"/>
                    <a:lumOff val="35000"/>
                  </a:sysClr>
                </a:solidFill>
                <a:latin typeface="+mn-lt"/>
                <a:ea typeface="+mn-ea"/>
                <a:cs typeface="+mn-cs"/>
              </a:defRPr>
            </a:pPr>
            <a:r>
              <a:rPr lang="en-GB" sz="1050" b="0">
                <a:effectLst/>
              </a:rPr>
              <a:t>SOC according to slopes and aspects in the differents LUS (%)</a:t>
            </a:r>
          </a:p>
          <a:p>
            <a:pPr marL="0" marR="0" lvl="0" indent="0" algn="ctr" defTabSz="914400" rtl="0" eaLnBrk="1" fontAlgn="auto" latinLnBrk="0" hangingPunct="1">
              <a:lnSpc>
                <a:spcPct val="100000"/>
              </a:lnSpc>
              <a:spcBef>
                <a:spcPts val="0"/>
              </a:spcBef>
              <a:spcAft>
                <a:spcPts val="0"/>
              </a:spcAft>
              <a:buClrTx/>
              <a:buSzTx/>
              <a:buFontTx/>
              <a:buNone/>
              <a:tabLst/>
              <a:defRPr sz="1050">
                <a:solidFill>
                  <a:sysClr val="windowText" lastClr="000000">
                    <a:lumMod val="65000"/>
                    <a:lumOff val="35000"/>
                  </a:sysClr>
                </a:solidFill>
              </a:defRPr>
            </a:pPr>
            <a:endParaRPr lang="en-US" sz="1050" b="0"/>
          </a:p>
        </c:rich>
      </c:tx>
      <c:layout/>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5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spPr>
            <a:pattFill prst="zigZag">
              <a:fgClr>
                <a:schemeClr val="tx1"/>
              </a:fgClr>
              <a:bgClr>
                <a:schemeClr val="bg1"/>
              </a:bgClr>
            </a:pattFill>
            <a:ln>
              <a:noFill/>
            </a:ln>
            <a:effectLst/>
          </c:spPr>
          <c:invertIfNegative val="0"/>
          <c:dPt>
            <c:idx val="0"/>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1-C751-4F06-9D84-1E190F5EA173}"/>
              </c:ext>
            </c:extLst>
          </c:dPt>
          <c:dPt>
            <c:idx val="1"/>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3-C751-4F06-9D84-1E190F5EA173}"/>
              </c:ext>
            </c:extLst>
          </c:dPt>
          <c:dPt>
            <c:idx val="2"/>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5-C751-4F06-9D84-1E190F5EA173}"/>
              </c:ext>
            </c:extLst>
          </c:dPt>
          <c:dPt>
            <c:idx val="3"/>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7-C751-4F06-9D84-1E190F5EA173}"/>
              </c:ext>
            </c:extLst>
          </c:dPt>
          <c:dPt>
            <c:idx val="4"/>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9-C751-4F06-9D84-1E190F5EA173}"/>
              </c:ext>
            </c:extLst>
          </c:dPt>
          <c:dPt>
            <c:idx val="5"/>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B-C751-4F06-9D84-1E190F5EA173}"/>
              </c:ext>
            </c:extLst>
          </c:dPt>
          <c:dPt>
            <c:idx val="6"/>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D-C751-4F06-9D84-1E190F5EA173}"/>
              </c:ext>
            </c:extLst>
          </c:dPt>
          <c:dPt>
            <c:idx val="7"/>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F-C751-4F06-9D84-1E190F5EA173}"/>
              </c:ext>
            </c:extLst>
          </c:dPt>
          <c:dPt>
            <c:idx val="8"/>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1-C751-4F06-9D84-1E190F5EA173}"/>
              </c:ext>
            </c:extLst>
          </c:dPt>
          <c:dPt>
            <c:idx val="9"/>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3-C751-4F06-9D84-1E190F5EA173}"/>
              </c:ext>
            </c:extLst>
          </c:dPt>
          <c:dPt>
            <c:idx val="10"/>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5-C751-4F06-9D84-1E190F5EA173}"/>
              </c:ext>
            </c:extLst>
          </c:dPt>
          <c:dPt>
            <c:idx val="11"/>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7-C751-4F06-9D84-1E190F5EA173}"/>
              </c:ext>
            </c:extLst>
          </c:dPt>
          <c:dPt>
            <c:idx val="12"/>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9-C751-4F06-9D84-1E190F5EA173}"/>
              </c:ext>
            </c:extLst>
          </c:dPt>
          <c:dPt>
            <c:idx val="13"/>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B-C751-4F06-9D84-1E190F5EA173}"/>
              </c:ext>
            </c:extLst>
          </c:dPt>
          <c:dPt>
            <c:idx val="14"/>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D-C751-4F06-9D84-1E190F5EA173}"/>
              </c:ext>
            </c:extLst>
          </c:dPt>
          <c:dPt>
            <c:idx val="15"/>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F-C751-4F06-9D84-1E190F5EA173}"/>
              </c:ext>
            </c:extLst>
          </c:dPt>
          <c:dPt>
            <c:idx val="16"/>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1-C751-4F06-9D84-1E190F5EA173}"/>
              </c:ext>
            </c:extLst>
          </c:dPt>
          <c:dPt>
            <c:idx val="17"/>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3-C751-4F06-9D84-1E190F5EA173}"/>
              </c:ext>
            </c:extLst>
          </c:dPt>
          <c:dPt>
            <c:idx val="18"/>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5-C751-4F06-9D84-1E190F5EA173}"/>
              </c:ext>
            </c:extLst>
          </c:dPt>
          <c:dPt>
            <c:idx val="19"/>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7-C751-4F06-9D84-1E190F5EA173}"/>
              </c:ext>
            </c:extLst>
          </c:dPt>
          <c:dPt>
            <c:idx val="20"/>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9-C751-4F06-9D84-1E190F5EA173}"/>
              </c:ext>
            </c:extLst>
          </c:dPt>
          <c:dPt>
            <c:idx val="21"/>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B-C751-4F06-9D84-1E190F5EA173}"/>
              </c:ext>
            </c:extLst>
          </c:dPt>
          <c:dPt>
            <c:idx val="22"/>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D-C751-4F06-9D84-1E190F5EA173}"/>
              </c:ext>
            </c:extLst>
          </c:dPt>
          <c:dPt>
            <c:idx val="23"/>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F-C751-4F06-9D84-1E190F5EA173}"/>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'[Chart in Microsoft Word]Sheet1'!$M$3:$M$26</c:f>
                <c:numCache>
                  <c:formatCode>General</c:formatCode>
                  <c:ptCount val="24"/>
                  <c:pt idx="0">
                    <c:v>3.9104179192204123E-2</c:v>
                  </c:pt>
                  <c:pt idx="1">
                    <c:v>4.4350784039853326E-2</c:v>
                  </c:pt>
                  <c:pt idx="2">
                    <c:v>7.3636164007355981E-2</c:v>
                  </c:pt>
                  <c:pt idx="3">
                    <c:v>7.1336068397887212E-2</c:v>
                  </c:pt>
                  <c:pt idx="4">
                    <c:v>9.4789464171622345E-2</c:v>
                  </c:pt>
                  <c:pt idx="5">
                    <c:v>1.6056793136663111E-2</c:v>
                  </c:pt>
                  <c:pt idx="6">
                    <c:v>7.3628285163968438E-2</c:v>
                  </c:pt>
                  <c:pt idx="7">
                    <c:v>8.4718887035179061E-2</c:v>
                  </c:pt>
                  <c:pt idx="8">
                    <c:v>5.7742870276521571E-2</c:v>
                  </c:pt>
                  <c:pt idx="9">
                    <c:v>6.6605753653101452E-2</c:v>
                  </c:pt>
                  <c:pt idx="10">
                    <c:v>7.5934678134016206E-2</c:v>
                  </c:pt>
                  <c:pt idx="11">
                    <c:v>3.6747940034087608E-2</c:v>
                  </c:pt>
                  <c:pt idx="12">
                    <c:v>8.005594771167486E-2</c:v>
                  </c:pt>
                  <c:pt idx="13">
                    <c:v>8.1003546800707663E-2</c:v>
                  </c:pt>
                  <c:pt idx="14">
                    <c:v>6.69735370924259E-2</c:v>
                  </c:pt>
                  <c:pt idx="15">
                    <c:v>6.1511586617240099E-2</c:v>
                  </c:pt>
                  <c:pt idx="16">
                    <c:v>0.113090706770842</c:v>
                  </c:pt>
                  <c:pt idx="17">
                    <c:v>5.1337234584743853E-2</c:v>
                  </c:pt>
                  <c:pt idx="18">
                    <c:v>0.11088385170109945</c:v>
                  </c:pt>
                  <c:pt idx="19">
                    <c:v>7.496204125429265E-2</c:v>
                  </c:pt>
                  <c:pt idx="20">
                    <c:v>0.15097584182689811</c:v>
                  </c:pt>
                  <c:pt idx="21">
                    <c:v>8.1914776916041723E-2</c:v>
                  </c:pt>
                  <c:pt idx="22">
                    <c:v>5.4661113241908338E-2</c:v>
                  </c:pt>
                  <c:pt idx="23">
                    <c:v>3.8209472227516958E-2</c:v>
                  </c:pt>
                </c:numCache>
              </c:numRef>
            </c:plus>
            <c:minus>
              <c:numRef>
                <c:f>'[Chart in Microsoft Word]Sheet1'!$M$3:$M$26</c:f>
                <c:numCache>
                  <c:formatCode>General</c:formatCode>
                  <c:ptCount val="24"/>
                  <c:pt idx="0">
                    <c:v>3.9104179192204123E-2</c:v>
                  </c:pt>
                  <c:pt idx="1">
                    <c:v>4.4350784039853326E-2</c:v>
                  </c:pt>
                  <c:pt idx="2">
                    <c:v>7.3636164007355981E-2</c:v>
                  </c:pt>
                  <c:pt idx="3">
                    <c:v>7.1336068397887212E-2</c:v>
                  </c:pt>
                  <c:pt idx="4">
                    <c:v>9.4789464171622345E-2</c:v>
                  </c:pt>
                  <c:pt idx="5">
                    <c:v>1.6056793136663111E-2</c:v>
                  </c:pt>
                  <c:pt idx="6">
                    <c:v>7.3628285163968438E-2</c:v>
                  </c:pt>
                  <c:pt idx="7">
                    <c:v>8.4718887035179061E-2</c:v>
                  </c:pt>
                  <c:pt idx="8">
                    <c:v>5.7742870276521571E-2</c:v>
                  </c:pt>
                  <c:pt idx="9">
                    <c:v>6.6605753653101452E-2</c:v>
                  </c:pt>
                  <c:pt idx="10">
                    <c:v>7.5934678134016206E-2</c:v>
                  </c:pt>
                  <c:pt idx="11">
                    <c:v>3.6747940034087608E-2</c:v>
                  </c:pt>
                  <c:pt idx="12">
                    <c:v>8.005594771167486E-2</c:v>
                  </c:pt>
                  <c:pt idx="13">
                    <c:v>8.1003546800707663E-2</c:v>
                  </c:pt>
                  <c:pt idx="14">
                    <c:v>6.69735370924259E-2</c:v>
                  </c:pt>
                  <c:pt idx="15">
                    <c:v>6.1511586617240099E-2</c:v>
                  </c:pt>
                  <c:pt idx="16">
                    <c:v>0.113090706770842</c:v>
                  </c:pt>
                  <c:pt idx="17">
                    <c:v>5.1337234584743853E-2</c:v>
                  </c:pt>
                  <c:pt idx="18">
                    <c:v>0.11088385170109945</c:v>
                  </c:pt>
                  <c:pt idx="19">
                    <c:v>7.496204125429265E-2</c:v>
                  </c:pt>
                  <c:pt idx="20">
                    <c:v>0.15097584182689811</c:v>
                  </c:pt>
                  <c:pt idx="21">
                    <c:v>8.1914776916041723E-2</c:v>
                  </c:pt>
                  <c:pt idx="22">
                    <c:v>5.4661113241908338E-2</c:v>
                  </c:pt>
                  <c:pt idx="23">
                    <c:v>3.8209472227516958E-2</c:v>
                  </c:pt>
                </c:numCache>
              </c:numRef>
            </c:minus>
            <c:spPr>
              <a:noFill/>
              <a:ln w="9525" cap="flat" cmpd="sng" algn="ctr">
                <a:solidFill>
                  <a:schemeClr val="tx1">
                    <a:lumMod val="65000"/>
                    <a:lumOff val="35000"/>
                  </a:schemeClr>
                </a:solidFill>
                <a:round/>
              </a:ln>
              <a:effectLst/>
            </c:spPr>
          </c:errBars>
          <c:cat>
            <c:multiLvlStrRef>
              <c:f>'[Chart in Microsoft Word]Sheet1'!$I$3:$K$26</c:f>
              <c:multiLvlStrCache>
                <c:ptCount val="24"/>
                <c:lvl>
                  <c:pt idx="0">
                    <c:v>North </c:v>
                  </c:pt>
                  <c:pt idx="1">
                    <c:v>South</c:v>
                  </c:pt>
                  <c:pt idx="2">
                    <c:v>North </c:v>
                  </c:pt>
                  <c:pt idx="3">
                    <c:v>South</c:v>
                  </c:pt>
                  <c:pt idx="4">
                    <c:v>North </c:v>
                  </c:pt>
                  <c:pt idx="5">
                    <c:v>South</c:v>
                  </c:pt>
                  <c:pt idx="6">
                    <c:v>North </c:v>
                  </c:pt>
                  <c:pt idx="7">
                    <c:v>South</c:v>
                  </c:pt>
                  <c:pt idx="8">
                    <c:v>North </c:v>
                  </c:pt>
                  <c:pt idx="9">
                    <c:v>South</c:v>
                  </c:pt>
                  <c:pt idx="10">
                    <c:v>North </c:v>
                  </c:pt>
                  <c:pt idx="11">
                    <c:v>South</c:v>
                  </c:pt>
                  <c:pt idx="12">
                    <c:v>North </c:v>
                  </c:pt>
                  <c:pt idx="13">
                    <c:v>South</c:v>
                  </c:pt>
                  <c:pt idx="14">
                    <c:v>North </c:v>
                  </c:pt>
                  <c:pt idx="15">
                    <c:v>South</c:v>
                  </c:pt>
                  <c:pt idx="16">
                    <c:v>North </c:v>
                  </c:pt>
                  <c:pt idx="17">
                    <c:v>South</c:v>
                  </c:pt>
                  <c:pt idx="18">
                    <c:v>North </c:v>
                  </c:pt>
                  <c:pt idx="19">
                    <c:v>South</c:v>
                  </c:pt>
                  <c:pt idx="20">
                    <c:v>North </c:v>
                  </c:pt>
                  <c:pt idx="21">
                    <c:v>South</c:v>
                  </c:pt>
                  <c:pt idx="22">
                    <c:v>North </c:v>
                  </c:pt>
                  <c:pt idx="23">
                    <c:v>South</c:v>
                  </c:pt>
                </c:lvl>
                <c:lvl>
                  <c:pt idx="0">
                    <c:v>Flat</c:v>
                  </c:pt>
                  <c:pt idx="2">
                    <c:v>Moderate</c:v>
                  </c:pt>
                  <c:pt idx="4">
                    <c:v>Steep</c:v>
                  </c:pt>
                  <c:pt idx="6">
                    <c:v>Flat</c:v>
                  </c:pt>
                  <c:pt idx="8">
                    <c:v>Moderate</c:v>
                  </c:pt>
                  <c:pt idx="10">
                    <c:v>Steep</c:v>
                  </c:pt>
                  <c:pt idx="12">
                    <c:v>Flat</c:v>
                  </c:pt>
                  <c:pt idx="14">
                    <c:v>Moderate</c:v>
                  </c:pt>
                  <c:pt idx="16">
                    <c:v>Steep</c:v>
                  </c:pt>
                  <c:pt idx="18">
                    <c:v>Flat</c:v>
                  </c:pt>
                  <c:pt idx="20">
                    <c:v>Moderate</c:v>
                  </c:pt>
                  <c:pt idx="22">
                    <c:v>Steep</c:v>
                  </c:pt>
                </c:lvl>
                <c:lvl>
                  <c:pt idx="0">
                    <c:v>Forests</c:v>
                  </c:pt>
                  <c:pt idx="6">
                    <c:v>Field crops</c:v>
                  </c:pt>
                  <c:pt idx="12">
                    <c:v>Permanent crops</c:v>
                  </c:pt>
                  <c:pt idx="18">
                    <c:v>Grazing lands</c:v>
                  </c:pt>
                </c:lvl>
              </c:multiLvlStrCache>
            </c:multiLvlStrRef>
          </c:cat>
          <c:val>
            <c:numRef>
              <c:f>'[Chart in Microsoft Word]Sheet1'!$L$3:$L$26</c:f>
              <c:numCache>
                <c:formatCode>0.00</c:formatCode>
                <c:ptCount val="24"/>
                <c:pt idx="0">
                  <c:v>1.1483891797499999</c:v>
                </c:pt>
                <c:pt idx="1">
                  <c:v>1.14147016125</c:v>
                </c:pt>
                <c:pt idx="2">
                  <c:v>1.1352828694999999</c:v>
                </c:pt>
                <c:pt idx="3">
                  <c:v>1.1237727180124999</c:v>
                </c:pt>
                <c:pt idx="4">
                  <c:v>1.0854059888571428</c:v>
                </c:pt>
                <c:pt idx="5">
                  <c:v>1.0737423094999998</c:v>
                </c:pt>
                <c:pt idx="6">
                  <c:v>0.75026346726229487</c:v>
                </c:pt>
                <c:pt idx="7">
                  <c:v>0.74023899923636349</c:v>
                </c:pt>
                <c:pt idx="8">
                  <c:v>0.69388783795999986</c:v>
                </c:pt>
                <c:pt idx="9">
                  <c:v>0.67522808181818184</c:v>
                </c:pt>
                <c:pt idx="10">
                  <c:v>0.507671557</c:v>
                </c:pt>
                <c:pt idx="11">
                  <c:v>0.49849614399999997</c:v>
                </c:pt>
                <c:pt idx="12">
                  <c:v>0.96626324800000019</c:v>
                </c:pt>
                <c:pt idx="13">
                  <c:v>0.95794431584000006</c:v>
                </c:pt>
                <c:pt idx="14">
                  <c:v>0.84295848996666645</c:v>
                </c:pt>
                <c:pt idx="15">
                  <c:v>0.83418630165909069</c:v>
                </c:pt>
                <c:pt idx="16">
                  <c:v>0.7912975234285714</c:v>
                </c:pt>
                <c:pt idx="17">
                  <c:v>0.786056592</c:v>
                </c:pt>
                <c:pt idx="18">
                  <c:v>0.83563857328571423</c:v>
                </c:pt>
                <c:pt idx="19">
                  <c:v>0.77449796936363624</c:v>
                </c:pt>
                <c:pt idx="20">
                  <c:v>0.75591651315384589</c:v>
                </c:pt>
                <c:pt idx="21">
                  <c:v>0.69904640578124988</c:v>
                </c:pt>
                <c:pt idx="22">
                  <c:v>0.61382962439999988</c:v>
                </c:pt>
                <c:pt idx="23">
                  <c:v>0.55502051900000005</c:v>
                </c:pt>
              </c:numCache>
            </c:numRef>
          </c:val>
          <c:extLst>
            <c:ext xmlns:c16="http://schemas.microsoft.com/office/drawing/2014/chart" uri="{C3380CC4-5D6E-409C-BE32-E72D297353CC}">
              <c16:uniqueId val="{00000030-C751-4F06-9D84-1E190F5EA173}"/>
            </c:ext>
          </c:extLst>
        </c:ser>
        <c:dLbls>
          <c:showLegendKey val="0"/>
          <c:showVal val="0"/>
          <c:showCatName val="0"/>
          <c:showSerName val="0"/>
          <c:showPercent val="0"/>
          <c:showBubbleSize val="0"/>
        </c:dLbls>
        <c:gapWidth val="219"/>
        <c:overlap val="-27"/>
        <c:axId val="1823524639"/>
        <c:axId val="1823524223"/>
      </c:barChart>
      <c:catAx>
        <c:axId val="18235246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23524223"/>
        <c:crosses val="autoZero"/>
        <c:auto val="1"/>
        <c:lblAlgn val="ctr"/>
        <c:lblOffset val="100"/>
        <c:noMultiLvlLbl val="0"/>
      </c:catAx>
      <c:valAx>
        <c:axId val="1823524223"/>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2352463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r>
              <a:rPr lang="en-GB" sz="1100"/>
              <a:t>SOC according to slope across the different LUS </a:t>
            </a:r>
            <a:r>
              <a:rPr lang="en-GB" sz="1100" b="0" i="0" u="none" strike="noStrike" baseline="0">
                <a:effectLst/>
              </a:rPr>
              <a:t>(%) </a:t>
            </a:r>
            <a:endParaRPr lang="en-GB" sz="1100"/>
          </a:p>
        </c:rich>
      </c:tx>
      <c:layout/>
      <c:overlay val="0"/>
      <c:spPr>
        <a:noFill/>
        <a:ln>
          <a:noFill/>
        </a:ln>
        <a:effectLst/>
      </c:spPr>
      <c:txPr>
        <a:bodyPr rot="0" spcFirstLastPara="1" vertOverflow="ellipsis" vert="horz" wrap="square" anchor="ctr" anchorCtr="1"/>
        <a:lstStyle/>
        <a:p>
          <a:pPr>
            <a:defRPr sz="1100" b="0" i="0" u="none" strike="noStrike" kern="1200" spc="0" baseline="0">
              <a:solidFill>
                <a:schemeClr val="tx1">
                  <a:lumMod val="65000"/>
                  <a:lumOff val="35000"/>
                </a:schemeClr>
              </a:solidFill>
              <a:latin typeface="+mn-lt"/>
              <a:ea typeface="+mn-ea"/>
              <a:cs typeface="+mn-cs"/>
            </a:defRPr>
          </a:pPr>
          <a:endParaRPr lang="en-US"/>
        </a:p>
      </c:txPr>
    </c:title>
    <c:autoTitleDeleted val="0"/>
    <c:plotArea>
      <c:layout/>
      <c:barChart>
        <c:barDir val="col"/>
        <c:grouping val="clustered"/>
        <c:varyColors val="0"/>
        <c:ser>
          <c:idx val="0"/>
          <c:order val="0"/>
          <c:tx>
            <c:strRef>
              <c:f>RESULTS!$C$12</c:f>
              <c:strCache>
                <c:ptCount val="1"/>
                <c:pt idx="0">
                  <c:v>flat</c:v>
                </c:pt>
              </c:strCache>
            </c:strRef>
          </c:tx>
          <c:spPr>
            <a:pattFill prst="pct75">
              <a:fgClr>
                <a:sysClr val="windowText" lastClr="000000"/>
              </a:fgClr>
              <a:bgClr>
                <a:sysClr val="window" lastClr="FFFFFF"/>
              </a:bgClr>
            </a:patt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RESULTS!$B$19:$B$22</c:f>
                <c:numCache>
                  <c:formatCode>General</c:formatCode>
                  <c:ptCount val="4"/>
                  <c:pt idx="0">
                    <c:v>3.9378426924724715E-2</c:v>
                  </c:pt>
                  <c:pt idx="1">
                    <c:v>7.9239158912950886E-2</c:v>
                  </c:pt>
                  <c:pt idx="2">
                    <c:v>8.0806097450086947E-2</c:v>
                  </c:pt>
                  <c:pt idx="3">
                    <c:v>8.8750955210332771E-2</c:v>
                  </c:pt>
                </c:numCache>
              </c:numRef>
            </c:plus>
            <c:minus>
              <c:numRef>
                <c:f>RESULTS!$B$19:$B$22</c:f>
                <c:numCache>
                  <c:formatCode>General</c:formatCode>
                  <c:ptCount val="4"/>
                  <c:pt idx="0">
                    <c:v>3.9378426924724715E-2</c:v>
                  </c:pt>
                  <c:pt idx="1">
                    <c:v>7.9239158912950886E-2</c:v>
                  </c:pt>
                  <c:pt idx="2">
                    <c:v>8.0806097450086947E-2</c:v>
                  </c:pt>
                  <c:pt idx="3">
                    <c:v>8.8750955210332771E-2</c:v>
                  </c:pt>
                </c:numCache>
              </c:numRef>
            </c:minus>
            <c:spPr>
              <a:noFill/>
              <a:ln w="9525" cap="flat" cmpd="sng" algn="ctr">
                <a:solidFill>
                  <a:schemeClr val="tx1">
                    <a:lumMod val="65000"/>
                    <a:lumOff val="35000"/>
                  </a:schemeClr>
                </a:solidFill>
                <a:round/>
              </a:ln>
              <a:effectLst/>
            </c:spPr>
          </c:errBars>
          <c:cat>
            <c:strRef>
              <c:f>RESULTS!$B$13:$B$16</c:f>
              <c:strCache>
                <c:ptCount val="4"/>
                <c:pt idx="0">
                  <c:v>Forests</c:v>
                </c:pt>
                <c:pt idx="1">
                  <c:v>Field crops</c:v>
                </c:pt>
                <c:pt idx="2">
                  <c:v>Permanent crops</c:v>
                </c:pt>
                <c:pt idx="3">
                  <c:v>Grazing lands</c:v>
                </c:pt>
              </c:strCache>
            </c:strRef>
          </c:cat>
          <c:val>
            <c:numRef>
              <c:f>RESULTS!$C$13:$C$16</c:f>
              <c:numCache>
                <c:formatCode>0.00</c:formatCode>
                <c:ptCount val="4"/>
                <c:pt idx="0">
                  <c:v>1.146659424982309</c:v>
                </c:pt>
                <c:pt idx="1">
                  <c:v>0.74551048676954468</c:v>
                </c:pt>
                <c:pt idx="2">
                  <c:v>0.96048621167399117</c:v>
                </c:pt>
                <c:pt idx="3">
                  <c:v>0.78767065232599587</c:v>
                </c:pt>
              </c:numCache>
            </c:numRef>
          </c:val>
          <c:extLst>
            <c:ext xmlns:c16="http://schemas.microsoft.com/office/drawing/2014/chart" uri="{C3380CC4-5D6E-409C-BE32-E72D297353CC}">
              <c16:uniqueId val="{00000000-DFDE-413F-8531-2CBBDF78984D}"/>
            </c:ext>
          </c:extLst>
        </c:ser>
        <c:ser>
          <c:idx val="1"/>
          <c:order val="1"/>
          <c:tx>
            <c:strRef>
              <c:f>RESULTS!$D$12</c:f>
              <c:strCache>
                <c:ptCount val="1"/>
                <c:pt idx="0">
                  <c:v>moderate</c:v>
                </c:pt>
              </c:strCache>
            </c:strRef>
          </c:tx>
          <c:spPr>
            <a:pattFill prst="openDmnd">
              <a:fgClr>
                <a:sysClr val="windowText" lastClr="000000"/>
              </a:fgClr>
              <a:bgClr>
                <a:sysClr val="window" lastClr="FFFFFF"/>
              </a:bgClr>
            </a:patt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RESULTS!$C$19:$C$22</c:f>
                <c:numCache>
                  <c:formatCode>General</c:formatCode>
                  <c:ptCount val="4"/>
                  <c:pt idx="0">
                    <c:v>8.1720637920831132E-2</c:v>
                  </c:pt>
                  <c:pt idx="1">
                    <c:v>6.3613515313042296E-2</c:v>
                  </c:pt>
                  <c:pt idx="2">
                    <c:v>6.3927534719168122E-2</c:v>
                  </c:pt>
                  <c:pt idx="3">
                    <c:v>0.10963957220855146</c:v>
                  </c:pt>
                </c:numCache>
              </c:numRef>
            </c:plus>
            <c:minus>
              <c:numRef>
                <c:f>RESULTS!$C$19:$C$22</c:f>
                <c:numCache>
                  <c:formatCode>General</c:formatCode>
                  <c:ptCount val="4"/>
                  <c:pt idx="0">
                    <c:v>8.1720637920831132E-2</c:v>
                  </c:pt>
                  <c:pt idx="1">
                    <c:v>6.3613515313042296E-2</c:v>
                  </c:pt>
                  <c:pt idx="2">
                    <c:v>6.3927534719168122E-2</c:v>
                  </c:pt>
                  <c:pt idx="3">
                    <c:v>0.10963957220855146</c:v>
                  </c:pt>
                </c:numCache>
              </c:numRef>
            </c:minus>
            <c:spPr>
              <a:noFill/>
              <a:ln w="9525" cap="flat" cmpd="sng" algn="ctr">
                <a:solidFill>
                  <a:schemeClr val="tx1">
                    <a:lumMod val="65000"/>
                    <a:lumOff val="35000"/>
                  </a:schemeClr>
                </a:solidFill>
                <a:round/>
              </a:ln>
              <a:effectLst/>
            </c:spPr>
          </c:errBars>
          <c:cat>
            <c:strRef>
              <c:f>RESULTS!$B$13:$B$16</c:f>
              <c:strCache>
                <c:ptCount val="4"/>
                <c:pt idx="0">
                  <c:v>Forests</c:v>
                </c:pt>
                <c:pt idx="1">
                  <c:v>Field crops</c:v>
                </c:pt>
                <c:pt idx="2">
                  <c:v>Permanent crops</c:v>
                </c:pt>
                <c:pt idx="3">
                  <c:v>Grazing lands</c:v>
                </c:pt>
              </c:strCache>
            </c:strRef>
          </c:cat>
          <c:val>
            <c:numRef>
              <c:f>RESULTS!$D$13:$D$16</c:f>
              <c:numCache>
                <c:formatCode>0.00</c:formatCode>
                <c:ptCount val="4"/>
                <c:pt idx="0">
                  <c:v>1.0572383180105214</c:v>
                </c:pt>
                <c:pt idx="1">
                  <c:v>0.68327108020553595</c:v>
                </c:pt>
                <c:pt idx="2">
                  <c:v>0.83774259427467745</c:v>
                </c:pt>
                <c:pt idx="3">
                  <c:v>0.71547554789928047</c:v>
                </c:pt>
              </c:numCache>
            </c:numRef>
          </c:val>
          <c:extLst>
            <c:ext xmlns:c16="http://schemas.microsoft.com/office/drawing/2014/chart" uri="{C3380CC4-5D6E-409C-BE32-E72D297353CC}">
              <c16:uniqueId val="{00000001-DFDE-413F-8531-2CBBDF78984D}"/>
            </c:ext>
          </c:extLst>
        </c:ser>
        <c:ser>
          <c:idx val="2"/>
          <c:order val="2"/>
          <c:tx>
            <c:strRef>
              <c:f>RESULTS!$E$12</c:f>
              <c:strCache>
                <c:ptCount val="1"/>
                <c:pt idx="0">
                  <c:v>steep</c:v>
                </c:pt>
              </c:strCache>
            </c:strRef>
          </c:tx>
          <c:spPr>
            <a:noFill/>
            <a:ln w="9525">
              <a:solidFill>
                <a:sysClr val="windowText" lastClr="000000"/>
              </a:solid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RESULTS!$D$19:$D$22</c:f>
                <c:numCache>
                  <c:formatCode>General</c:formatCode>
                  <c:ptCount val="4"/>
                  <c:pt idx="0">
                    <c:v>8.4078375337041725E-2</c:v>
                  </c:pt>
                  <c:pt idx="1">
                    <c:v>3.9049820872869713E-2</c:v>
                  </c:pt>
                  <c:pt idx="2">
                    <c:v>0.10488859821127168</c:v>
                  </c:pt>
                  <c:pt idx="3">
                    <c:v>1.9378643593958345E-2</c:v>
                  </c:pt>
                </c:numCache>
              </c:numRef>
            </c:plus>
            <c:minus>
              <c:numRef>
                <c:f>RESULTS!$D$19:$D$22</c:f>
                <c:numCache>
                  <c:formatCode>General</c:formatCode>
                  <c:ptCount val="4"/>
                  <c:pt idx="0">
                    <c:v>8.4078375337041725E-2</c:v>
                  </c:pt>
                  <c:pt idx="1">
                    <c:v>3.9049820872869713E-2</c:v>
                  </c:pt>
                  <c:pt idx="2">
                    <c:v>0.10488859821127168</c:v>
                  </c:pt>
                  <c:pt idx="3">
                    <c:v>1.9378643593958345E-2</c:v>
                  </c:pt>
                </c:numCache>
              </c:numRef>
            </c:minus>
            <c:spPr>
              <a:noFill/>
              <a:ln w="9525" cap="flat" cmpd="sng" algn="ctr">
                <a:solidFill>
                  <a:schemeClr val="tx1">
                    <a:lumMod val="65000"/>
                    <a:lumOff val="35000"/>
                  </a:schemeClr>
                </a:solidFill>
                <a:round/>
              </a:ln>
              <a:effectLst/>
            </c:spPr>
          </c:errBars>
          <c:cat>
            <c:strRef>
              <c:f>RESULTS!$B$13:$B$16</c:f>
              <c:strCache>
                <c:ptCount val="4"/>
                <c:pt idx="0">
                  <c:v>Forests</c:v>
                </c:pt>
                <c:pt idx="1">
                  <c:v>Field crops</c:v>
                </c:pt>
                <c:pt idx="2">
                  <c:v>Permanent crops</c:v>
                </c:pt>
                <c:pt idx="3">
                  <c:v>Grazing lands</c:v>
                </c:pt>
              </c:strCache>
            </c:strRef>
          </c:cat>
          <c:val>
            <c:numRef>
              <c:f>RESULTS!$E$13:$E$16</c:f>
              <c:numCache>
                <c:formatCode>0.00</c:formatCode>
                <c:ptCount val="4"/>
                <c:pt idx="0">
                  <c:v>1.082814060084448</c:v>
                </c:pt>
                <c:pt idx="1">
                  <c:v>0.49451247924984199</c:v>
                </c:pt>
                <c:pt idx="2">
                  <c:v>0.79037265320031991</c:v>
                </c:pt>
                <c:pt idx="3">
                  <c:v>0.57442123346010832</c:v>
                </c:pt>
              </c:numCache>
            </c:numRef>
          </c:val>
          <c:extLst>
            <c:ext xmlns:c16="http://schemas.microsoft.com/office/drawing/2014/chart" uri="{C3380CC4-5D6E-409C-BE32-E72D297353CC}">
              <c16:uniqueId val="{00000002-DFDE-413F-8531-2CBBDF78984D}"/>
            </c:ext>
          </c:extLst>
        </c:ser>
        <c:dLbls>
          <c:showLegendKey val="0"/>
          <c:showVal val="0"/>
          <c:showCatName val="0"/>
          <c:showSerName val="0"/>
          <c:showPercent val="0"/>
          <c:showBubbleSize val="0"/>
        </c:dLbls>
        <c:gapWidth val="219"/>
        <c:overlap val="-27"/>
        <c:axId val="226486511"/>
        <c:axId val="226473615"/>
      </c:barChart>
      <c:catAx>
        <c:axId val="22648651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473615"/>
        <c:crosses val="autoZero"/>
        <c:auto val="1"/>
        <c:lblAlgn val="ctr"/>
        <c:lblOffset val="100"/>
        <c:noMultiLvlLbl val="0"/>
      </c:catAx>
      <c:valAx>
        <c:axId val="226473615"/>
        <c:scaling>
          <c:orientation val="minMax"/>
          <c:max val="1.2"/>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226486511"/>
        <c:crosses val="autoZero"/>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50" b="0" i="0" u="none" strike="noStrike" kern="1200" spc="0" baseline="0">
                <a:solidFill>
                  <a:sysClr val="windowText" lastClr="000000">
                    <a:lumMod val="65000"/>
                    <a:lumOff val="35000"/>
                  </a:sysClr>
                </a:solidFill>
                <a:latin typeface="+mn-lt"/>
                <a:ea typeface="+mn-ea"/>
                <a:cs typeface="+mn-cs"/>
              </a:defRPr>
            </a:pPr>
            <a:r>
              <a:rPr lang="en-GB" sz="1050" b="0">
                <a:effectLst/>
              </a:rPr>
              <a:t>SOC according to slopes and aspects in the differents LUS (%)</a:t>
            </a:r>
          </a:p>
          <a:p>
            <a:pPr marL="0" marR="0" lvl="0" indent="0" algn="ctr" defTabSz="914400" rtl="0" eaLnBrk="1" fontAlgn="auto" latinLnBrk="0" hangingPunct="1">
              <a:lnSpc>
                <a:spcPct val="100000"/>
              </a:lnSpc>
              <a:spcBef>
                <a:spcPts val="0"/>
              </a:spcBef>
              <a:spcAft>
                <a:spcPts val="0"/>
              </a:spcAft>
              <a:buClrTx/>
              <a:buSzTx/>
              <a:buFontTx/>
              <a:buNone/>
              <a:tabLst/>
              <a:defRPr sz="1050">
                <a:solidFill>
                  <a:sysClr val="windowText" lastClr="000000">
                    <a:lumMod val="65000"/>
                    <a:lumOff val="35000"/>
                  </a:sysClr>
                </a:solidFill>
              </a:defRPr>
            </a:pPr>
            <a:endParaRPr lang="en-US" sz="1050" b="0"/>
          </a:p>
        </c:rich>
      </c:tx>
      <c:overlay val="0"/>
      <c:spPr>
        <a:noFill/>
        <a:ln>
          <a:noFill/>
        </a:ln>
        <a:effectLst/>
      </c:spPr>
      <c:txPr>
        <a:bodyPr rot="0" spcFirstLastPara="1" vertOverflow="ellipsis" vert="horz" wrap="square" anchor="ctr" anchorCtr="1"/>
        <a:lstStyle/>
        <a:p>
          <a:pPr marL="0" marR="0" lvl="0" indent="0" algn="ctr" defTabSz="914400" rtl="0" eaLnBrk="1" fontAlgn="auto" latinLnBrk="0" hangingPunct="1">
            <a:lnSpc>
              <a:spcPct val="100000"/>
            </a:lnSpc>
            <a:spcBef>
              <a:spcPts val="0"/>
            </a:spcBef>
            <a:spcAft>
              <a:spcPts val="0"/>
            </a:spcAft>
            <a:buClrTx/>
            <a:buSzTx/>
            <a:buFontTx/>
            <a:buNone/>
            <a:tabLst/>
            <a:defRPr sz="1050" b="0" i="0" u="none" strike="noStrike" kern="1200" spc="0" baseline="0">
              <a:solidFill>
                <a:sysClr val="windowText" lastClr="000000">
                  <a:lumMod val="65000"/>
                  <a:lumOff val="35000"/>
                </a:sysClr>
              </a:solidFill>
              <a:latin typeface="+mn-lt"/>
              <a:ea typeface="+mn-ea"/>
              <a:cs typeface="+mn-cs"/>
            </a:defRPr>
          </a:pPr>
          <a:endParaRPr lang="en-US"/>
        </a:p>
      </c:txPr>
    </c:title>
    <c:autoTitleDeleted val="0"/>
    <c:plotArea>
      <c:layout/>
      <c:barChart>
        <c:barDir val="col"/>
        <c:grouping val="clustered"/>
        <c:varyColors val="0"/>
        <c:ser>
          <c:idx val="0"/>
          <c:order val="0"/>
          <c:spPr>
            <a:pattFill prst="zigZag">
              <a:fgClr>
                <a:schemeClr val="tx1"/>
              </a:fgClr>
              <a:bgClr>
                <a:schemeClr val="bg1"/>
              </a:bgClr>
            </a:pattFill>
            <a:ln>
              <a:noFill/>
            </a:ln>
            <a:effectLst/>
          </c:spPr>
          <c:invertIfNegative val="0"/>
          <c:dPt>
            <c:idx val="0"/>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1-462B-4529-841E-26449A3FCA6D}"/>
              </c:ext>
            </c:extLst>
          </c:dPt>
          <c:dPt>
            <c:idx val="1"/>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3-462B-4529-841E-26449A3FCA6D}"/>
              </c:ext>
            </c:extLst>
          </c:dPt>
          <c:dPt>
            <c:idx val="2"/>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5-462B-4529-841E-26449A3FCA6D}"/>
              </c:ext>
            </c:extLst>
          </c:dPt>
          <c:dPt>
            <c:idx val="3"/>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7-462B-4529-841E-26449A3FCA6D}"/>
              </c:ext>
            </c:extLst>
          </c:dPt>
          <c:dPt>
            <c:idx val="4"/>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9-462B-4529-841E-26449A3FCA6D}"/>
              </c:ext>
            </c:extLst>
          </c:dPt>
          <c:dPt>
            <c:idx val="5"/>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B-462B-4529-841E-26449A3FCA6D}"/>
              </c:ext>
            </c:extLst>
          </c:dPt>
          <c:dPt>
            <c:idx val="6"/>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0D-462B-4529-841E-26449A3FCA6D}"/>
              </c:ext>
            </c:extLst>
          </c:dPt>
          <c:dPt>
            <c:idx val="7"/>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0F-462B-4529-841E-26449A3FCA6D}"/>
              </c:ext>
            </c:extLst>
          </c:dPt>
          <c:dPt>
            <c:idx val="8"/>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1-462B-4529-841E-26449A3FCA6D}"/>
              </c:ext>
            </c:extLst>
          </c:dPt>
          <c:dPt>
            <c:idx val="9"/>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3-462B-4529-841E-26449A3FCA6D}"/>
              </c:ext>
            </c:extLst>
          </c:dPt>
          <c:dPt>
            <c:idx val="10"/>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5-462B-4529-841E-26449A3FCA6D}"/>
              </c:ext>
            </c:extLst>
          </c:dPt>
          <c:dPt>
            <c:idx val="11"/>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7-462B-4529-841E-26449A3FCA6D}"/>
              </c:ext>
            </c:extLst>
          </c:dPt>
          <c:dPt>
            <c:idx val="12"/>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9-462B-4529-841E-26449A3FCA6D}"/>
              </c:ext>
            </c:extLst>
          </c:dPt>
          <c:dPt>
            <c:idx val="13"/>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B-462B-4529-841E-26449A3FCA6D}"/>
              </c:ext>
            </c:extLst>
          </c:dPt>
          <c:dPt>
            <c:idx val="14"/>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1D-462B-4529-841E-26449A3FCA6D}"/>
              </c:ext>
            </c:extLst>
          </c:dPt>
          <c:dPt>
            <c:idx val="15"/>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1F-462B-4529-841E-26449A3FCA6D}"/>
              </c:ext>
            </c:extLst>
          </c:dPt>
          <c:dPt>
            <c:idx val="16"/>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1-462B-4529-841E-26449A3FCA6D}"/>
              </c:ext>
            </c:extLst>
          </c:dPt>
          <c:dPt>
            <c:idx val="17"/>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3-462B-4529-841E-26449A3FCA6D}"/>
              </c:ext>
            </c:extLst>
          </c:dPt>
          <c:dPt>
            <c:idx val="18"/>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5-462B-4529-841E-26449A3FCA6D}"/>
              </c:ext>
            </c:extLst>
          </c:dPt>
          <c:dPt>
            <c:idx val="19"/>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7-462B-4529-841E-26449A3FCA6D}"/>
              </c:ext>
            </c:extLst>
          </c:dPt>
          <c:dPt>
            <c:idx val="20"/>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9-462B-4529-841E-26449A3FCA6D}"/>
              </c:ext>
            </c:extLst>
          </c:dPt>
          <c:dPt>
            <c:idx val="21"/>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B-462B-4529-841E-26449A3FCA6D}"/>
              </c:ext>
            </c:extLst>
          </c:dPt>
          <c:dPt>
            <c:idx val="22"/>
            <c:invertIfNegative val="0"/>
            <c:bubble3D val="0"/>
            <c:spPr>
              <a:pattFill prst="pct80">
                <a:fgClr>
                  <a:schemeClr val="tx1"/>
                </a:fgClr>
                <a:bgClr>
                  <a:schemeClr val="bg1"/>
                </a:bgClr>
              </a:pattFill>
              <a:ln>
                <a:noFill/>
              </a:ln>
              <a:effectLst/>
            </c:spPr>
            <c:extLst>
              <c:ext xmlns:c16="http://schemas.microsoft.com/office/drawing/2014/chart" uri="{C3380CC4-5D6E-409C-BE32-E72D297353CC}">
                <c16:uniqueId val="{0000002D-462B-4529-841E-26449A3FCA6D}"/>
              </c:ext>
            </c:extLst>
          </c:dPt>
          <c:dPt>
            <c:idx val="23"/>
            <c:invertIfNegative val="0"/>
            <c:bubble3D val="0"/>
            <c:spPr>
              <a:pattFill prst="zigZag">
                <a:fgClr>
                  <a:schemeClr val="tx1"/>
                </a:fgClr>
                <a:bgClr>
                  <a:schemeClr val="bg1"/>
                </a:bgClr>
              </a:pattFill>
              <a:ln>
                <a:noFill/>
              </a:ln>
              <a:effectLst/>
            </c:spPr>
            <c:extLst>
              <c:ext xmlns:c16="http://schemas.microsoft.com/office/drawing/2014/chart" uri="{C3380CC4-5D6E-409C-BE32-E72D297353CC}">
                <c16:uniqueId val="{0000002F-462B-4529-841E-26449A3FCA6D}"/>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errBars>
            <c:errBarType val="both"/>
            <c:errValType val="cust"/>
            <c:noEndCap val="0"/>
            <c:plus>
              <c:numRef>
                <c:f>'[Chart in Microsoft Word]Sheet1'!$M$3:$M$26</c:f>
                <c:numCache>
                  <c:formatCode>General</c:formatCode>
                  <c:ptCount val="24"/>
                  <c:pt idx="0">
                    <c:v>3.9104179192204123E-2</c:v>
                  </c:pt>
                  <c:pt idx="1">
                    <c:v>4.4350784039853326E-2</c:v>
                  </c:pt>
                  <c:pt idx="2">
                    <c:v>7.3636164007355981E-2</c:v>
                  </c:pt>
                  <c:pt idx="3">
                    <c:v>7.1336068397887212E-2</c:v>
                  </c:pt>
                  <c:pt idx="4">
                    <c:v>9.4789464171622345E-2</c:v>
                  </c:pt>
                  <c:pt idx="5">
                    <c:v>1.6056793136663111E-2</c:v>
                  </c:pt>
                  <c:pt idx="6">
                    <c:v>7.3628285163968438E-2</c:v>
                  </c:pt>
                  <c:pt idx="7">
                    <c:v>8.4718887035179061E-2</c:v>
                  </c:pt>
                  <c:pt idx="8">
                    <c:v>5.7742870276521571E-2</c:v>
                  </c:pt>
                  <c:pt idx="9">
                    <c:v>6.6605753653101452E-2</c:v>
                  </c:pt>
                  <c:pt idx="10">
                    <c:v>7.5934678134016206E-2</c:v>
                  </c:pt>
                  <c:pt idx="11">
                    <c:v>3.6747940034087608E-2</c:v>
                  </c:pt>
                  <c:pt idx="12">
                    <c:v>8.005594771167486E-2</c:v>
                  </c:pt>
                  <c:pt idx="13">
                    <c:v>8.1003546800707663E-2</c:v>
                  </c:pt>
                  <c:pt idx="14">
                    <c:v>6.69735370924259E-2</c:v>
                  </c:pt>
                  <c:pt idx="15">
                    <c:v>6.1511586617240099E-2</c:v>
                  </c:pt>
                  <c:pt idx="16">
                    <c:v>0.113090706770842</c:v>
                  </c:pt>
                  <c:pt idx="17">
                    <c:v>5.1337234584743853E-2</c:v>
                  </c:pt>
                  <c:pt idx="18">
                    <c:v>0.11088385170109945</c:v>
                  </c:pt>
                  <c:pt idx="19">
                    <c:v>7.496204125429265E-2</c:v>
                  </c:pt>
                  <c:pt idx="20">
                    <c:v>0.15097584182689811</c:v>
                  </c:pt>
                  <c:pt idx="21">
                    <c:v>8.1914776916041723E-2</c:v>
                  </c:pt>
                  <c:pt idx="22">
                    <c:v>5.4661113241908338E-2</c:v>
                  </c:pt>
                  <c:pt idx="23">
                    <c:v>3.8209472227516958E-2</c:v>
                  </c:pt>
                </c:numCache>
              </c:numRef>
            </c:plus>
            <c:minus>
              <c:numRef>
                <c:f>'[Chart in Microsoft Word]Sheet1'!$M$3:$M$26</c:f>
                <c:numCache>
                  <c:formatCode>General</c:formatCode>
                  <c:ptCount val="24"/>
                  <c:pt idx="0">
                    <c:v>3.9104179192204123E-2</c:v>
                  </c:pt>
                  <c:pt idx="1">
                    <c:v>4.4350784039853326E-2</c:v>
                  </c:pt>
                  <c:pt idx="2">
                    <c:v>7.3636164007355981E-2</c:v>
                  </c:pt>
                  <c:pt idx="3">
                    <c:v>7.1336068397887212E-2</c:v>
                  </c:pt>
                  <c:pt idx="4">
                    <c:v>9.4789464171622345E-2</c:v>
                  </c:pt>
                  <c:pt idx="5">
                    <c:v>1.6056793136663111E-2</c:v>
                  </c:pt>
                  <c:pt idx="6">
                    <c:v>7.3628285163968438E-2</c:v>
                  </c:pt>
                  <c:pt idx="7">
                    <c:v>8.4718887035179061E-2</c:v>
                  </c:pt>
                  <c:pt idx="8">
                    <c:v>5.7742870276521571E-2</c:v>
                  </c:pt>
                  <c:pt idx="9">
                    <c:v>6.6605753653101452E-2</c:v>
                  </c:pt>
                  <c:pt idx="10">
                    <c:v>7.5934678134016206E-2</c:v>
                  </c:pt>
                  <c:pt idx="11">
                    <c:v>3.6747940034087608E-2</c:v>
                  </c:pt>
                  <c:pt idx="12">
                    <c:v>8.005594771167486E-2</c:v>
                  </c:pt>
                  <c:pt idx="13">
                    <c:v>8.1003546800707663E-2</c:v>
                  </c:pt>
                  <c:pt idx="14">
                    <c:v>6.69735370924259E-2</c:v>
                  </c:pt>
                  <c:pt idx="15">
                    <c:v>6.1511586617240099E-2</c:v>
                  </c:pt>
                  <c:pt idx="16">
                    <c:v>0.113090706770842</c:v>
                  </c:pt>
                  <c:pt idx="17">
                    <c:v>5.1337234584743853E-2</c:v>
                  </c:pt>
                  <c:pt idx="18">
                    <c:v>0.11088385170109945</c:v>
                  </c:pt>
                  <c:pt idx="19">
                    <c:v>7.496204125429265E-2</c:v>
                  </c:pt>
                  <c:pt idx="20">
                    <c:v>0.15097584182689811</c:v>
                  </c:pt>
                  <c:pt idx="21">
                    <c:v>8.1914776916041723E-2</c:v>
                  </c:pt>
                  <c:pt idx="22">
                    <c:v>5.4661113241908338E-2</c:v>
                  </c:pt>
                  <c:pt idx="23">
                    <c:v>3.8209472227516958E-2</c:v>
                  </c:pt>
                </c:numCache>
              </c:numRef>
            </c:minus>
            <c:spPr>
              <a:noFill/>
              <a:ln w="9525" cap="flat" cmpd="sng" algn="ctr">
                <a:solidFill>
                  <a:schemeClr val="tx1">
                    <a:lumMod val="65000"/>
                    <a:lumOff val="35000"/>
                  </a:schemeClr>
                </a:solidFill>
                <a:round/>
              </a:ln>
              <a:effectLst/>
            </c:spPr>
          </c:errBars>
          <c:cat>
            <c:multiLvlStrRef>
              <c:f>'[Chart in Microsoft Word]Sheet1'!$I$3:$K$26</c:f>
              <c:multiLvlStrCache>
                <c:ptCount val="24"/>
                <c:lvl>
                  <c:pt idx="0">
                    <c:v>North </c:v>
                  </c:pt>
                  <c:pt idx="1">
                    <c:v>South</c:v>
                  </c:pt>
                  <c:pt idx="2">
                    <c:v>North </c:v>
                  </c:pt>
                  <c:pt idx="3">
                    <c:v>South</c:v>
                  </c:pt>
                  <c:pt idx="4">
                    <c:v>North </c:v>
                  </c:pt>
                  <c:pt idx="5">
                    <c:v>South</c:v>
                  </c:pt>
                  <c:pt idx="6">
                    <c:v>North </c:v>
                  </c:pt>
                  <c:pt idx="7">
                    <c:v>South</c:v>
                  </c:pt>
                  <c:pt idx="8">
                    <c:v>North </c:v>
                  </c:pt>
                  <c:pt idx="9">
                    <c:v>South</c:v>
                  </c:pt>
                  <c:pt idx="10">
                    <c:v>North </c:v>
                  </c:pt>
                  <c:pt idx="11">
                    <c:v>South</c:v>
                  </c:pt>
                  <c:pt idx="12">
                    <c:v>North </c:v>
                  </c:pt>
                  <c:pt idx="13">
                    <c:v>South</c:v>
                  </c:pt>
                  <c:pt idx="14">
                    <c:v>North </c:v>
                  </c:pt>
                  <c:pt idx="15">
                    <c:v>South</c:v>
                  </c:pt>
                  <c:pt idx="16">
                    <c:v>North </c:v>
                  </c:pt>
                  <c:pt idx="17">
                    <c:v>South</c:v>
                  </c:pt>
                  <c:pt idx="18">
                    <c:v>North </c:v>
                  </c:pt>
                  <c:pt idx="19">
                    <c:v>South</c:v>
                  </c:pt>
                  <c:pt idx="20">
                    <c:v>North </c:v>
                  </c:pt>
                  <c:pt idx="21">
                    <c:v>South</c:v>
                  </c:pt>
                  <c:pt idx="22">
                    <c:v>North </c:v>
                  </c:pt>
                  <c:pt idx="23">
                    <c:v>South</c:v>
                  </c:pt>
                </c:lvl>
                <c:lvl>
                  <c:pt idx="0">
                    <c:v>Flat</c:v>
                  </c:pt>
                  <c:pt idx="2">
                    <c:v>Moderate</c:v>
                  </c:pt>
                  <c:pt idx="4">
                    <c:v>Steep</c:v>
                  </c:pt>
                  <c:pt idx="6">
                    <c:v>Flat</c:v>
                  </c:pt>
                  <c:pt idx="8">
                    <c:v>Moderate</c:v>
                  </c:pt>
                  <c:pt idx="10">
                    <c:v>Steep</c:v>
                  </c:pt>
                  <c:pt idx="12">
                    <c:v>Flat</c:v>
                  </c:pt>
                  <c:pt idx="14">
                    <c:v>Moderate</c:v>
                  </c:pt>
                  <c:pt idx="16">
                    <c:v>Steep</c:v>
                  </c:pt>
                  <c:pt idx="18">
                    <c:v>Flat</c:v>
                  </c:pt>
                  <c:pt idx="20">
                    <c:v>Moderate</c:v>
                  </c:pt>
                  <c:pt idx="22">
                    <c:v>Steep</c:v>
                  </c:pt>
                </c:lvl>
                <c:lvl>
                  <c:pt idx="0">
                    <c:v>Forests</c:v>
                  </c:pt>
                  <c:pt idx="6">
                    <c:v>Field crops</c:v>
                  </c:pt>
                  <c:pt idx="12">
                    <c:v>Permanent crops</c:v>
                  </c:pt>
                  <c:pt idx="18">
                    <c:v>Grazing lands</c:v>
                  </c:pt>
                </c:lvl>
              </c:multiLvlStrCache>
            </c:multiLvlStrRef>
          </c:cat>
          <c:val>
            <c:numRef>
              <c:f>'[Chart in Microsoft Word]Sheet1'!$L$3:$L$26</c:f>
              <c:numCache>
                <c:formatCode>0.00</c:formatCode>
                <c:ptCount val="24"/>
                <c:pt idx="0">
                  <c:v>1.1483891797499999</c:v>
                </c:pt>
                <c:pt idx="1">
                  <c:v>1.14147016125</c:v>
                </c:pt>
                <c:pt idx="2">
                  <c:v>1.1352828694999999</c:v>
                </c:pt>
                <c:pt idx="3">
                  <c:v>1.1237727180124999</c:v>
                </c:pt>
                <c:pt idx="4">
                  <c:v>1.0854059888571428</c:v>
                </c:pt>
                <c:pt idx="5">
                  <c:v>1.0737423094999998</c:v>
                </c:pt>
                <c:pt idx="6">
                  <c:v>0.75026346726229487</c:v>
                </c:pt>
                <c:pt idx="7">
                  <c:v>0.74023899923636349</c:v>
                </c:pt>
                <c:pt idx="8">
                  <c:v>0.69388783795999986</c:v>
                </c:pt>
                <c:pt idx="9">
                  <c:v>0.67522808181818184</c:v>
                </c:pt>
                <c:pt idx="10">
                  <c:v>0.507671557</c:v>
                </c:pt>
                <c:pt idx="11">
                  <c:v>0.49849614399999997</c:v>
                </c:pt>
                <c:pt idx="12">
                  <c:v>0.96626324800000019</c:v>
                </c:pt>
                <c:pt idx="13">
                  <c:v>0.95794431584000006</c:v>
                </c:pt>
                <c:pt idx="14">
                  <c:v>0.84295848996666645</c:v>
                </c:pt>
                <c:pt idx="15">
                  <c:v>0.83418630165909069</c:v>
                </c:pt>
                <c:pt idx="16">
                  <c:v>0.7912975234285714</c:v>
                </c:pt>
                <c:pt idx="17">
                  <c:v>0.786056592</c:v>
                </c:pt>
                <c:pt idx="18">
                  <c:v>0.83563857328571423</c:v>
                </c:pt>
                <c:pt idx="19">
                  <c:v>0.77449796936363624</c:v>
                </c:pt>
                <c:pt idx="20">
                  <c:v>0.75591651315384589</c:v>
                </c:pt>
                <c:pt idx="21">
                  <c:v>0.69904640578124988</c:v>
                </c:pt>
                <c:pt idx="22">
                  <c:v>0.61382962439999988</c:v>
                </c:pt>
                <c:pt idx="23">
                  <c:v>0.55502051900000005</c:v>
                </c:pt>
              </c:numCache>
            </c:numRef>
          </c:val>
          <c:extLst>
            <c:ext xmlns:c16="http://schemas.microsoft.com/office/drawing/2014/chart" uri="{C3380CC4-5D6E-409C-BE32-E72D297353CC}">
              <c16:uniqueId val="{00000030-462B-4529-841E-26449A3FCA6D}"/>
            </c:ext>
          </c:extLst>
        </c:ser>
        <c:dLbls>
          <c:showLegendKey val="0"/>
          <c:showVal val="0"/>
          <c:showCatName val="0"/>
          <c:showSerName val="0"/>
          <c:showPercent val="0"/>
          <c:showBubbleSize val="0"/>
        </c:dLbls>
        <c:gapWidth val="219"/>
        <c:overlap val="-27"/>
        <c:axId val="1823524639"/>
        <c:axId val="1823524223"/>
      </c:barChart>
      <c:catAx>
        <c:axId val="1823524639"/>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23524223"/>
        <c:crosses val="autoZero"/>
        <c:auto val="1"/>
        <c:lblAlgn val="ctr"/>
        <c:lblOffset val="100"/>
        <c:noMultiLvlLbl val="0"/>
      </c:catAx>
      <c:valAx>
        <c:axId val="1823524223"/>
        <c:scaling>
          <c:orientation val="minMax"/>
        </c:scaling>
        <c:delete val="0"/>
        <c:axPos val="l"/>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823524639"/>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4">
    <c:autoUpdate val="0"/>
  </c:externalData>
</c:chartSpace>
</file>

<file path=word/charts/colors1.xml><?xml version="1.0" encoding="utf-8"?>
<cs:colorStyle xmlns:cs="http://schemas.microsoft.com/office/drawing/2012/chartStyle" xmlns:a="http://schemas.openxmlformats.org/drawingml/2006/main" meth="cycle" id="12">
  <a:schemeClr val="accent2"/>
  <a:schemeClr val="accent4"/>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4.xml><?xml version="1.0" encoding="utf-8"?>
<a:themeOverride xmlns:a="http://schemas.openxmlformats.org/drawingml/2006/main">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5.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0</TotalTime>
  <Pages>27</Pages>
  <Words>17843</Words>
  <Characters>101707</Characters>
  <Application>Microsoft Office Word</Application>
  <DocSecurity>0</DocSecurity>
  <Lines>847</Lines>
  <Paragraphs>238</Paragraphs>
  <ScaleCrop>false</ScaleCrop>
  <HeadingPairs>
    <vt:vector size="2" baseType="variant">
      <vt:variant>
        <vt:lpstr>Title</vt:lpstr>
      </vt:variant>
      <vt:variant>
        <vt:i4>1</vt:i4>
      </vt:variant>
    </vt:vector>
  </HeadingPairs>
  <TitlesOfParts>
    <vt:vector size="1" baseType="lpstr">
      <vt:lpstr/>
    </vt:vector>
  </TitlesOfParts>
  <Company>CDE - University of Bern</Company>
  <LinksUpToDate>false</LinksUpToDate>
  <CharactersWithSpaces>119312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Donia Jendoubi</dc:creator>
  <cp:keywords/>
  <dc:description/>
  <cp:lastModifiedBy>Donia Jendoubi</cp:lastModifiedBy>
  <cp:revision>3</cp:revision>
  <cp:lastPrinted>2019-04-08T08:51:00Z</cp:lastPrinted>
  <dcterms:created xsi:type="dcterms:W3CDTF">2019-05-22T08:23:00Z</dcterms:created>
  <dcterms:modified xsi:type="dcterms:W3CDTF">2019-05-22T09:21:00Z</dcterms:modified>
</cp:coreProperties>
</file>